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BF5896" w:rsidRDefault="003129E8" w:rsidP="00DD6B5E">
      <w:pPr>
        <w:jc w:val="right"/>
        <w:rPr>
          <w:rFonts w:cs="Arial"/>
          <w:b/>
          <w:sz w:val="48"/>
          <w:szCs w:val="48"/>
        </w:rPr>
      </w:pPr>
      <w:bookmarkStart w:id="0" w:name="_Toc153189646"/>
      <w:bookmarkStart w:id="1" w:name="_GoBack"/>
      <w:bookmarkEnd w:id="1"/>
      <w:r w:rsidRPr="00BF5896">
        <w:rPr>
          <w:rFonts w:cs="Arial"/>
          <w:b/>
          <w:sz w:val="48"/>
          <w:szCs w:val="48"/>
        </w:rPr>
        <w:t xml:space="preserve">Work Paper </w:t>
      </w:r>
      <w:bookmarkEnd w:id="0"/>
      <w:r w:rsidR="00AC6C3F" w:rsidRPr="00BF5896">
        <w:rPr>
          <w:rFonts w:cs="Arial"/>
          <w:b/>
          <w:sz w:val="48"/>
          <w:szCs w:val="48"/>
        </w:rPr>
        <w:t>PGE</w:t>
      </w:r>
      <w:r w:rsidR="00A11CD0" w:rsidRPr="00BF5896">
        <w:rPr>
          <w:rFonts w:cs="Arial"/>
          <w:b/>
          <w:sz w:val="48"/>
          <w:szCs w:val="48"/>
        </w:rPr>
        <w:t>3PMOT</w:t>
      </w:r>
      <w:r w:rsidR="007F0B85" w:rsidRPr="00BF5896">
        <w:rPr>
          <w:rFonts w:cs="Arial"/>
          <w:b/>
          <w:sz w:val="48"/>
          <w:szCs w:val="48"/>
        </w:rPr>
        <w:t>102</w:t>
      </w:r>
    </w:p>
    <w:p w:rsidR="00A167EC" w:rsidRPr="00BF5896" w:rsidRDefault="00A11CD0" w:rsidP="00A167EC">
      <w:pPr>
        <w:jc w:val="right"/>
        <w:rPr>
          <w:rFonts w:cs="Arial"/>
          <w:b/>
          <w:sz w:val="48"/>
          <w:szCs w:val="48"/>
        </w:rPr>
      </w:pPr>
      <w:r w:rsidRPr="00BF5896">
        <w:rPr>
          <w:rFonts w:cs="Arial"/>
          <w:b/>
          <w:sz w:val="48"/>
          <w:szCs w:val="48"/>
        </w:rPr>
        <w:t>Enhanced Time Delay BPM Motor</w:t>
      </w:r>
    </w:p>
    <w:p w:rsidR="003129E8" w:rsidRPr="00BF5896" w:rsidRDefault="003129E8" w:rsidP="002E0043">
      <w:pPr>
        <w:jc w:val="right"/>
        <w:rPr>
          <w:rFonts w:cs="Arial"/>
          <w:b/>
          <w:sz w:val="48"/>
          <w:szCs w:val="48"/>
        </w:rPr>
      </w:pPr>
      <w:bookmarkStart w:id="2" w:name="_Toc153189647"/>
      <w:r w:rsidRPr="00BF5896">
        <w:rPr>
          <w:rFonts w:cs="Arial"/>
          <w:b/>
          <w:sz w:val="48"/>
          <w:szCs w:val="48"/>
        </w:rPr>
        <w:t>Revision #</w:t>
      </w:r>
      <w:bookmarkEnd w:id="2"/>
      <w:r w:rsidR="00D7047A" w:rsidRPr="00BF5896">
        <w:rPr>
          <w:rFonts w:cs="Arial"/>
          <w:b/>
          <w:sz w:val="48"/>
          <w:szCs w:val="48"/>
        </w:rPr>
        <w:t xml:space="preserve"> </w:t>
      </w:r>
      <w:r w:rsidR="00BA2557" w:rsidRPr="00BF5896">
        <w:rPr>
          <w:rFonts w:cs="Arial"/>
          <w:b/>
          <w:sz w:val="48"/>
          <w:szCs w:val="48"/>
        </w:rPr>
        <w:t>1</w:t>
      </w:r>
    </w:p>
    <w:p w:rsidR="003129E8" w:rsidRDefault="003129E8" w:rsidP="003129E8"/>
    <w:p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rsidR="00D7047A" w:rsidRPr="002E0043" w:rsidRDefault="00661864" w:rsidP="00D7047A">
      <w:pPr>
        <w:rPr>
          <w:rFonts w:cs="Arial"/>
          <w:b/>
          <w:sz w:val="32"/>
          <w:szCs w:val="32"/>
        </w:rPr>
      </w:pPr>
      <w:r>
        <w:rPr>
          <w:rFonts w:cs="Arial"/>
          <w:b/>
          <w:sz w:val="32"/>
          <w:szCs w:val="32"/>
        </w:rPr>
        <w:t xml:space="preserve">Customer Energy Solutions </w:t>
      </w:r>
    </w:p>
    <w:p w:rsidR="00E34E73" w:rsidRDefault="00E34E73" w:rsidP="00324D0F">
      <w:pPr>
        <w:rPr>
          <w:rFonts w:cs="Arial"/>
          <w:b/>
          <w:highlight w:val="cyan"/>
        </w:rPr>
      </w:pPr>
    </w:p>
    <w:p w:rsidR="00C274E0" w:rsidRDefault="00C274E0" w:rsidP="00324D0F">
      <w:pPr>
        <w:rPr>
          <w:rFonts w:cs="Arial"/>
          <w:b/>
          <w:highlight w:val="cyan"/>
        </w:rPr>
      </w:pPr>
    </w:p>
    <w:p w:rsidR="00C274E0" w:rsidRDefault="00C274E0"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324D0F" w:rsidRPr="00BF5896" w:rsidRDefault="00A11CD0" w:rsidP="00A167EC">
      <w:pPr>
        <w:ind w:right="-720"/>
        <w:rPr>
          <w:rFonts w:cs="Arial"/>
          <w:b/>
          <w:sz w:val="72"/>
          <w:szCs w:val="72"/>
        </w:rPr>
      </w:pPr>
      <w:r w:rsidRPr="00BF5896">
        <w:rPr>
          <w:rFonts w:cs="Arial"/>
          <w:b/>
          <w:sz w:val="72"/>
          <w:szCs w:val="72"/>
        </w:rPr>
        <w:t>California Climate Air Conditioner Upgrade – Brushless Fan Motor with Enhanced Time Delay</w:t>
      </w:r>
      <w:r w:rsidR="00735CB1" w:rsidRPr="00BF5896">
        <w:rPr>
          <w:rFonts w:cs="Arial"/>
          <w:b/>
          <w:sz w:val="72"/>
          <w:szCs w:val="72"/>
        </w:rPr>
        <w:t xml:space="preserve"> </w:t>
      </w:r>
    </w:p>
    <w:p w:rsidR="00B421F2" w:rsidRPr="00BF5896" w:rsidRDefault="00A167EC" w:rsidP="002D4621">
      <w:pPr>
        <w:ind w:right="-720"/>
        <w:rPr>
          <w:rFonts w:cs="Arial"/>
          <w:b/>
        </w:rPr>
      </w:pPr>
      <w:r w:rsidRPr="00BF5896">
        <w:rPr>
          <w:rFonts w:cs="Arial"/>
          <w:b/>
        </w:rPr>
        <w:t xml:space="preserve">Measure Codes </w:t>
      </w:r>
      <w:r w:rsidR="00A11CD0" w:rsidRPr="00BF5896">
        <w:rPr>
          <w:rFonts w:cs="Arial"/>
          <w:b/>
        </w:rPr>
        <w:t>H797</w:t>
      </w:r>
      <w:r w:rsidRPr="00BF5896">
        <w:rPr>
          <w:rFonts w:cs="Arial"/>
          <w:b/>
        </w:rPr>
        <w:t xml:space="preserve">, </w:t>
      </w:r>
      <w:r w:rsidR="00A11CD0" w:rsidRPr="00BF5896">
        <w:rPr>
          <w:rFonts w:cs="Arial"/>
          <w:b/>
        </w:rPr>
        <w:t>H798</w:t>
      </w:r>
    </w:p>
    <w:p w:rsidR="002D4621" w:rsidRPr="00BF5896" w:rsidRDefault="00A11CD0" w:rsidP="002D4621">
      <w:pPr>
        <w:ind w:right="-720"/>
        <w:rPr>
          <w:rFonts w:cs="Arial"/>
          <w:b/>
          <w:i/>
        </w:rPr>
      </w:pPr>
      <w:r w:rsidRPr="00BF5896">
        <w:rPr>
          <w:rFonts w:cs="Arial"/>
          <w:b/>
          <w:i/>
        </w:rPr>
        <w:t>Cooling Optimizer Program</w:t>
      </w:r>
    </w:p>
    <w:p w:rsidR="00CB3583" w:rsidRPr="00C274E0" w:rsidRDefault="00CB3583" w:rsidP="002E0043">
      <w:pPr>
        <w:rPr>
          <w:rFonts w:cs="Arial"/>
          <w:b/>
          <w:i/>
          <w:highlight w:val="cyan"/>
        </w:rPr>
      </w:pP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7F7740" w:rsidRDefault="007F7740" w:rsidP="00844B27">
      <w:pPr>
        <w:rPr>
          <w:rFonts w:cs="Arial"/>
          <w:b/>
          <w:i/>
        </w:rPr>
        <w:sectPr w:rsidR="007F7740"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ols w:space="720"/>
          <w:docGrid w:linePitch="360"/>
        </w:sectPr>
      </w:pPr>
    </w:p>
    <w:p w:rsidR="00E71EF1" w:rsidRDefault="00E731C6" w:rsidP="00E71EF1">
      <w:pPr>
        <w:pStyle w:val="Heading1"/>
      </w:pPr>
      <w:bookmarkStart w:id="3" w:name="_Toc304800192"/>
      <w:bookmarkStart w:id="4" w:name="_Toc324318330"/>
      <w:bookmarkStart w:id="5" w:name="_Toc324340474"/>
      <w:bookmarkStart w:id="6" w:name="_Toc389646532"/>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Change w:id="7" w:author="Huang, Jia Chang" w:date="2014-05-30T08:52:00Z">
          <w:tblPr>
            <w:tblW w:w="9648" w:type="dxa"/>
            <w:tblBorders>
              <w:insideH w:val="single" w:sz="18" w:space="0" w:color="FFFFFF"/>
              <w:insideV w:val="single" w:sz="18" w:space="0" w:color="FFFFFF"/>
            </w:tblBorders>
            <w:tblLook w:val="01E0" w:firstRow="1" w:lastRow="1" w:firstColumn="1" w:lastColumn="1" w:noHBand="0" w:noVBand="0"/>
          </w:tblPr>
        </w:tblPrChange>
      </w:tblPr>
      <w:tblGrid>
        <w:gridCol w:w="4161"/>
        <w:gridCol w:w="2743"/>
        <w:gridCol w:w="2744"/>
        <w:tblGridChange w:id="8">
          <w:tblGrid>
            <w:gridCol w:w="4161"/>
            <w:gridCol w:w="1829"/>
            <w:gridCol w:w="914"/>
            <w:gridCol w:w="2744"/>
          </w:tblGrid>
        </w:tblGridChange>
      </w:tblGrid>
      <w:tr w:rsidR="00B27730" w:rsidRPr="00A55DD1" w:rsidTr="00502032">
        <w:trPr>
          <w:trHeight w:val="465"/>
          <w:trPrChange w:id="9" w:author="Huang, Jia Chang" w:date="2014-05-30T08:52:00Z">
            <w:trPr>
              <w:trHeight w:val="465"/>
            </w:trPr>
          </w:trPrChange>
        </w:trPr>
        <w:tc>
          <w:tcPr>
            <w:tcW w:w="4161" w:type="dxa"/>
            <w:shd w:val="pct20" w:color="000000" w:fill="FFFFFF"/>
            <w:tcPrChange w:id="10" w:author="Huang, Jia Chang" w:date="2014-05-30T08:52:00Z">
              <w:tcPr>
                <w:tcW w:w="4161" w:type="dxa"/>
                <w:shd w:val="pct20" w:color="000000" w:fill="FFFFFF"/>
              </w:tcPr>
            </w:tcPrChange>
          </w:tcPr>
          <w:p w:rsidR="00B27730" w:rsidRPr="00610FC6" w:rsidRDefault="00B27730" w:rsidP="0028709C">
            <w:pPr>
              <w:rPr>
                <w:rStyle w:val="Strong"/>
              </w:rPr>
            </w:pPr>
            <w:r w:rsidRPr="00610FC6">
              <w:rPr>
                <w:rStyle w:val="Strong"/>
              </w:rPr>
              <w:t>Applicable Measure Codes:</w:t>
            </w:r>
          </w:p>
        </w:tc>
        <w:tc>
          <w:tcPr>
            <w:tcW w:w="2743" w:type="dxa"/>
            <w:shd w:val="pct20" w:color="000000" w:fill="FFFFFF"/>
            <w:tcPrChange w:id="11" w:author="Huang, Jia Chang" w:date="2014-05-30T08:52:00Z">
              <w:tcPr>
                <w:tcW w:w="1829" w:type="dxa"/>
                <w:shd w:val="pct20" w:color="000000" w:fill="FFFFFF"/>
              </w:tcPr>
            </w:tcPrChange>
          </w:tcPr>
          <w:p w:rsidR="00B27730" w:rsidRPr="000E22C9" w:rsidRDefault="00B27730" w:rsidP="0028709C">
            <w:pPr>
              <w:rPr>
                <w:rFonts w:cs="Arial"/>
                <w:b/>
                <w:bCs/>
                <w:sz w:val="20"/>
                <w:szCs w:val="20"/>
              </w:rPr>
            </w:pPr>
            <w:r>
              <w:rPr>
                <w:rFonts w:cs="Arial"/>
                <w:b/>
                <w:bCs/>
                <w:sz w:val="20"/>
                <w:szCs w:val="20"/>
              </w:rPr>
              <w:t>H797</w:t>
            </w:r>
          </w:p>
        </w:tc>
        <w:tc>
          <w:tcPr>
            <w:tcW w:w="2744" w:type="dxa"/>
            <w:shd w:val="pct20" w:color="000000" w:fill="FFFFFF"/>
            <w:tcPrChange w:id="12" w:author="Huang, Jia Chang" w:date="2014-05-30T08:52:00Z">
              <w:tcPr>
                <w:tcW w:w="3658" w:type="dxa"/>
                <w:gridSpan w:val="2"/>
                <w:shd w:val="pct20" w:color="000000" w:fill="FFFFFF"/>
              </w:tcPr>
            </w:tcPrChange>
          </w:tcPr>
          <w:p w:rsidR="00B27730" w:rsidRPr="000E22C9" w:rsidRDefault="00B27730" w:rsidP="0028709C">
            <w:pPr>
              <w:rPr>
                <w:rFonts w:cs="Arial"/>
                <w:b/>
                <w:bCs/>
                <w:sz w:val="20"/>
                <w:szCs w:val="20"/>
              </w:rPr>
            </w:pPr>
            <w:r>
              <w:rPr>
                <w:rFonts w:cs="Arial"/>
                <w:b/>
                <w:bCs/>
                <w:sz w:val="20"/>
                <w:szCs w:val="20"/>
              </w:rPr>
              <w:t>H798</w:t>
            </w:r>
          </w:p>
        </w:tc>
      </w:tr>
      <w:tr w:rsidR="00502032" w:rsidRPr="00A55DD1" w:rsidTr="00502032">
        <w:trPr>
          <w:trHeight w:val="465"/>
        </w:trPr>
        <w:tc>
          <w:tcPr>
            <w:tcW w:w="4161" w:type="dxa"/>
            <w:shd w:val="pct5" w:color="000000" w:fill="FFFFFF"/>
          </w:tcPr>
          <w:p w:rsidR="00502032" w:rsidRPr="00610FC6" w:rsidRDefault="00502032" w:rsidP="0028709C">
            <w:pPr>
              <w:rPr>
                <w:rStyle w:val="Strong"/>
              </w:rPr>
            </w:pPr>
            <w:r w:rsidRPr="00610FC6">
              <w:rPr>
                <w:rStyle w:val="Strong"/>
              </w:rPr>
              <w:t xml:space="preserve">Measure Description: </w:t>
            </w:r>
          </w:p>
        </w:tc>
        <w:tc>
          <w:tcPr>
            <w:tcW w:w="2743" w:type="dxa"/>
            <w:shd w:val="pct5" w:color="000000" w:fill="FFFFFF"/>
          </w:tcPr>
          <w:p w:rsidR="00502032" w:rsidRPr="00C3523A" w:rsidRDefault="00502032" w:rsidP="0028709C">
            <w:pPr>
              <w:rPr>
                <w:rFonts w:cs="Arial"/>
                <w:sz w:val="20"/>
                <w:szCs w:val="20"/>
              </w:rPr>
            </w:pPr>
            <w:ins w:id="13" w:author="Huang, Jia Chang" w:date="2014-05-30T08:51:00Z">
              <w:r w:rsidRPr="00502032">
                <w:rPr>
                  <w:sz w:val="20"/>
                  <w:szCs w:val="20"/>
                  <w:rPrChange w:id="14" w:author="Huang, Jia Chang" w:date="2014-05-30T08:52:00Z">
                    <w:rPr/>
                  </w:rPrChange>
                </w:rPr>
                <w:t>Install a high efficiency Brushless Permanent Magnet indoor fan motor with enhanced fan delay controls for dry climates into a central HVAC system with thermostat fan control set to Auto.</w:t>
              </w:r>
            </w:ins>
            <w:del w:id="15" w:author="Huang, Jia Chang" w:date="2014-05-30T08:50:00Z">
              <w:r w:rsidRPr="00502032" w:rsidDel="00502032">
                <w:rPr>
                  <w:rFonts w:cs="Arial"/>
                  <w:sz w:val="20"/>
                  <w:szCs w:val="20"/>
                </w:rPr>
                <w:delText xml:space="preserve">Brushless Permanent Magnet (BPM) </w:delText>
              </w:r>
              <w:r w:rsidRPr="00B76C5B" w:rsidDel="00502032">
                <w:rPr>
                  <w:rFonts w:cs="Arial"/>
                  <w:sz w:val="20"/>
                  <w:szCs w:val="20"/>
                </w:rPr>
                <w:delText>Furnace Fan Motor with Enhanced Time Delay – Retrofit - Residential</w:delText>
              </w:r>
            </w:del>
          </w:p>
        </w:tc>
        <w:tc>
          <w:tcPr>
            <w:tcW w:w="2744" w:type="dxa"/>
            <w:shd w:val="pct5" w:color="000000" w:fill="FFFFFF"/>
          </w:tcPr>
          <w:p w:rsidR="00502032" w:rsidRPr="00502032" w:rsidRDefault="00502032" w:rsidP="00502032">
            <w:pPr>
              <w:rPr>
                <w:ins w:id="16" w:author="Huang, Jia Chang" w:date="2014-05-30T08:52:00Z"/>
                <w:sz w:val="20"/>
                <w:szCs w:val="20"/>
                <w:rPrChange w:id="17" w:author="Huang, Jia Chang" w:date="2014-05-30T08:52:00Z">
                  <w:rPr>
                    <w:ins w:id="18" w:author="Huang, Jia Chang" w:date="2014-05-30T08:52:00Z"/>
                  </w:rPr>
                </w:rPrChange>
              </w:rPr>
            </w:pPr>
            <w:ins w:id="19" w:author="Huang, Jia Chang" w:date="2014-05-30T08:52:00Z">
              <w:r w:rsidRPr="00502032">
                <w:rPr>
                  <w:sz w:val="20"/>
                  <w:szCs w:val="20"/>
                  <w:rPrChange w:id="20" w:author="Huang, Jia Chang" w:date="2014-05-30T08:52:00Z">
                    <w:rPr/>
                  </w:rPrChange>
                </w:rPr>
                <w:t>Install a high efficiency Brushless Permanent Magnet indoor fan motor into a central HVAC system with thermostat fan control set to Continuous Fan.</w:t>
              </w:r>
            </w:ins>
          </w:p>
          <w:p w:rsidR="00502032" w:rsidRPr="00502032" w:rsidRDefault="00502032" w:rsidP="0028709C">
            <w:pPr>
              <w:rPr>
                <w:rFonts w:cs="Arial"/>
                <w:sz w:val="20"/>
                <w:szCs w:val="20"/>
              </w:rPr>
            </w:pPr>
          </w:p>
        </w:tc>
      </w:tr>
      <w:tr w:rsidR="000571F6" w:rsidRPr="00A55DD1" w:rsidTr="00783DAC">
        <w:trPr>
          <w:trHeight w:val="465"/>
        </w:trPr>
        <w:tc>
          <w:tcPr>
            <w:tcW w:w="4161"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gridSpan w:val="2"/>
            <w:shd w:val="pct20" w:color="000000" w:fill="FFFFFF"/>
          </w:tcPr>
          <w:p w:rsidR="000571F6" w:rsidRPr="000E22C9" w:rsidRDefault="005F55C8" w:rsidP="000A2ABA">
            <w:pPr>
              <w:rPr>
                <w:rFonts w:cs="Arial"/>
                <w:sz w:val="20"/>
                <w:szCs w:val="20"/>
              </w:rPr>
            </w:pPr>
            <w:r>
              <w:rPr>
                <w:rFonts w:cs="Arial"/>
                <w:sz w:val="20"/>
                <w:szCs w:val="20"/>
              </w:rPr>
              <w:t>Per Air Conditioner</w:t>
            </w:r>
            <w:r w:rsidR="00721C75" w:rsidRPr="000E22C9">
              <w:rPr>
                <w:rFonts w:cs="Arial"/>
                <w:sz w:val="20"/>
                <w:szCs w:val="20"/>
              </w:rPr>
              <w:t xml:space="preserve"> </w:t>
            </w:r>
          </w:p>
        </w:tc>
      </w:tr>
      <w:tr w:rsidR="000571F6" w:rsidRPr="00A55DD1" w:rsidTr="00783DAC">
        <w:trPr>
          <w:trHeight w:val="465"/>
        </w:trPr>
        <w:tc>
          <w:tcPr>
            <w:tcW w:w="4161" w:type="dxa"/>
            <w:shd w:val="pct5" w:color="000000" w:fill="FFFFFF"/>
          </w:tcPr>
          <w:p w:rsidR="000571F6" w:rsidRPr="00610FC6" w:rsidRDefault="00EB367C" w:rsidP="0028709C">
            <w:pPr>
              <w:rPr>
                <w:rStyle w:val="Strong"/>
              </w:rPr>
            </w:pPr>
            <w:r w:rsidRPr="00610FC6">
              <w:rPr>
                <w:rStyle w:val="Strong"/>
              </w:rPr>
              <w:t>Base Case Description:</w:t>
            </w:r>
          </w:p>
        </w:tc>
        <w:tc>
          <w:tcPr>
            <w:tcW w:w="5487" w:type="dxa"/>
            <w:gridSpan w:val="2"/>
            <w:shd w:val="pct5" w:color="000000" w:fill="FFFFFF"/>
          </w:tcPr>
          <w:p w:rsidR="005F57B5" w:rsidRPr="000E22C9" w:rsidRDefault="005F55C8" w:rsidP="000A2ABA">
            <w:pPr>
              <w:rPr>
                <w:rFonts w:cs="Arial"/>
                <w:sz w:val="20"/>
                <w:szCs w:val="20"/>
              </w:rPr>
            </w:pPr>
            <w:r>
              <w:rPr>
                <w:rFonts w:cs="Arial"/>
                <w:sz w:val="20"/>
                <w:szCs w:val="20"/>
              </w:rPr>
              <w:t>Existing central HVAC system with Permanent Split Capacity (PSC) indoor fan motor</w:t>
            </w:r>
          </w:p>
        </w:tc>
      </w:tr>
      <w:tr w:rsidR="000571F6" w:rsidRPr="00A55DD1" w:rsidTr="00783DAC">
        <w:trPr>
          <w:trHeight w:val="465"/>
        </w:trPr>
        <w:tc>
          <w:tcPr>
            <w:tcW w:w="4161"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gridSpan w:val="2"/>
            <w:shd w:val="pct20" w:color="000000" w:fill="FFFFFF"/>
          </w:tcPr>
          <w:p w:rsidR="000571F6" w:rsidRPr="000E22C9" w:rsidRDefault="00DF7681" w:rsidP="00BA2557">
            <w:pPr>
              <w:rPr>
                <w:rFonts w:cs="Arial"/>
                <w:sz w:val="20"/>
                <w:szCs w:val="20"/>
              </w:rPr>
            </w:pPr>
            <w:r w:rsidRPr="000E22C9">
              <w:rPr>
                <w:rFonts w:cs="Arial"/>
                <w:sz w:val="20"/>
                <w:szCs w:val="20"/>
              </w:rPr>
              <w:t xml:space="preserve">Source: </w:t>
            </w:r>
            <w:r w:rsidR="005F55C8">
              <w:rPr>
                <w:rFonts w:cs="Arial"/>
                <w:sz w:val="20"/>
                <w:szCs w:val="20"/>
              </w:rPr>
              <w:t xml:space="preserve">DEER </w:t>
            </w:r>
            <w:r w:rsidR="009C4DD9">
              <w:rPr>
                <w:rFonts w:cs="Arial"/>
                <w:sz w:val="20"/>
                <w:szCs w:val="20"/>
              </w:rPr>
              <w:t>2008</w:t>
            </w:r>
            <w:r w:rsidR="00BA2557">
              <w:rPr>
                <w:rFonts w:cs="Arial"/>
                <w:sz w:val="20"/>
                <w:szCs w:val="20"/>
              </w:rPr>
              <w:t xml:space="preserve"> adjusted to DEER 2014</w:t>
            </w:r>
            <w:r w:rsidR="009C4DD9">
              <w:rPr>
                <w:rFonts w:cs="Arial"/>
                <w:sz w:val="20"/>
                <w:szCs w:val="20"/>
              </w:rPr>
              <w:t xml:space="preserve"> HVAC end use for appropriate climate zone and building type, PG&amp;E existing vintage weighted</w:t>
            </w:r>
          </w:p>
        </w:tc>
      </w:tr>
      <w:tr w:rsidR="002C4F1C" w:rsidRPr="00A55DD1" w:rsidTr="00783DAC">
        <w:trPr>
          <w:trHeight w:val="465"/>
        </w:trPr>
        <w:tc>
          <w:tcPr>
            <w:tcW w:w="4161"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487" w:type="dxa"/>
            <w:gridSpan w:val="2"/>
            <w:shd w:val="pct5" w:color="000000" w:fill="FFFFFF"/>
          </w:tcPr>
          <w:p w:rsidR="002C4F1C" w:rsidRPr="000E22C9" w:rsidRDefault="00DF7681" w:rsidP="00BA2557">
            <w:pPr>
              <w:rPr>
                <w:rFonts w:cs="Arial"/>
                <w:sz w:val="20"/>
                <w:szCs w:val="20"/>
              </w:rPr>
            </w:pPr>
            <w:r w:rsidRPr="000E22C9">
              <w:rPr>
                <w:rFonts w:cs="Arial"/>
                <w:sz w:val="20"/>
                <w:szCs w:val="20"/>
              </w:rPr>
              <w:t>Source:</w:t>
            </w:r>
            <w:r w:rsidR="00437BE1">
              <w:rPr>
                <w:rFonts w:cs="Arial"/>
                <w:sz w:val="20"/>
                <w:szCs w:val="20"/>
              </w:rPr>
              <w:t xml:space="preserve"> </w:t>
            </w:r>
            <w:r w:rsidR="001B1948">
              <w:rPr>
                <w:rFonts w:cs="Arial"/>
                <w:sz w:val="20"/>
                <w:szCs w:val="20"/>
              </w:rPr>
              <w:t>Savings over DEER 20</w:t>
            </w:r>
            <w:r w:rsidR="00BA2557">
              <w:rPr>
                <w:rFonts w:cs="Arial"/>
                <w:sz w:val="20"/>
                <w:szCs w:val="20"/>
              </w:rPr>
              <w:t>14</w:t>
            </w:r>
            <w:r w:rsidR="001B1948">
              <w:rPr>
                <w:rFonts w:cs="Arial"/>
                <w:sz w:val="20"/>
                <w:szCs w:val="20"/>
              </w:rPr>
              <w:t xml:space="preserve"> base end use</w:t>
            </w:r>
            <w:r w:rsidR="009C4DD9">
              <w:rPr>
                <w:rFonts w:cs="Arial"/>
                <w:sz w:val="20"/>
                <w:szCs w:val="20"/>
              </w:rPr>
              <w:t xml:space="preserve"> Building type, climate zone, fan usage dependent</w:t>
            </w:r>
          </w:p>
        </w:tc>
      </w:tr>
      <w:tr w:rsidR="002C4F1C" w:rsidRPr="00A55DD1" w:rsidTr="00783DAC">
        <w:trPr>
          <w:trHeight w:val="465"/>
        </w:trPr>
        <w:tc>
          <w:tcPr>
            <w:tcW w:w="4161" w:type="dxa"/>
            <w:shd w:val="pct20" w:color="000000" w:fill="FFFFFF"/>
          </w:tcPr>
          <w:p w:rsidR="00610FC6" w:rsidRPr="00610FC6" w:rsidRDefault="002C4F1C" w:rsidP="00A55DD1">
            <w:pPr>
              <w:rPr>
                <w:rStyle w:val="Strong"/>
              </w:rPr>
            </w:pPr>
            <w:r w:rsidRPr="00610FC6">
              <w:rPr>
                <w:rStyle w:val="Strong"/>
              </w:rPr>
              <w:t xml:space="preserve">Energy Savings </w:t>
            </w:r>
          </w:p>
          <w:p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gridSpan w:val="2"/>
            <w:shd w:val="pct20" w:color="000000" w:fill="FFFFFF"/>
          </w:tcPr>
          <w:p w:rsidR="002C4F1C" w:rsidRPr="000E22C9" w:rsidRDefault="00A84D4B" w:rsidP="001B1948">
            <w:pPr>
              <w:rPr>
                <w:rFonts w:cs="Arial"/>
                <w:sz w:val="20"/>
                <w:szCs w:val="20"/>
              </w:rPr>
            </w:pPr>
            <w:r w:rsidRPr="000E22C9">
              <w:rPr>
                <w:rFonts w:cs="Arial"/>
                <w:sz w:val="20"/>
                <w:szCs w:val="20"/>
              </w:rPr>
              <w:t xml:space="preserve">Source: </w:t>
            </w:r>
            <w:r w:rsidR="00EB4429" w:rsidRPr="001B1948">
              <w:rPr>
                <w:rFonts w:cs="Arial"/>
                <w:sz w:val="20"/>
                <w:szCs w:val="20"/>
              </w:rPr>
              <w:t>[</w:t>
            </w:r>
            <w:r w:rsidR="001B1948" w:rsidRPr="001B1948">
              <w:rPr>
                <w:rFonts w:cs="Arial"/>
                <w:sz w:val="20"/>
                <w:szCs w:val="20"/>
              </w:rPr>
              <w:t>Multip</w:t>
            </w:r>
            <w:r w:rsidR="00BA2557">
              <w:rPr>
                <w:rFonts w:cs="Arial"/>
                <w:sz w:val="20"/>
                <w:szCs w:val="20"/>
              </w:rPr>
              <w:t>l</w:t>
            </w:r>
            <w:r w:rsidR="001B1948" w:rsidRPr="001B1948">
              <w:rPr>
                <w:rFonts w:cs="Arial"/>
                <w:sz w:val="20"/>
                <w:szCs w:val="20"/>
              </w:rPr>
              <w:t>e.  See section 1.4</w:t>
            </w:r>
            <w:r w:rsidR="00EB4429" w:rsidRPr="001B1948">
              <w:rPr>
                <w:rFonts w:cs="Arial"/>
                <w:sz w:val="20"/>
                <w:szCs w:val="20"/>
              </w:rPr>
              <w:t>]</w:t>
            </w:r>
            <w:r w:rsidR="00EB4429" w:rsidRPr="000E22C9">
              <w:rPr>
                <w:rFonts w:cs="Arial"/>
                <w:sz w:val="20"/>
                <w:szCs w:val="20"/>
              </w:rPr>
              <w:t xml:space="preserve"> </w:t>
            </w:r>
            <w:r w:rsidR="009C4DD9">
              <w:rPr>
                <w:rFonts w:cs="Arial"/>
                <w:sz w:val="20"/>
                <w:szCs w:val="20"/>
              </w:rPr>
              <w:t>Building type, climate zone, fan usage dependent</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487" w:type="dxa"/>
            <w:gridSpan w:val="2"/>
            <w:shd w:val="pct5" w:color="000000" w:fill="FFFFFF"/>
          </w:tcPr>
          <w:p w:rsidR="000571F6" w:rsidRPr="000E22C9" w:rsidRDefault="009C4DD9" w:rsidP="0028709C">
            <w:pPr>
              <w:rPr>
                <w:rFonts w:cs="Arial"/>
                <w:sz w:val="20"/>
                <w:szCs w:val="20"/>
              </w:rPr>
            </w:pPr>
            <w:r>
              <w:rPr>
                <w:rFonts w:cs="Arial"/>
                <w:sz w:val="20"/>
                <w:szCs w:val="20"/>
              </w:rPr>
              <w:t>Per Air Conditioning System</w:t>
            </w:r>
          </w:p>
        </w:tc>
      </w:tr>
      <w:tr w:rsidR="007B44FB" w:rsidRPr="00A55DD1" w:rsidTr="00783DAC">
        <w:trPr>
          <w:trHeight w:val="465"/>
        </w:trPr>
        <w:tc>
          <w:tcPr>
            <w:tcW w:w="4161"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487" w:type="dxa"/>
            <w:gridSpan w:val="2"/>
            <w:shd w:val="pct20" w:color="000000" w:fill="FFFFFF"/>
          </w:tcPr>
          <w:p w:rsidR="007B44FB" w:rsidRPr="000E22C9" w:rsidRDefault="009C4DD9" w:rsidP="00EB4429">
            <w:pPr>
              <w:rPr>
                <w:rFonts w:cs="Arial"/>
                <w:sz w:val="20"/>
                <w:szCs w:val="20"/>
              </w:rPr>
            </w:pPr>
            <w:r>
              <w:rPr>
                <w:rFonts w:cs="Arial"/>
                <w:sz w:val="20"/>
                <w:szCs w:val="20"/>
              </w:rPr>
              <w:t>$</w:t>
            </w:r>
            <w:ins w:id="21" w:author="Huang, Jia Chang" w:date="2014-06-04T11:57:00Z">
              <w:r w:rsidR="00AE7043">
                <w:rPr>
                  <w:rFonts w:cs="Arial"/>
                  <w:sz w:val="20"/>
                  <w:szCs w:val="20"/>
                </w:rPr>
                <w:t>81.54</w:t>
              </w:r>
            </w:ins>
            <w:del w:id="22" w:author="Huang, Jia Chang" w:date="2014-06-04T11:57:00Z">
              <w:r w:rsidDel="00AE7043">
                <w:rPr>
                  <w:rFonts w:cs="Arial"/>
                  <w:sz w:val="20"/>
                  <w:szCs w:val="20"/>
                </w:rPr>
                <w:delText>0</w:delText>
              </w:r>
            </w:del>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487" w:type="dxa"/>
            <w:gridSpan w:val="2"/>
            <w:shd w:val="pct5" w:color="000000" w:fill="FFFFFF"/>
          </w:tcPr>
          <w:p w:rsidR="000571F6" w:rsidRPr="00A55DD1" w:rsidRDefault="009C4DD9">
            <w:pPr>
              <w:rPr>
                <w:rFonts w:cs="Arial"/>
                <w:sz w:val="20"/>
                <w:szCs w:val="20"/>
              </w:rPr>
            </w:pPr>
            <w:del w:id="23" w:author="Huang, Jia Chang" w:date="2014-06-04T11:57:00Z">
              <w:r w:rsidDel="00AE7043">
                <w:rPr>
                  <w:rFonts w:cs="Arial"/>
                  <w:sz w:val="20"/>
                  <w:szCs w:val="20"/>
                </w:rPr>
                <w:delText xml:space="preserve">Source: [hardware costs] </w:delText>
              </w:r>
            </w:del>
            <w:r w:rsidRPr="000231D5">
              <w:rPr>
                <w:rFonts w:cs="Arial"/>
                <w:sz w:val="20"/>
                <w:szCs w:val="20"/>
              </w:rPr>
              <w:t>$</w:t>
            </w:r>
            <w:r w:rsidR="000231D5" w:rsidRPr="000231D5">
              <w:rPr>
                <w:rFonts w:cs="Arial"/>
                <w:sz w:val="20"/>
                <w:szCs w:val="20"/>
              </w:rPr>
              <w:t>2</w:t>
            </w:r>
            <w:del w:id="24" w:author="Huang, Jia Chang" w:date="2014-06-04T11:57:00Z">
              <w:r w:rsidR="000231D5" w:rsidRPr="000231D5" w:rsidDel="00AE7043">
                <w:rPr>
                  <w:rFonts w:cs="Arial"/>
                  <w:sz w:val="20"/>
                  <w:szCs w:val="20"/>
                </w:rPr>
                <w:delText>85.88</w:delText>
              </w:r>
            </w:del>
            <w:ins w:id="25" w:author="Huang, Jia Chang" w:date="2014-06-04T11:57:00Z">
              <w:r w:rsidR="00AE7043">
                <w:rPr>
                  <w:rFonts w:cs="Arial"/>
                  <w:sz w:val="20"/>
                  <w:szCs w:val="20"/>
                </w:rPr>
                <w:t>38.23</w:t>
              </w:r>
            </w:ins>
          </w:p>
        </w:tc>
      </w:tr>
      <w:tr w:rsidR="001E7CA0" w:rsidRPr="00A55DD1" w:rsidTr="00783DAC">
        <w:trPr>
          <w:trHeight w:val="465"/>
        </w:trPr>
        <w:tc>
          <w:tcPr>
            <w:tcW w:w="4161" w:type="dxa"/>
            <w:shd w:val="pct20" w:color="000000" w:fill="FFFFFF"/>
          </w:tcPr>
          <w:p w:rsidR="001E7CA0" w:rsidRPr="00610FC6" w:rsidRDefault="001E7CA0" w:rsidP="0028709C">
            <w:pPr>
              <w:rPr>
                <w:rStyle w:val="Strong"/>
              </w:rPr>
            </w:pPr>
            <w:r w:rsidRPr="00610FC6">
              <w:rPr>
                <w:rStyle w:val="Strong"/>
              </w:rPr>
              <w:t>Gross Measure Cost ($/unit)</w:t>
            </w:r>
          </w:p>
        </w:tc>
        <w:tc>
          <w:tcPr>
            <w:tcW w:w="5487" w:type="dxa"/>
            <w:gridSpan w:val="2"/>
            <w:shd w:val="pct20" w:color="000000" w:fill="FFFFFF"/>
          </w:tcPr>
          <w:p w:rsidR="00B2256A" w:rsidRPr="000231D5" w:rsidDel="00AE7043" w:rsidRDefault="00AE7043" w:rsidP="0028709C">
            <w:pPr>
              <w:rPr>
                <w:del w:id="26" w:author="Huang, Jia Chang" w:date="2014-06-04T11:58:00Z"/>
                <w:rFonts w:cs="Arial"/>
                <w:sz w:val="20"/>
                <w:szCs w:val="20"/>
              </w:rPr>
            </w:pPr>
            <w:ins w:id="27" w:author="Huang, Jia Chang" w:date="2014-06-04T11:58:00Z">
              <w:r>
                <w:rPr>
                  <w:rFonts w:cs="Arial"/>
                  <w:sz w:val="20"/>
                  <w:szCs w:val="20"/>
                </w:rPr>
                <w:t>$1</w:t>
              </w:r>
            </w:ins>
            <w:ins w:id="28" w:author="Huang, Jia Chang" w:date="2014-06-04T16:09:00Z">
              <w:r w:rsidR="009964F2">
                <w:rPr>
                  <w:rFonts w:cs="Arial"/>
                  <w:sz w:val="20"/>
                  <w:szCs w:val="20"/>
                </w:rPr>
                <w:t>56.69</w:t>
              </w:r>
            </w:ins>
            <w:del w:id="29" w:author="Huang, Jia Chang" w:date="2014-06-04T11:58:00Z">
              <w:r w:rsidR="00B2256A" w:rsidRPr="000231D5" w:rsidDel="00AE7043">
                <w:rPr>
                  <w:rFonts w:cs="Arial"/>
                  <w:sz w:val="20"/>
                  <w:szCs w:val="20"/>
                </w:rPr>
                <w:delText>$</w:delText>
              </w:r>
              <w:r w:rsidR="000231D5" w:rsidRPr="000231D5" w:rsidDel="00AE7043">
                <w:rPr>
                  <w:rFonts w:cs="Arial"/>
                  <w:sz w:val="20"/>
                  <w:szCs w:val="20"/>
                </w:rPr>
                <w:delText>285.88</w:delText>
              </w:r>
              <w:r w:rsidR="00B2256A" w:rsidRPr="000231D5" w:rsidDel="00AE7043">
                <w:rPr>
                  <w:rFonts w:cs="Arial"/>
                  <w:sz w:val="20"/>
                  <w:szCs w:val="20"/>
                </w:rPr>
                <w:delText xml:space="preserve"> Equipment</w:delText>
              </w:r>
            </w:del>
          </w:p>
          <w:p w:rsidR="00B2256A" w:rsidRPr="000231D5" w:rsidDel="00AE7043" w:rsidRDefault="00B2256A" w:rsidP="0028709C">
            <w:pPr>
              <w:rPr>
                <w:del w:id="30" w:author="Huang, Jia Chang" w:date="2014-06-04T11:58:00Z"/>
                <w:rFonts w:cs="Arial"/>
                <w:sz w:val="20"/>
                <w:szCs w:val="20"/>
              </w:rPr>
            </w:pPr>
            <w:del w:id="31" w:author="Huang, Jia Chang" w:date="2014-06-04T11:58:00Z">
              <w:r w:rsidRPr="000231D5" w:rsidDel="00AE7043">
                <w:rPr>
                  <w:rFonts w:cs="Arial"/>
                  <w:sz w:val="20"/>
                  <w:szCs w:val="20"/>
                </w:rPr>
                <w:delText>$67.88   Labor</w:delText>
              </w:r>
            </w:del>
          </w:p>
          <w:p w:rsidR="001E7CA0" w:rsidRPr="00A55DD1" w:rsidRDefault="009C4DD9" w:rsidP="0028709C">
            <w:pPr>
              <w:rPr>
                <w:rFonts w:cs="Arial"/>
                <w:sz w:val="20"/>
                <w:szCs w:val="20"/>
              </w:rPr>
            </w:pPr>
            <w:del w:id="32" w:author="Huang, Jia Chang" w:date="2014-06-04T11:58:00Z">
              <w:r w:rsidRPr="000231D5" w:rsidDel="00AE7043">
                <w:rPr>
                  <w:rFonts w:cs="Arial"/>
                  <w:sz w:val="20"/>
                  <w:szCs w:val="20"/>
                </w:rPr>
                <w:delText>$</w:delText>
              </w:r>
              <w:r w:rsidR="000231D5" w:rsidRPr="000231D5" w:rsidDel="00AE7043">
                <w:rPr>
                  <w:rFonts w:cs="Arial"/>
                  <w:sz w:val="20"/>
                  <w:szCs w:val="20"/>
                </w:rPr>
                <w:delText>353.76</w:delText>
              </w:r>
              <w:r w:rsidR="00B2256A" w:rsidRPr="000231D5" w:rsidDel="00AE7043">
                <w:rPr>
                  <w:rFonts w:cs="Arial"/>
                  <w:sz w:val="20"/>
                  <w:szCs w:val="20"/>
                </w:rPr>
                <w:delText xml:space="preserve"> Total</w:delText>
              </w:r>
            </w:del>
          </w:p>
        </w:tc>
      </w:tr>
      <w:tr w:rsidR="000571F6" w:rsidRPr="00A55DD1" w:rsidTr="00783DAC">
        <w:trPr>
          <w:trHeight w:val="465"/>
        </w:trPr>
        <w:tc>
          <w:tcPr>
            <w:tcW w:w="4161" w:type="dxa"/>
            <w:shd w:val="pct20" w:color="000000" w:fill="FFFFFF"/>
          </w:tcPr>
          <w:p w:rsidR="000571F6" w:rsidRPr="00610FC6" w:rsidRDefault="000571F6" w:rsidP="0028709C">
            <w:pPr>
              <w:rPr>
                <w:rStyle w:val="Strong"/>
              </w:rPr>
            </w:pPr>
            <w:r w:rsidRPr="00610FC6">
              <w:rPr>
                <w:rStyle w:val="Strong"/>
              </w:rPr>
              <w:t xml:space="preserve">Measure Incremental Cost ($/unit): </w:t>
            </w:r>
          </w:p>
        </w:tc>
        <w:tc>
          <w:tcPr>
            <w:tcW w:w="5487" w:type="dxa"/>
            <w:gridSpan w:val="2"/>
            <w:shd w:val="pct20" w:color="000000" w:fill="FFFFFF"/>
          </w:tcPr>
          <w:p w:rsidR="00D16E24" w:rsidRPr="00A55DD1" w:rsidDel="00AE7043" w:rsidRDefault="007B44FB" w:rsidP="0028709C">
            <w:pPr>
              <w:rPr>
                <w:del w:id="33" w:author="Huang, Jia Chang" w:date="2014-06-04T11:58:00Z"/>
                <w:rFonts w:cs="Arial"/>
                <w:sz w:val="20"/>
                <w:szCs w:val="20"/>
              </w:rPr>
            </w:pPr>
            <w:del w:id="34" w:author="Huang, Jia Chang" w:date="2014-06-04T11:58:00Z">
              <w:r w:rsidRPr="00A55DD1" w:rsidDel="00AE7043">
                <w:rPr>
                  <w:rFonts w:cs="Arial"/>
                  <w:sz w:val="20"/>
                  <w:szCs w:val="20"/>
                </w:rPr>
                <w:delText xml:space="preserve">Source: </w:delText>
              </w:r>
              <w:r w:rsidR="001B1948" w:rsidDel="00AE7043">
                <w:rPr>
                  <w:rFonts w:cs="Arial"/>
                  <w:sz w:val="20"/>
                  <w:szCs w:val="20"/>
                </w:rPr>
                <w:delText>[See section 1.4.1.2]</w:delText>
              </w:r>
            </w:del>
          </w:p>
          <w:p w:rsidR="00D16E24" w:rsidRPr="00A55DD1" w:rsidRDefault="009C4DD9">
            <w:pPr>
              <w:rPr>
                <w:rFonts w:cs="Arial"/>
                <w:sz w:val="20"/>
                <w:szCs w:val="20"/>
              </w:rPr>
            </w:pPr>
            <w:r w:rsidRPr="000231D5">
              <w:rPr>
                <w:rFonts w:cs="Arial"/>
                <w:sz w:val="20"/>
                <w:szCs w:val="20"/>
              </w:rPr>
              <w:t>$</w:t>
            </w:r>
            <w:del w:id="35" w:author="Huang, Jia Chang" w:date="2014-06-04T11:58:00Z">
              <w:r w:rsidR="000231D5" w:rsidRPr="000231D5" w:rsidDel="00AE7043">
                <w:rPr>
                  <w:rFonts w:cs="Arial"/>
                  <w:sz w:val="20"/>
                  <w:szCs w:val="20"/>
                </w:rPr>
                <w:delText>353.76</w:delText>
              </w:r>
            </w:del>
            <w:ins w:id="36" w:author="Huang, Jia Chang" w:date="2014-06-04T11:58:00Z">
              <w:r w:rsidR="00AE7043">
                <w:rPr>
                  <w:rFonts w:cs="Arial"/>
                  <w:sz w:val="20"/>
                  <w:szCs w:val="20"/>
                </w:rPr>
                <w:t>1</w:t>
              </w:r>
            </w:ins>
            <w:ins w:id="37" w:author="Huang, Jia Chang" w:date="2014-06-04T16:09:00Z">
              <w:r w:rsidR="009964F2">
                <w:rPr>
                  <w:rFonts w:cs="Arial"/>
                  <w:sz w:val="20"/>
                  <w:szCs w:val="20"/>
                </w:rPr>
                <w:t>56.69</w:t>
              </w:r>
            </w:ins>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487" w:type="dxa"/>
            <w:gridSpan w:val="2"/>
            <w:shd w:val="pct5" w:color="000000" w:fill="FFFFFF"/>
          </w:tcPr>
          <w:p w:rsidR="000571F6" w:rsidRPr="00A55DD1" w:rsidRDefault="00E03431" w:rsidP="00BA2557">
            <w:pPr>
              <w:rPr>
                <w:rFonts w:cs="Arial"/>
                <w:sz w:val="20"/>
                <w:szCs w:val="20"/>
              </w:rPr>
            </w:pPr>
            <w:r w:rsidRPr="00A55DD1">
              <w:rPr>
                <w:rFonts w:cs="Arial"/>
                <w:sz w:val="20"/>
                <w:szCs w:val="20"/>
              </w:rPr>
              <w:t>Source</w:t>
            </w:r>
            <w:r w:rsidRPr="001B1948">
              <w:rPr>
                <w:rFonts w:cs="Arial"/>
                <w:sz w:val="20"/>
                <w:szCs w:val="20"/>
              </w:rPr>
              <w:t xml:space="preserve">: </w:t>
            </w:r>
            <w:r w:rsidR="00FC781D" w:rsidRPr="001B1948">
              <w:rPr>
                <w:rFonts w:cs="Arial"/>
                <w:sz w:val="20"/>
                <w:szCs w:val="20"/>
              </w:rPr>
              <w:t>[</w:t>
            </w:r>
            <w:r w:rsidR="001B1948" w:rsidRPr="001B1948">
              <w:rPr>
                <w:rFonts w:cs="Arial"/>
                <w:sz w:val="20"/>
                <w:szCs w:val="20"/>
              </w:rPr>
              <w:t>DEER</w:t>
            </w:r>
            <w:r w:rsidR="00B2256A">
              <w:rPr>
                <w:rFonts w:cs="Arial"/>
                <w:sz w:val="20"/>
                <w:szCs w:val="20"/>
              </w:rPr>
              <w:t>201</w:t>
            </w:r>
            <w:r w:rsidR="00BA2557">
              <w:rPr>
                <w:rFonts w:cs="Arial"/>
                <w:sz w:val="20"/>
                <w:szCs w:val="20"/>
              </w:rPr>
              <w:t>4</w:t>
            </w:r>
            <w:r w:rsidR="001B1948">
              <w:rPr>
                <w:rFonts w:cs="Arial"/>
                <w:sz w:val="20"/>
                <w:szCs w:val="20"/>
              </w:rPr>
              <w:t>]</w:t>
            </w:r>
            <w:r w:rsidRPr="00A55DD1">
              <w:rPr>
                <w:rFonts w:cs="Arial"/>
                <w:sz w:val="20"/>
                <w:szCs w:val="20"/>
              </w:rPr>
              <w:t xml:space="preserve"> </w:t>
            </w:r>
            <w:r w:rsidR="009C4DD9">
              <w:rPr>
                <w:rFonts w:cs="Arial"/>
                <w:sz w:val="20"/>
                <w:szCs w:val="20"/>
              </w:rPr>
              <w:t>1</w:t>
            </w:r>
            <w:ins w:id="38" w:author="Huang, Jia Chang" w:date="2014-06-04T13:08:00Z">
              <w:r w:rsidR="00E3598A">
                <w:rPr>
                  <w:rFonts w:cs="Arial"/>
                  <w:sz w:val="20"/>
                  <w:szCs w:val="20"/>
                </w:rPr>
                <w:t>5</w:t>
              </w:r>
            </w:ins>
            <w:del w:id="39" w:author="Huang, Jia Chang" w:date="2014-06-04T13:08:00Z">
              <w:r w:rsidR="009C4DD9" w:rsidDel="00E3598A">
                <w:rPr>
                  <w:rFonts w:cs="Arial"/>
                  <w:sz w:val="20"/>
                  <w:szCs w:val="20"/>
                </w:rPr>
                <w:delText>0</w:delText>
              </w:r>
            </w:del>
          </w:p>
        </w:tc>
      </w:tr>
      <w:tr w:rsidR="00530B04" w:rsidRPr="00A55DD1" w:rsidTr="00783DAC">
        <w:trPr>
          <w:trHeight w:val="465"/>
        </w:trPr>
        <w:tc>
          <w:tcPr>
            <w:tcW w:w="4161"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gridSpan w:val="2"/>
            <w:shd w:val="pct20" w:color="000000" w:fill="FFFFFF"/>
          </w:tcPr>
          <w:p w:rsidR="00530B04" w:rsidRPr="00A55DD1" w:rsidRDefault="008D78F5" w:rsidP="00BA2557">
            <w:pPr>
              <w:rPr>
                <w:rFonts w:cs="Arial"/>
                <w:sz w:val="20"/>
                <w:szCs w:val="20"/>
              </w:rPr>
            </w:pPr>
            <w:del w:id="40" w:author="Huang, Jia Chang" w:date="2014-06-04T11:58:00Z">
              <w:r w:rsidDel="00AE7043">
                <w:rPr>
                  <w:rFonts w:cs="Arial"/>
                  <w:sz w:val="20"/>
                  <w:szCs w:val="20"/>
                </w:rPr>
                <w:delText>Retrofit Add-On (REA)</w:delText>
              </w:r>
            </w:del>
            <w:ins w:id="41" w:author="Huang, Jia Chang" w:date="2014-06-04T11:58:00Z">
              <w:r w:rsidR="00AE7043">
                <w:rPr>
                  <w:rFonts w:cs="Arial"/>
                  <w:sz w:val="20"/>
                  <w:szCs w:val="20"/>
                </w:rPr>
                <w:t>Replace on Burnout (ROB)</w:t>
              </w:r>
            </w:ins>
            <w:r>
              <w:rPr>
                <w:rFonts w:cs="Arial"/>
                <w:sz w:val="20"/>
                <w:szCs w:val="20"/>
              </w:rPr>
              <w:t xml:space="preserve"> measure, Direct Install delivery channel.</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487" w:type="dxa"/>
            <w:gridSpan w:val="2"/>
            <w:shd w:val="pct5" w:color="000000" w:fill="FFFFFF"/>
          </w:tcPr>
          <w:p w:rsidR="00B2256A" w:rsidRDefault="00194E14" w:rsidP="00B2256A">
            <w:pPr>
              <w:rPr>
                <w:rFonts w:cs="Arial"/>
                <w:sz w:val="20"/>
                <w:szCs w:val="20"/>
              </w:rPr>
            </w:pPr>
            <w:r w:rsidRPr="00A55DD1">
              <w:rPr>
                <w:rFonts w:cs="Arial"/>
                <w:sz w:val="20"/>
                <w:szCs w:val="20"/>
              </w:rPr>
              <w:t xml:space="preserve">Source: </w:t>
            </w:r>
            <w:r w:rsidR="001B1948">
              <w:rPr>
                <w:rFonts w:cs="Arial"/>
                <w:sz w:val="20"/>
                <w:szCs w:val="20"/>
              </w:rPr>
              <w:t>[</w:t>
            </w:r>
            <w:r w:rsidR="00B2256A">
              <w:rPr>
                <w:rFonts w:cs="Arial"/>
                <w:sz w:val="20"/>
                <w:szCs w:val="20"/>
              </w:rPr>
              <w:t>DEER201</w:t>
            </w:r>
            <w:r w:rsidR="00BA2557">
              <w:rPr>
                <w:rFonts w:cs="Arial"/>
                <w:sz w:val="20"/>
                <w:szCs w:val="20"/>
              </w:rPr>
              <w:t>4</w:t>
            </w:r>
            <w:r w:rsidR="001B1948">
              <w:rPr>
                <w:rFonts w:cs="Arial"/>
                <w:sz w:val="20"/>
                <w:szCs w:val="20"/>
              </w:rPr>
              <w:t>]</w:t>
            </w:r>
            <w:r w:rsidR="00FC781D" w:rsidRPr="00A55DD1">
              <w:rPr>
                <w:rFonts w:cs="Arial"/>
                <w:sz w:val="20"/>
                <w:szCs w:val="20"/>
              </w:rPr>
              <w:t xml:space="preserve"> </w:t>
            </w:r>
            <w:del w:id="42" w:author="Huang, Jia Chang" w:date="2014-05-30T14:51:00Z">
              <w:r w:rsidR="009C4DD9" w:rsidRPr="009C4DD9" w:rsidDel="00723D77">
                <w:rPr>
                  <w:rFonts w:cs="Arial"/>
                  <w:sz w:val="20"/>
                  <w:szCs w:val="20"/>
                </w:rPr>
                <w:delText>0.7</w:delText>
              </w:r>
              <w:r w:rsidR="00BA2557" w:rsidDel="00723D77">
                <w:rPr>
                  <w:rFonts w:cs="Arial"/>
                  <w:sz w:val="20"/>
                  <w:szCs w:val="20"/>
                </w:rPr>
                <w:delText>8</w:delText>
              </w:r>
            </w:del>
            <w:ins w:id="43" w:author="Huang, Jia Chang" w:date="2014-05-30T14:51:00Z">
              <w:r w:rsidR="00271CD3">
                <w:rPr>
                  <w:rFonts w:cs="Arial"/>
                  <w:sz w:val="20"/>
                  <w:szCs w:val="20"/>
                </w:rPr>
                <w:t>0.</w:t>
              </w:r>
            </w:ins>
            <w:ins w:id="44" w:author="Huang, Jia Chang" w:date="2014-06-03T15:56:00Z">
              <w:r w:rsidR="00690E02">
                <w:rPr>
                  <w:rFonts w:cs="Arial"/>
                  <w:sz w:val="20"/>
                  <w:szCs w:val="20"/>
                </w:rPr>
                <w:t>55</w:t>
              </w:r>
            </w:ins>
            <w:r w:rsidR="009C4DD9" w:rsidRPr="009C4DD9">
              <w:rPr>
                <w:rFonts w:cs="Arial"/>
                <w:sz w:val="20"/>
                <w:szCs w:val="20"/>
              </w:rPr>
              <w:t xml:space="preserve"> </w:t>
            </w:r>
          </w:p>
          <w:p w:rsidR="000571F6" w:rsidRPr="00A55DD1" w:rsidRDefault="000571F6" w:rsidP="00B2256A">
            <w:pPr>
              <w:rPr>
                <w:rFonts w:cs="Arial"/>
                <w:sz w:val="20"/>
                <w:szCs w:val="20"/>
              </w:rPr>
            </w:pPr>
          </w:p>
        </w:tc>
      </w:tr>
      <w:tr w:rsidR="00127CC8" w:rsidRPr="00A55DD1" w:rsidTr="00783DAC">
        <w:trPr>
          <w:trHeight w:val="465"/>
        </w:trPr>
        <w:tc>
          <w:tcPr>
            <w:tcW w:w="4161" w:type="dxa"/>
            <w:shd w:val="pct20" w:color="000000" w:fill="FFFFFF"/>
          </w:tcPr>
          <w:p w:rsidR="00127CC8" w:rsidRPr="00610FC6" w:rsidRDefault="00127CC8" w:rsidP="0028709C">
            <w:pPr>
              <w:rPr>
                <w:rStyle w:val="Strong"/>
              </w:rPr>
            </w:pPr>
            <w:r w:rsidRPr="00610FC6">
              <w:rPr>
                <w:rStyle w:val="Strong"/>
              </w:rPr>
              <w:t>Important Comments:</w:t>
            </w:r>
          </w:p>
        </w:tc>
        <w:tc>
          <w:tcPr>
            <w:tcW w:w="5487" w:type="dxa"/>
            <w:gridSpan w:val="2"/>
            <w:shd w:val="pct20" w:color="000000" w:fill="FFFFFF"/>
          </w:tcPr>
          <w:p w:rsidR="00CD6046" w:rsidRPr="00A55DD1" w:rsidRDefault="001B1948" w:rsidP="0028709C">
            <w:pPr>
              <w:rPr>
                <w:rFonts w:cs="Arial"/>
                <w:sz w:val="20"/>
                <w:szCs w:val="20"/>
              </w:rPr>
            </w:pPr>
            <w:r>
              <w:rPr>
                <w:rFonts w:cs="Arial"/>
                <w:sz w:val="20"/>
                <w:szCs w:val="20"/>
              </w:rPr>
              <w:t xml:space="preserve">Enhanced Time Delay Savings are documented in associated Workpaper </w:t>
            </w:r>
            <w:r w:rsidR="00A3074E" w:rsidRPr="00A3074E">
              <w:rPr>
                <w:rFonts w:cs="Arial"/>
                <w:sz w:val="20"/>
                <w:szCs w:val="20"/>
              </w:rPr>
              <w:t>PGE3PHVC150</w:t>
            </w:r>
          </w:p>
        </w:tc>
      </w:tr>
    </w:tbl>
    <w:p w:rsidR="007F2147" w:rsidRDefault="007F2147" w:rsidP="0006490F">
      <w:pPr>
        <w:rPr>
          <w:rFonts w:cs="Arial"/>
          <w:b/>
          <w:i/>
          <w:color w:val="FF0000"/>
          <w:sz w:val="20"/>
          <w:szCs w:val="20"/>
        </w:rPr>
      </w:pPr>
    </w:p>
    <w:p w:rsidR="007F2147" w:rsidRPr="005F19E0" w:rsidRDefault="007F2147" w:rsidP="0006490F">
      <w:pPr>
        <w:rPr>
          <w:rFonts w:cs="Arial"/>
          <w:b/>
          <w:color w:val="FF0000"/>
          <w:sz w:val="20"/>
          <w:szCs w:val="20"/>
        </w:rPr>
        <w:sectPr w:rsidR="007F2147" w:rsidRPr="005F19E0" w:rsidSect="007F7740">
          <w:endnotePr>
            <w:numFmt w:val="decimal"/>
          </w:endnotePr>
          <w:pgSz w:w="12240" w:h="15840"/>
          <w:pgMar w:top="1440" w:right="1440" w:bottom="1440" w:left="1440" w:header="720" w:footer="720" w:gutter="0"/>
          <w:pgNumType w:fmt="lowerRoman" w:start="1"/>
          <w:cols w:space="720"/>
          <w:docGrid w:linePitch="360"/>
        </w:sectPr>
      </w:pPr>
    </w:p>
    <w:p w:rsidR="00DE2B0E" w:rsidRDefault="00DE2B0E" w:rsidP="00A360E7">
      <w:pPr>
        <w:pStyle w:val="Heading1"/>
      </w:pPr>
      <w:bookmarkStart w:id="45" w:name="_Toc174189524"/>
      <w:bookmarkStart w:id="46" w:name="_Toc304800195"/>
      <w:bookmarkStart w:id="47" w:name="_Toc324318332"/>
      <w:bookmarkStart w:id="48" w:name="_Toc324340476"/>
    </w:p>
    <w:p w:rsidR="00DE2B0E" w:rsidDel="002F36EC" w:rsidRDefault="00DE2B0E" w:rsidP="00DE2B0E">
      <w:pPr>
        <w:pStyle w:val="Heading1"/>
        <w:rPr>
          <w:del w:id="49" w:author="Huang, Jia Chang" w:date="2014-06-03T14:45:00Z"/>
        </w:rPr>
      </w:pPr>
    </w:p>
    <w:p w:rsidR="002F36EC" w:rsidRPr="00690E02" w:rsidRDefault="002F36EC">
      <w:pPr>
        <w:rPr>
          <w:ins w:id="50" w:author="Huang, Jia Chang" w:date="2014-06-03T14:45:00Z"/>
        </w:rPr>
        <w:pPrChange w:id="51" w:author="Huang, Jia Chang" w:date="2014-06-03T14:45:00Z">
          <w:pPr>
            <w:pStyle w:val="Heading1"/>
          </w:pPr>
        </w:pPrChange>
      </w:pPr>
    </w:p>
    <w:p w:rsidR="00E3598A" w:rsidRDefault="00E3598A">
      <w:pPr>
        <w:rPr>
          <w:ins w:id="52" w:author="Huang, Jia Chang" w:date="2014-06-04T13:09:00Z"/>
          <w:rFonts w:cs="Arial"/>
          <w:b/>
          <w:bCs/>
          <w:kern w:val="32"/>
          <w:sz w:val="32"/>
          <w:szCs w:val="32"/>
        </w:rPr>
      </w:pPr>
      <w:ins w:id="53" w:author="Huang, Jia Chang" w:date="2014-06-04T13:09:00Z">
        <w:r>
          <w:br w:type="page"/>
        </w:r>
      </w:ins>
    </w:p>
    <w:p w:rsidR="00DE2B0E" w:rsidDel="002F36EC" w:rsidRDefault="00DE2B0E" w:rsidP="00A360E7">
      <w:pPr>
        <w:pStyle w:val="Heading1"/>
        <w:rPr>
          <w:del w:id="54" w:author="Huang, Jia Chang" w:date="2014-06-03T14:45:00Z"/>
        </w:rPr>
      </w:pPr>
    </w:p>
    <w:p w:rsidR="00DE2B0E" w:rsidDel="002F36EC" w:rsidRDefault="00DE2B0E" w:rsidP="00A360E7">
      <w:pPr>
        <w:pStyle w:val="Heading1"/>
        <w:rPr>
          <w:del w:id="55" w:author="Huang, Jia Chang" w:date="2014-06-03T14:45:00Z"/>
        </w:rPr>
      </w:pPr>
    </w:p>
    <w:p w:rsidR="00DE2B0E" w:rsidRPr="00DE2B0E" w:rsidDel="002F36EC" w:rsidRDefault="00DE2B0E" w:rsidP="00DE2B0E">
      <w:pPr>
        <w:rPr>
          <w:del w:id="56" w:author="Huang, Jia Chang" w:date="2014-06-03T14:45:00Z"/>
        </w:rPr>
      </w:pPr>
    </w:p>
    <w:p w:rsidR="00DE2B0E" w:rsidRPr="00746B00" w:rsidRDefault="00DE2B0E" w:rsidP="00DE2B0E">
      <w:pPr>
        <w:pStyle w:val="Heading1"/>
      </w:pPr>
      <w:bookmarkStart w:id="57" w:name="_Toc383697798"/>
      <w:bookmarkStart w:id="58" w:name="_Toc389646533"/>
      <w:bookmarkStart w:id="59" w:name="_Toc304800196"/>
      <w:bookmarkStart w:id="60" w:name="_Toc324318333"/>
      <w:bookmarkStart w:id="61" w:name="_Toc324340477"/>
      <w:bookmarkEnd w:id="45"/>
      <w:bookmarkEnd w:id="46"/>
      <w:bookmarkEnd w:id="47"/>
      <w:bookmarkEnd w:id="48"/>
      <w:r w:rsidRPr="00746B00">
        <w:t>Work Paper Approvals</w:t>
      </w:r>
      <w:bookmarkEnd w:id="57"/>
      <w:bookmarkEnd w:id="58"/>
    </w:p>
    <w:p w:rsidR="00DE2B0E" w:rsidRPr="00746B00" w:rsidRDefault="00DE2B0E" w:rsidP="00DE2B0E">
      <w:pPr>
        <w:rPr>
          <w:rFonts w:cs="Arial"/>
        </w:rPr>
      </w:pPr>
      <w:r w:rsidRPr="00746B00">
        <w:rPr>
          <w:rFonts w:cs="Arial"/>
        </w:rPr>
        <w:t xml:space="preserve">The following Manager(s) approved this workpaper through the PG&amp;E Electronic Data Routing System under Routing Requisition # </w:t>
      </w:r>
      <w:r w:rsidRPr="00746B00">
        <w:rPr>
          <w:rFonts w:cs="Arial"/>
          <w:highlight w:val="yellow"/>
        </w:rPr>
        <w:t>_______________</w:t>
      </w:r>
    </w:p>
    <w:p w:rsidR="00DE2B0E" w:rsidRPr="00746B00" w:rsidRDefault="00DE2B0E" w:rsidP="00DE2B0E">
      <w:pPr>
        <w:rPr>
          <w:rFonts w:cs="Arial"/>
        </w:rPr>
      </w:pPr>
    </w:p>
    <w:tbl>
      <w:tblPr>
        <w:tblW w:w="3064" w:type="pct"/>
        <w:tblCellMar>
          <w:left w:w="0" w:type="dxa"/>
          <w:right w:w="0" w:type="dxa"/>
        </w:tblCellMar>
        <w:tblLook w:val="04A0" w:firstRow="1" w:lastRow="0" w:firstColumn="1" w:lastColumn="0" w:noHBand="0" w:noVBand="1"/>
      </w:tblPr>
      <w:tblGrid>
        <w:gridCol w:w="5868"/>
      </w:tblGrid>
      <w:tr w:rsidR="00DE2B0E" w:rsidRPr="00746B00" w:rsidTr="00DE2B0E">
        <w:tc>
          <w:tcPr>
            <w:tcW w:w="5000" w:type="pct"/>
            <w:tcMar>
              <w:top w:w="0" w:type="dxa"/>
              <w:left w:w="108" w:type="dxa"/>
              <w:bottom w:w="0" w:type="dxa"/>
              <w:right w:w="108" w:type="dxa"/>
            </w:tcMar>
          </w:tcPr>
          <w:p w:rsidR="00DE2B0E" w:rsidRPr="00746B00" w:rsidRDefault="00DE2B0E" w:rsidP="00DE2B0E">
            <w:pPr>
              <w:rPr>
                <w:rFonts w:eastAsiaTheme="minorHAnsi" w:cs="Arial"/>
                <w:szCs w:val="22"/>
              </w:rPr>
            </w:pPr>
          </w:p>
        </w:tc>
      </w:tr>
      <w:tr w:rsidR="00DE2B0E" w:rsidRPr="00746B00" w:rsidTr="00DE2B0E">
        <w:tc>
          <w:tcPr>
            <w:tcW w:w="5000" w:type="pct"/>
            <w:tcMar>
              <w:top w:w="0" w:type="dxa"/>
              <w:left w:w="108" w:type="dxa"/>
              <w:bottom w:w="0" w:type="dxa"/>
              <w:right w:w="108" w:type="dxa"/>
            </w:tcMar>
            <w:hideMark/>
          </w:tcPr>
          <w:p w:rsidR="00DE2B0E" w:rsidRPr="00746B00" w:rsidRDefault="00DE2B0E" w:rsidP="00DE2B0E">
            <w:pPr>
              <w:rPr>
                <w:rFonts w:eastAsiaTheme="minorHAnsi" w:cs="Arial"/>
                <w:b/>
                <w:bCs/>
                <w:szCs w:val="22"/>
              </w:rPr>
            </w:pPr>
            <w:r w:rsidRPr="00746B00">
              <w:rPr>
                <w:rFonts w:cs="Arial"/>
                <w:b/>
                <w:bCs/>
              </w:rPr>
              <w:t>Grant Brohard</w:t>
            </w:r>
          </w:p>
          <w:p w:rsidR="00DE2B0E" w:rsidRPr="00746B00" w:rsidRDefault="00DE2B0E" w:rsidP="00DE2B0E">
            <w:pPr>
              <w:rPr>
                <w:rFonts w:eastAsiaTheme="minorHAnsi" w:cs="Arial"/>
                <w:szCs w:val="22"/>
              </w:rPr>
            </w:pPr>
            <w:r w:rsidRPr="00746B00">
              <w:rPr>
                <w:rFonts w:cs="Arial"/>
              </w:rPr>
              <w:t>Manager, Technical Product Support</w:t>
            </w:r>
          </w:p>
        </w:tc>
      </w:tr>
      <w:tr w:rsidR="00DE2B0E" w:rsidRPr="00746B00" w:rsidTr="00DE2B0E">
        <w:tc>
          <w:tcPr>
            <w:tcW w:w="5000" w:type="pct"/>
            <w:tcMar>
              <w:top w:w="0" w:type="dxa"/>
              <w:left w:w="108" w:type="dxa"/>
              <w:bottom w:w="0" w:type="dxa"/>
              <w:right w:w="108" w:type="dxa"/>
            </w:tcMar>
          </w:tcPr>
          <w:p w:rsidR="00DE2B0E" w:rsidRPr="00746B00" w:rsidRDefault="00DE2B0E" w:rsidP="00DE2B0E">
            <w:pPr>
              <w:rPr>
                <w:rFonts w:eastAsiaTheme="minorHAnsi" w:cs="Arial"/>
                <w:b/>
                <w:bCs/>
                <w:szCs w:val="22"/>
              </w:rPr>
            </w:pPr>
          </w:p>
          <w:p w:rsidR="00DE2B0E" w:rsidRPr="00746B00" w:rsidRDefault="00DE2B0E" w:rsidP="00DE2B0E">
            <w:pPr>
              <w:rPr>
                <w:rFonts w:cs="Arial"/>
                <w:b/>
                <w:bCs/>
              </w:rPr>
            </w:pPr>
            <w:r w:rsidRPr="00767C9D">
              <w:rPr>
                <w:rFonts w:cs="Arial"/>
                <w:b/>
                <w:bCs/>
              </w:rPr>
              <w:t>Carolyn Weiner</w:t>
            </w:r>
          </w:p>
          <w:p w:rsidR="00DE2B0E" w:rsidRPr="00746B00" w:rsidRDefault="00DE2B0E" w:rsidP="00DE2B0E">
            <w:pPr>
              <w:rPr>
                <w:rFonts w:cs="Arial"/>
              </w:rPr>
            </w:pPr>
            <w:del w:id="62" w:author="Huang, Jia Chang" w:date="2014-06-03T14:51:00Z">
              <w:r w:rsidDel="002F36EC">
                <w:rPr>
                  <w:rFonts w:cs="Arial"/>
                </w:rPr>
                <w:delText>Principal</w:delText>
              </w:r>
            </w:del>
            <w:ins w:id="63" w:author="Huang, Jia Chang" w:date="2014-06-03T14:51:00Z">
              <w:r w:rsidR="002F36EC">
                <w:rPr>
                  <w:rFonts w:cs="Arial"/>
                </w:rPr>
                <w:t>Manager</w:t>
              </w:r>
            </w:ins>
            <w:r w:rsidRPr="00746B00">
              <w:rPr>
                <w:rFonts w:cs="Arial"/>
              </w:rPr>
              <w:t xml:space="preserve">, </w:t>
            </w:r>
            <w:r w:rsidRPr="00767C9D">
              <w:rPr>
                <w:rFonts w:cs="Arial"/>
              </w:rPr>
              <w:t>CES Products and Programs</w:t>
            </w:r>
          </w:p>
          <w:p w:rsidR="00DE2B0E" w:rsidRPr="00746B00" w:rsidRDefault="00DE2B0E" w:rsidP="00DE2B0E">
            <w:pPr>
              <w:rPr>
                <w:rFonts w:cs="Arial"/>
                <w:b/>
                <w:bCs/>
              </w:rPr>
            </w:pPr>
          </w:p>
          <w:p w:rsidR="00DE2B0E" w:rsidRPr="00746B00" w:rsidRDefault="00DE2B0E" w:rsidP="00DE2B0E">
            <w:pPr>
              <w:rPr>
                <w:rFonts w:eastAsiaTheme="minorHAnsi" w:cs="Arial"/>
                <w:szCs w:val="22"/>
              </w:rPr>
            </w:pPr>
          </w:p>
        </w:tc>
      </w:tr>
    </w:tbl>
    <w:p w:rsidR="00DE2B0E" w:rsidRPr="00746B00" w:rsidRDefault="00DE2B0E" w:rsidP="00DE2B0E">
      <w:pPr>
        <w:rPr>
          <w:rFonts w:cs="Arial"/>
        </w:rPr>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rPr>
          <w:ins w:id="64" w:author="Voong, Tai" w:date="2014-05-28T17:24:00Z"/>
        </w:rPr>
      </w:pPr>
    </w:p>
    <w:p w:rsidR="008D78F5" w:rsidRDefault="008D78F5">
      <w:pPr>
        <w:rPr>
          <w:ins w:id="65" w:author="Voong, Tai" w:date="2014-05-28T17:24:00Z"/>
        </w:rPr>
        <w:pPrChange w:id="66" w:author="Voong, Tai" w:date="2014-05-28T17:24:00Z">
          <w:pPr>
            <w:pStyle w:val="Heading1"/>
          </w:pPr>
        </w:pPrChange>
      </w:pPr>
    </w:p>
    <w:p w:rsidR="008D78F5" w:rsidRDefault="008D78F5">
      <w:pPr>
        <w:rPr>
          <w:ins w:id="67" w:author="Voong, Tai" w:date="2014-05-28T17:24:00Z"/>
        </w:rPr>
        <w:pPrChange w:id="68" w:author="Voong, Tai" w:date="2014-05-28T17:24:00Z">
          <w:pPr>
            <w:pStyle w:val="Heading1"/>
          </w:pPr>
        </w:pPrChange>
      </w:pPr>
    </w:p>
    <w:p w:rsidR="008D78F5" w:rsidRPr="00502032" w:rsidRDefault="008D78F5">
      <w:pPr>
        <w:pPrChange w:id="69" w:author="Voong, Tai" w:date="2014-05-28T17:24:00Z">
          <w:pPr>
            <w:pStyle w:val="Heading1"/>
          </w:pPr>
        </w:pPrChange>
      </w:pPr>
    </w:p>
    <w:p w:rsidR="00DE2B0E" w:rsidRDefault="00DE2B0E" w:rsidP="00962EB3">
      <w:pPr>
        <w:pStyle w:val="Heading1"/>
      </w:pPr>
    </w:p>
    <w:p w:rsidR="00DE2B0E" w:rsidDel="008D78F5" w:rsidRDefault="00DE2B0E" w:rsidP="00962EB3">
      <w:pPr>
        <w:pStyle w:val="Heading1"/>
        <w:rPr>
          <w:del w:id="70" w:author="Voong, Tai" w:date="2014-05-28T17:24:00Z"/>
        </w:rPr>
      </w:pPr>
    </w:p>
    <w:p w:rsidR="00DE2B0E" w:rsidRDefault="00DE2B0E" w:rsidP="00962EB3">
      <w:pPr>
        <w:pStyle w:val="Heading1"/>
        <w:rPr>
          <w:ins w:id="71" w:author="Voong, Tai" w:date="2014-05-28T17:24:00Z"/>
        </w:rPr>
      </w:pPr>
    </w:p>
    <w:p w:rsidR="008D78F5" w:rsidRDefault="008D78F5">
      <w:pPr>
        <w:rPr>
          <w:ins w:id="72" w:author="Voong, Tai" w:date="2014-05-28T17:24:00Z"/>
        </w:rPr>
        <w:pPrChange w:id="73" w:author="Voong, Tai" w:date="2014-05-28T17:24:00Z">
          <w:pPr>
            <w:pStyle w:val="Heading1"/>
          </w:pPr>
        </w:pPrChange>
      </w:pPr>
    </w:p>
    <w:p w:rsidR="008D78F5" w:rsidRPr="00502032" w:rsidRDefault="008D78F5">
      <w:pPr>
        <w:pPrChange w:id="74" w:author="Voong, Tai" w:date="2014-05-28T17:24:00Z">
          <w:pPr>
            <w:pStyle w:val="Heading1"/>
          </w:pPr>
        </w:pPrChange>
      </w:pPr>
    </w:p>
    <w:p w:rsidR="00AE7043" w:rsidRDefault="00AE7043">
      <w:pPr>
        <w:rPr>
          <w:ins w:id="75" w:author="Huang, Jia Chang" w:date="2014-06-04T11:59:00Z"/>
          <w:rFonts w:cs="Arial"/>
          <w:b/>
          <w:bCs/>
          <w:kern w:val="32"/>
          <w:sz w:val="32"/>
          <w:szCs w:val="32"/>
        </w:rPr>
      </w:pPr>
      <w:ins w:id="76" w:author="Huang, Jia Chang" w:date="2014-06-04T11:59:00Z">
        <w:r>
          <w:br w:type="page"/>
        </w:r>
      </w:ins>
    </w:p>
    <w:p w:rsidR="00E71EF1" w:rsidRDefault="00E71EF1" w:rsidP="00962EB3">
      <w:pPr>
        <w:pStyle w:val="Heading1"/>
      </w:pPr>
      <w:bookmarkStart w:id="77" w:name="_Toc389646534"/>
      <w:r>
        <w:t>Document Revision History</w:t>
      </w:r>
      <w:bookmarkEnd w:id="59"/>
      <w:bookmarkEnd w:id="60"/>
      <w:bookmarkEnd w:id="61"/>
      <w:bookmarkEnd w:id="77"/>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0374A5">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 xml:space="preserve">Date </w:t>
            </w:r>
            <w:r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0374A5">
        <w:trPr>
          <w:trHeight w:val="464"/>
        </w:trPr>
        <w:tc>
          <w:tcPr>
            <w:tcW w:w="870" w:type="pct"/>
            <w:tcBorders>
              <w:top w:val="single" w:sz="18" w:space="0" w:color="FFFFFF"/>
            </w:tcBorders>
            <w:shd w:val="pct20"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tcBorders>
            <w:shd w:val="pct20" w:color="000000" w:fill="FFFFFF"/>
          </w:tcPr>
          <w:p w:rsidR="00E91C15" w:rsidRPr="00C03148" w:rsidRDefault="00741D9D" w:rsidP="00875DB7">
            <w:pPr>
              <w:rPr>
                <w:b/>
                <w:bCs/>
                <w:sz w:val="20"/>
                <w:szCs w:val="20"/>
              </w:rPr>
            </w:pPr>
            <w:r w:rsidRPr="00C03148">
              <w:rPr>
                <w:b/>
                <w:bCs/>
                <w:sz w:val="20"/>
                <w:szCs w:val="20"/>
              </w:rPr>
              <w:t>6</w:t>
            </w:r>
            <w:r w:rsidR="00E91C15" w:rsidRPr="00C03148">
              <w:rPr>
                <w:b/>
                <w:bCs/>
                <w:sz w:val="20"/>
                <w:szCs w:val="20"/>
              </w:rPr>
              <w:t>/</w:t>
            </w:r>
            <w:r w:rsidR="00875DB7">
              <w:rPr>
                <w:b/>
                <w:bCs/>
                <w:sz w:val="20"/>
                <w:szCs w:val="20"/>
              </w:rPr>
              <w:t>22</w:t>
            </w:r>
            <w:r w:rsidR="00E91C15" w:rsidRPr="00C03148">
              <w:rPr>
                <w:b/>
                <w:bCs/>
                <w:sz w:val="20"/>
                <w:szCs w:val="20"/>
              </w:rPr>
              <w:t>/</w:t>
            </w:r>
            <w:r w:rsidRPr="00C03148">
              <w:rPr>
                <w:b/>
                <w:bCs/>
                <w:sz w:val="20"/>
                <w:szCs w:val="20"/>
              </w:rPr>
              <w:t>2012</w:t>
            </w:r>
          </w:p>
        </w:tc>
        <w:tc>
          <w:tcPr>
            <w:tcW w:w="1692" w:type="pct"/>
            <w:tcBorders>
              <w:top w:val="single" w:sz="18" w:space="0" w:color="FFFFFF"/>
            </w:tcBorders>
            <w:shd w:val="pct20" w:color="000000" w:fill="FFFFFF"/>
          </w:tcPr>
          <w:p w:rsidR="00E91C15" w:rsidRPr="00783DAC" w:rsidRDefault="007F0B85" w:rsidP="007F0B85">
            <w:pPr>
              <w:rPr>
                <w:b/>
                <w:bCs/>
                <w:sz w:val="20"/>
                <w:szCs w:val="20"/>
              </w:rPr>
            </w:pPr>
            <w:r>
              <w:rPr>
                <w:b/>
                <w:bCs/>
                <w:sz w:val="20"/>
                <w:szCs w:val="20"/>
              </w:rPr>
              <w:t xml:space="preserve">PGE3PMOT102 </w:t>
            </w:r>
            <w:r w:rsidRPr="007F0B85">
              <w:rPr>
                <w:b/>
                <w:bCs/>
                <w:sz w:val="20"/>
                <w:szCs w:val="20"/>
              </w:rPr>
              <w:t>Enhanced Time Delay BPM Motor</w:t>
            </w:r>
          </w:p>
        </w:tc>
        <w:tc>
          <w:tcPr>
            <w:tcW w:w="1692" w:type="pct"/>
            <w:tcBorders>
              <w:top w:val="single" w:sz="18" w:space="0" w:color="FFFFFF"/>
            </w:tcBorders>
            <w:shd w:val="pct20" w:color="000000" w:fill="FFFFFF"/>
          </w:tcPr>
          <w:p w:rsidR="00E91C15" w:rsidRPr="00C03148" w:rsidRDefault="00741D9D" w:rsidP="00741D9D">
            <w:pPr>
              <w:rPr>
                <w:b/>
                <w:bCs/>
                <w:sz w:val="20"/>
                <w:szCs w:val="20"/>
              </w:rPr>
            </w:pPr>
            <w:r w:rsidRPr="00C03148">
              <w:rPr>
                <w:b/>
                <w:bCs/>
                <w:sz w:val="20"/>
                <w:szCs w:val="20"/>
              </w:rPr>
              <w:t>Abram Conant</w:t>
            </w:r>
            <w:r w:rsidR="00E91C15" w:rsidRPr="00C03148">
              <w:rPr>
                <w:b/>
                <w:bCs/>
                <w:sz w:val="20"/>
                <w:szCs w:val="20"/>
              </w:rPr>
              <w:t xml:space="preserve"> (P</w:t>
            </w:r>
            <w:r w:rsidRPr="00C03148">
              <w:rPr>
                <w:b/>
                <w:bCs/>
                <w:sz w:val="20"/>
                <w:szCs w:val="20"/>
              </w:rPr>
              <w:t>roctor Engineering</w:t>
            </w:r>
            <w:r w:rsidR="00E91C15" w:rsidRPr="00C03148">
              <w:rPr>
                <w:b/>
                <w:bCs/>
                <w:sz w:val="20"/>
                <w:szCs w:val="20"/>
              </w:rPr>
              <w:t>)</w:t>
            </w:r>
            <w:r w:rsidR="00B008BF" w:rsidRPr="00C03148">
              <w:rPr>
                <w:b/>
                <w:bCs/>
                <w:sz w:val="20"/>
                <w:szCs w:val="20"/>
              </w:rPr>
              <w:t xml:space="preserve"> </w:t>
            </w:r>
          </w:p>
        </w:tc>
      </w:tr>
      <w:tr w:rsidR="00BA2557" w:rsidRPr="00783DAC" w:rsidTr="000374A5">
        <w:trPr>
          <w:trHeight w:val="464"/>
        </w:trPr>
        <w:tc>
          <w:tcPr>
            <w:tcW w:w="870" w:type="pct"/>
            <w:tcBorders>
              <w:top w:val="single" w:sz="18" w:space="0" w:color="FFFFFF"/>
            </w:tcBorders>
            <w:shd w:val="pct20" w:color="000000" w:fill="FFFFFF"/>
          </w:tcPr>
          <w:p w:rsidR="00BA2557" w:rsidRPr="00DE21B1" w:rsidRDefault="00BA2557" w:rsidP="00404DA2">
            <w:pPr>
              <w:rPr>
                <w:b/>
              </w:rPr>
            </w:pPr>
            <w:r w:rsidRPr="00DE21B1">
              <w:rPr>
                <w:b/>
              </w:rPr>
              <w:t>Revision 1</w:t>
            </w:r>
          </w:p>
        </w:tc>
        <w:tc>
          <w:tcPr>
            <w:tcW w:w="746" w:type="pct"/>
            <w:tcBorders>
              <w:top w:val="single" w:sz="18" w:space="0" w:color="FFFFFF"/>
            </w:tcBorders>
            <w:shd w:val="pct20" w:color="000000" w:fill="FFFFFF"/>
          </w:tcPr>
          <w:p w:rsidR="00BA2557" w:rsidRPr="00BE3105" w:rsidRDefault="00BC6BF4">
            <w:pPr>
              <w:autoSpaceDE w:val="0"/>
              <w:autoSpaceDN w:val="0"/>
              <w:adjustRightInd w:val="0"/>
              <w:rPr>
                <w:b/>
                <w:sz w:val="20"/>
                <w:szCs w:val="20"/>
              </w:rPr>
            </w:pPr>
            <w:r>
              <w:rPr>
                <w:b/>
                <w:sz w:val="20"/>
                <w:szCs w:val="20"/>
              </w:rPr>
              <w:t>5</w:t>
            </w:r>
            <w:r w:rsidR="00BA2557" w:rsidRPr="00BE3105">
              <w:rPr>
                <w:b/>
                <w:sz w:val="20"/>
                <w:szCs w:val="20"/>
              </w:rPr>
              <w:t>/</w:t>
            </w:r>
            <w:del w:id="78" w:author="Voong, Tai" w:date="2014-05-29T08:50:00Z">
              <w:r w:rsidR="00BA2557" w:rsidDel="008D17B9">
                <w:rPr>
                  <w:b/>
                  <w:sz w:val="20"/>
                  <w:szCs w:val="20"/>
                </w:rPr>
                <w:delText>5</w:delText>
              </w:r>
            </w:del>
            <w:ins w:id="79" w:author="Voong, Tai" w:date="2014-05-29T08:50:00Z">
              <w:r w:rsidR="008D17B9">
                <w:rPr>
                  <w:b/>
                  <w:sz w:val="20"/>
                  <w:szCs w:val="20"/>
                </w:rPr>
                <w:t>29</w:t>
              </w:r>
            </w:ins>
            <w:r w:rsidR="00BA2557" w:rsidRPr="00BE3105">
              <w:rPr>
                <w:b/>
                <w:sz w:val="20"/>
                <w:szCs w:val="20"/>
              </w:rPr>
              <w:t>/</w:t>
            </w:r>
            <w:r w:rsidR="00BA2557">
              <w:rPr>
                <w:b/>
                <w:sz w:val="20"/>
                <w:szCs w:val="20"/>
              </w:rPr>
              <w:t>2014</w:t>
            </w:r>
          </w:p>
        </w:tc>
        <w:tc>
          <w:tcPr>
            <w:tcW w:w="1692" w:type="pct"/>
            <w:tcBorders>
              <w:top w:val="single" w:sz="18" w:space="0" w:color="FFFFFF"/>
            </w:tcBorders>
            <w:shd w:val="pct20" w:color="000000" w:fill="FFFFFF"/>
          </w:tcPr>
          <w:p w:rsidR="008D17B9" w:rsidRPr="00BE3105" w:rsidRDefault="00BC6BF4">
            <w:pPr>
              <w:rPr>
                <w:b/>
                <w:sz w:val="20"/>
                <w:szCs w:val="20"/>
              </w:rPr>
            </w:pPr>
            <w:r>
              <w:rPr>
                <w:b/>
                <w:sz w:val="20"/>
                <w:szCs w:val="20"/>
              </w:rPr>
              <w:t>U</w:t>
            </w:r>
            <w:r w:rsidR="00BA2557">
              <w:rPr>
                <w:b/>
                <w:sz w:val="20"/>
                <w:szCs w:val="20"/>
              </w:rPr>
              <w:t>pdated for DEER 2014</w:t>
            </w:r>
            <w:ins w:id="80" w:author="Voong, Tai" w:date="2014-05-29T08:49:00Z">
              <w:r w:rsidR="008D17B9">
                <w:rPr>
                  <w:b/>
                  <w:sz w:val="20"/>
                  <w:szCs w:val="20"/>
                </w:rPr>
                <w:t>,</w:t>
              </w:r>
            </w:ins>
            <w:del w:id="81" w:author="Voong, Tai" w:date="2014-05-29T08:49:00Z">
              <w:r w:rsidR="00BA2557" w:rsidDel="008D17B9">
                <w:rPr>
                  <w:b/>
                  <w:sz w:val="20"/>
                  <w:szCs w:val="20"/>
                </w:rPr>
                <w:delText xml:space="preserve"> </w:delText>
              </w:r>
            </w:del>
            <w:ins w:id="82" w:author="Voong, Tai" w:date="2014-05-29T08:46:00Z">
              <w:r w:rsidR="008D17B9">
                <w:rPr>
                  <w:b/>
                  <w:sz w:val="20"/>
                  <w:szCs w:val="20"/>
                </w:rPr>
                <w:t xml:space="preserve"> incremental costs to reflect cost of currently available BPM models</w:t>
              </w:r>
            </w:ins>
            <w:ins w:id="83" w:author="Voong, Tai" w:date="2014-05-29T08:49:00Z">
              <w:r w:rsidR="008D17B9">
                <w:rPr>
                  <w:b/>
                  <w:sz w:val="20"/>
                  <w:szCs w:val="20"/>
                </w:rPr>
                <w:t>, &amp;</w:t>
              </w:r>
            </w:ins>
            <w:ins w:id="84" w:author="Voong, Tai" w:date="2014-05-29T08:48:00Z">
              <w:r w:rsidR="008D17B9">
                <w:rPr>
                  <w:b/>
                  <w:sz w:val="20"/>
                  <w:szCs w:val="20"/>
                </w:rPr>
                <w:t xml:space="preserve"> section 1.4.4.1 with current data</w:t>
              </w:r>
            </w:ins>
            <w:ins w:id="85" w:author="Voong, Tai" w:date="2014-05-29T08:49:00Z">
              <w:r w:rsidR="008D17B9">
                <w:rPr>
                  <w:b/>
                  <w:sz w:val="20"/>
                  <w:szCs w:val="20"/>
                </w:rPr>
                <w:t>.</w:t>
              </w:r>
            </w:ins>
          </w:p>
        </w:tc>
        <w:tc>
          <w:tcPr>
            <w:tcW w:w="1692" w:type="pct"/>
            <w:tcBorders>
              <w:top w:val="single" w:sz="18" w:space="0" w:color="FFFFFF"/>
            </w:tcBorders>
            <w:shd w:val="pct20" w:color="000000" w:fill="FFFFFF"/>
          </w:tcPr>
          <w:p w:rsidR="00BA2557" w:rsidRDefault="00BA2557" w:rsidP="00404DA2">
            <w:pPr>
              <w:rPr>
                <w:ins w:id="86" w:author="Voong, Tai" w:date="2014-05-29T09:20:00Z"/>
                <w:b/>
                <w:bCs/>
                <w:sz w:val="20"/>
                <w:szCs w:val="20"/>
              </w:rPr>
            </w:pPr>
            <w:r w:rsidRPr="00BE3105">
              <w:rPr>
                <w:b/>
                <w:bCs/>
                <w:sz w:val="20"/>
                <w:szCs w:val="20"/>
              </w:rPr>
              <w:t>Abram Conant (Proctor Engineering)</w:t>
            </w:r>
          </w:p>
          <w:p w:rsidR="0034540D" w:rsidRPr="00BE3105" w:rsidRDefault="0034540D" w:rsidP="00404DA2">
            <w:pPr>
              <w:rPr>
                <w:b/>
                <w:bCs/>
                <w:sz w:val="20"/>
                <w:szCs w:val="20"/>
              </w:rPr>
            </w:pPr>
            <w:ins w:id="87" w:author="Voong, Tai" w:date="2014-05-29T09:20:00Z">
              <w:r>
                <w:rPr>
                  <w:b/>
                  <w:bCs/>
                  <w:sz w:val="20"/>
                  <w:szCs w:val="20"/>
                </w:rPr>
                <w:t>Tai Voong (PG&amp;E)</w:t>
              </w:r>
            </w:ins>
          </w:p>
        </w:tc>
      </w:tr>
      <w:tr w:rsidR="000231D5" w:rsidRPr="00783DAC" w:rsidDel="008D17B9" w:rsidTr="000374A5">
        <w:trPr>
          <w:trHeight w:val="464"/>
          <w:del w:id="88" w:author="Voong, Tai" w:date="2014-05-29T08:50:00Z"/>
        </w:trPr>
        <w:tc>
          <w:tcPr>
            <w:tcW w:w="870" w:type="pct"/>
            <w:tcBorders>
              <w:top w:val="single" w:sz="18" w:space="0" w:color="FFFFFF"/>
            </w:tcBorders>
            <w:shd w:val="pct20" w:color="000000" w:fill="FFFFFF"/>
          </w:tcPr>
          <w:p w:rsidR="000231D5" w:rsidRPr="00DE21B1" w:rsidDel="008D17B9" w:rsidRDefault="000231D5" w:rsidP="003906E6">
            <w:pPr>
              <w:rPr>
                <w:del w:id="89" w:author="Voong, Tai" w:date="2014-05-29T08:50:00Z"/>
                <w:b/>
              </w:rPr>
            </w:pPr>
            <w:del w:id="90" w:author="Voong, Tai" w:date="2014-05-29T08:50:00Z">
              <w:r w:rsidRPr="00DE21B1" w:rsidDel="008D17B9">
                <w:rPr>
                  <w:b/>
                </w:rPr>
                <w:delText>Revision 1</w:delText>
              </w:r>
            </w:del>
          </w:p>
        </w:tc>
        <w:tc>
          <w:tcPr>
            <w:tcW w:w="746" w:type="pct"/>
            <w:tcBorders>
              <w:top w:val="single" w:sz="18" w:space="0" w:color="FFFFFF"/>
            </w:tcBorders>
            <w:shd w:val="pct20" w:color="000000" w:fill="FFFFFF"/>
          </w:tcPr>
          <w:p w:rsidR="000231D5" w:rsidRPr="00BE3105" w:rsidDel="008D17B9" w:rsidRDefault="00BC6BF4" w:rsidP="00BC6BF4">
            <w:pPr>
              <w:autoSpaceDE w:val="0"/>
              <w:autoSpaceDN w:val="0"/>
              <w:adjustRightInd w:val="0"/>
              <w:rPr>
                <w:del w:id="91" w:author="Voong, Tai" w:date="2014-05-29T08:50:00Z"/>
                <w:b/>
                <w:sz w:val="20"/>
                <w:szCs w:val="20"/>
              </w:rPr>
            </w:pPr>
            <w:del w:id="92" w:author="Voong, Tai" w:date="2014-05-29T08:50:00Z">
              <w:r w:rsidDel="008D17B9">
                <w:rPr>
                  <w:b/>
                  <w:sz w:val="20"/>
                  <w:szCs w:val="20"/>
                </w:rPr>
                <w:delText>5</w:delText>
              </w:r>
              <w:r w:rsidR="000231D5" w:rsidRPr="00BE3105" w:rsidDel="008D17B9">
                <w:rPr>
                  <w:b/>
                  <w:sz w:val="20"/>
                  <w:szCs w:val="20"/>
                </w:rPr>
                <w:delText>/</w:delText>
              </w:r>
              <w:r w:rsidR="000231D5" w:rsidDel="008D17B9">
                <w:rPr>
                  <w:b/>
                  <w:sz w:val="20"/>
                  <w:szCs w:val="20"/>
                </w:rPr>
                <w:delText>5</w:delText>
              </w:r>
              <w:r w:rsidR="000231D5" w:rsidRPr="00BE3105" w:rsidDel="008D17B9">
                <w:rPr>
                  <w:b/>
                  <w:sz w:val="20"/>
                  <w:szCs w:val="20"/>
                </w:rPr>
                <w:delText>/</w:delText>
              </w:r>
              <w:r w:rsidR="000231D5" w:rsidDel="008D17B9">
                <w:rPr>
                  <w:b/>
                  <w:sz w:val="20"/>
                  <w:szCs w:val="20"/>
                </w:rPr>
                <w:delText>2014</w:delText>
              </w:r>
            </w:del>
          </w:p>
        </w:tc>
        <w:tc>
          <w:tcPr>
            <w:tcW w:w="1692" w:type="pct"/>
            <w:tcBorders>
              <w:top w:val="single" w:sz="18" w:space="0" w:color="FFFFFF"/>
            </w:tcBorders>
            <w:shd w:val="pct20" w:color="000000" w:fill="FFFFFF"/>
          </w:tcPr>
          <w:p w:rsidR="000231D5" w:rsidRPr="00BE3105" w:rsidDel="008D17B9" w:rsidRDefault="000231D5" w:rsidP="003906E6">
            <w:pPr>
              <w:rPr>
                <w:del w:id="93" w:author="Voong, Tai" w:date="2014-05-29T08:50:00Z"/>
                <w:b/>
                <w:sz w:val="20"/>
                <w:szCs w:val="20"/>
              </w:rPr>
            </w:pPr>
            <w:del w:id="94" w:author="Voong, Tai" w:date="2014-05-29T08:50:00Z">
              <w:r w:rsidDel="008D17B9">
                <w:rPr>
                  <w:b/>
                  <w:sz w:val="20"/>
                  <w:szCs w:val="20"/>
                </w:rPr>
                <w:delText>Updated incremental costs to reflect cost of currently available BPM models</w:delText>
              </w:r>
            </w:del>
          </w:p>
        </w:tc>
        <w:tc>
          <w:tcPr>
            <w:tcW w:w="1692" w:type="pct"/>
            <w:tcBorders>
              <w:top w:val="single" w:sz="18" w:space="0" w:color="FFFFFF"/>
            </w:tcBorders>
            <w:shd w:val="pct20" w:color="000000" w:fill="FFFFFF"/>
          </w:tcPr>
          <w:p w:rsidR="000231D5" w:rsidRPr="00BE3105" w:rsidDel="008D17B9" w:rsidRDefault="000231D5" w:rsidP="003906E6">
            <w:pPr>
              <w:rPr>
                <w:del w:id="95" w:author="Voong, Tai" w:date="2014-05-29T08:50:00Z"/>
                <w:b/>
                <w:bCs/>
                <w:sz w:val="20"/>
                <w:szCs w:val="20"/>
              </w:rPr>
            </w:pPr>
            <w:del w:id="96" w:author="Voong, Tai" w:date="2014-05-29T08:50:00Z">
              <w:r w:rsidRPr="00BE3105" w:rsidDel="008D17B9">
                <w:rPr>
                  <w:b/>
                  <w:bCs/>
                  <w:sz w:val="20"/>
                  <w:szCs w:val="20"/>
                </w:rPr>
                <w:delText>Abram Conant (Proctor Engineering)</w:delText>
              </w:r>
            </w:del>
          </w:p>
        </w:tc>
      </w:tr>
      <w:tr w:rsidR="000231D5" w:rsidRPr="00783DAC" w:rsidDel="008D17B9" w:rsidTr="000374A5">
        <w:trPr>
          <w:trHeight w:val="464"/>
          <w:del w:id="97" w:author="Voong, Tai" w:date="2014-05-29T08:50:00Z"/>
        </w:trPr>
        <w:tc>
          <w:tcPr>
            <w:tcW w:w="870" w:type="pct"/>
            <w:tcBorders>
              <w:top w:val="single" w:sz="18" w:space="0" w:color="FFFFFF"/>
            </w:tcBorders>
            <w:shd w:val="pct20" w:color="000000" w:fill="FFFFFF"/>
          </w:tcPr>
          <w:p w:rsidR="000231D5" w:rsidRPr="00DE21B1" w:rsidDel="008D17B9" w:rsidRDefault="000231D5" w:rsidP="003906E6">
            <w:pPr>
              <w:rPr>
                <w:del w:id="98" w:author="Voong, Tai" w:date="2014-05-29T08:50:00Z"/>
                <w:b/>
              </w:rPr>
            </w:pPr>
            <w:del w:id="99" w:author="Voong, Tai" w:date="2014-05-29T08:50:00Z">
              <w:r w:rsidRPr="00DE21B1" w:rsidDel="008D17B9">
                <w:rPr>
                  <w:b/>
                </w:rPr>
                <w:delText>Revision 1</w:delText>
              </w:r>
            </w:del>
          </w:p>
        </w:tc>
        <w:tc>
          <w:tcPr>
            <w:tcW w:w="746" w:type="pct"/>
            <w:tcBorders>
              <w:top w:val="single" w:sz="18" w:space="0" w:color="FFFFFF"/>
            </w:tcBorders>
            <w:shd w:val="pct20" w:color="000000" w:fill="FFFFFF"/>
          </w:tcPr>
          <w:p w:rsidR="000231D5" w:rsidRPr="00BE3105" w:rsidDel="008D17B9" w:rsidRDefault="00BC6BF4" w:rsidP="00BC6BF4">
            <w:pPr>
              <w:autoSpaceDE w:val="0"/>
              <w:autoSpaceDN w:val="0"/>
              <w:adjustRightInd w:val="0"/>
              <w:rPr>
                <w:del w:id="100" w:author="Voong, Tai" w:date="2014-05-29T08:50:00Z"/>
                <w:b/>
                <w:sz w:val="20"/>
                <w:szCs w:val="20"/>
              </w:rPr>
            </w:pPr>
            <w:del w:id="101" w:author="Voong, Tai" w:date="2014-05-29T08:50:00Z">
              <w:r w:rsidDel="008D17B9">
                <w:rPr>
                  <w:b/>
                  <w:sz w:val="20"/>
                  <w:szCs w:val="20"/>
                </w:rPr>
                <w:delText>5</w:delText>
              </w:r>
              <w:r w:rsidR="000231D5" w:rsidRPr="00BE3105" w:rsidDel="008D17B9">
                <w:rPr>
                  <w:b/>
                  <w:sz w:val="20"/>
                  <w:szCs w:val="20"/>
                </w:rPr>
                <w:delText>/</w:delText>
              </w:r>
              <w:r w:rsidR="000231D5" w:rsidDel="008D17B9">
                <w:rPr>
                  <w:b/>
                  <w:sz w:val="20"/>
                  <w:szCs w:val="20"/>
                </w:rPr>
                <w:delText>5</w:delText>
              </w:r>
              <w:r w:rsidR="000231D5" w:rsidRPr="00BE3105" w:rsidDel="008D17B9">
                <w:rPr>
                  <w:b/>
                  <w:sz w:val="20"/>
                  <w:szCs w:val="20"/>
                </w:rPr>
                <w:delText>/</w:delText>
              </w:r>
              <w:r w:rsidR="000231D5" w:rsidDel="008D17B9">
                <w:rPr>
                  <w:b/>
                  <w:sz w:val="20"/>
                  <w:szCs w:val="20"/>
                </w:rPr>
                <w:delText>2014</w:delText>
              </w:r>
            </w:del>
          </w:p>
        </w:tc>
        <w:tc>
          <w:tcPr>
            <w:tcW w:w="1692" w:type="pct"/>
            <w:tcBorders>
              <w:top w:val="single" w:sz="18" w:space="0" w:color="FFFFFF"/>
            </w:tcBorders>
            <w:shd w:val="pct20" w:color="000000" w:fill="FFFFFF"/>
          </w:tcPr>
          <w:p w:rsidR="000231D5" w:rsidRPr="00BE3105" w:rsidDel="008D17B9" w:rsidRDefault="000231D5" w:rsidP="000231D5">
            <w:pPr>
              <w:rPr>
                <w:del w:id="102" w:author="Voong, Tai" w:date="2014-05-29T08:50:00Z"/>
                <w:b/>
                <w:sz w:val="20"/>
                <w:szCs w:val="20"/>
              </w:rPr>
            </w:pPr>
            <w:del w:id="103" w:author="Voong, Tai" w:date="2014-05-29T08:50:00Z">
              <w:r w:rsidDel="008D17B9">
                <w:rPr>
                  <w:b/>
                  <w:sz w:val="20"/>
                  <w:szCs w:val="20"/>
                </w:rPr>
                <w:delText>Updated section 1.4.4.1 with current data</w:delText>
              </w:r>
            </w:del>
          </w:p>
        </w:tc>
        <w:tc>
          <w:tcPr>
            <w:tcW w:w="1692" w:type="pct"/>
            <w:tcBorders>
              <w:top w:val="single" w:sz="18" w:space="0" w:color="FFFFFF"/>
            </w:tcBorders>
            <w:shd w:val="pct20" w:color="000000" w:fill="FFFFFF"/>
          </w:tcPr>
          <w:p w:rsidR="000231D5" w:rsidRPr="00BE3105" w:rsidDel="008D17B9" w:rsidRDefault="000231D5" w:rsidP="003906E6">
            <w:pPr>
              <w:rPr>
                <w:del w:id="104" w:author="Voong, Tai" w:date="2014-05-29T08:50:00Z"/>
                <w:b/>
                <w:bCs/>
                <w:sz w:val="20"/>
                <w:szCs w:val="20"/>
              </w:rPr>
            </w:pPr>
            <w:del w:id="105" w:author="Voong, Tai" w:date="2014-05-29T08:50:00Z">
              <w:r w:rsidRPr="00BE3105" w:rsidDel="008D17B9">
                <w:rPr>
                  <w:b/>
                  <w:bCs/>
                  <w:sz w:val="20"/>
                  <w:szCs w:val="20"/>
                </w:rPr>
                <w:delText>Abram Conant (Proctor Engineering)</w:delText>
              </w:r>
            </w:del>
          </w:p>
        </w:tc>
      </w:tr>
      <w:tr w:rsidR="008D17B9" w:rsidRPr="00DE21B1" w:rsidDel="008D17B9" w:rsidTr="00783DAC">
        <w:trPr>
          <w:trHeight w:val="464"/>
          <w:del w:id="106" w:author="Voong, Tai" w:date="2014-05-29T08:46:00Z"/>
        </w:trPr>
        <w:tc>
          <w:tcPr>
            <w:tcW w:w="870" w:type="pct"/>
            <w:shd w:val="pct5" w:color="000000" w:fill="FFFFFF"/>
          </w:tcPr>
          <w:p w:rsidR="008D17B9" w:rsidRPr="00DE21B1" w:rsidDel="008D17B9" w:rsidRDefault="008D17B9" w:rsidP="00BA2557">
            <w:pPr>
              <w:rPr>
                <w:del w:id="107" w:author="Voong, Tai" w:date="2014-05-29T08:46:00Z"/>
                <w:b/>
              </w:rPr>
            </w:pPr>
            <w:del w:id="108" w:author="Voong, Tai" w:date="2014-05-29T08:45:00Z">
              <w:r w:rsidRPr="00DE21B1" w:rsidDel="008D17B9">
                <w:rPr>
                  <w:b/>
                </w:rPr>
                <w:delText xml:space="preserve">Revision </w:delText>
              </w:r>
              <w:r w:rsidDel="008D17B9">
                <w:rPr>
                  <w:b/>
                </w:rPr>
                <w:delText>2</w:delText>
              </w:r>
            </w:del>
          </w:p>
        </w:tc>
        <w:tc>
          <w:tcPr>
            <w:tcW w:w="746" w:type="pct"/>
            <w:shd w:val="pct5" w:color="000000" w:fill="FFFFFF"/>
          </w:tcPr>
          <w:p w:rsidR="008D17B9" w:rsidRPr="00C03148" w:rsidDel="008D17B9" w:rsidRDefault="008D17B9" w:rsidP="00783DAC">
            <w:pPr>
              <w:autoSpaceDE w:val="0"/>
              <w:autoSpaceDN w:val="0"/>
              <w:adjustRightInd w:val="0"/>
              <w:rPr>
                <w:del w:id="109" w:author="Voong, Tai" w:date="2014-05-29T08:45:00Z"/>
                <w:b/>
                <w:sz w:val="20"/>
                <w:szCs w:val="20"/>
              </w:rPr>
            </w:pPr>
            <w:del w:id="110" w:author="Voong, Tai" w:date="2014-05-29T08:45:00Z">
              <w:r w:rsidRPr="00C03148" w:rsidDel="008D17B9">
                <w:rPr>
                  <w:b/>
                  <w:sz w:val="20"/>
                  <w:szCs w:val="20"/>
                </w:rPr>
                <w:delText>MM/DD/</w:delText>
              </w:r>
            </w:del>
          </w:p>
          <w:p w:rsidR="008D17B9" w:rsidRPr="00C03148" w:rsidDel="008D17B9" w:rsidRDefault="008D17B9" w:rsidP="00806EE8">
            <w:pPr>
              <w:rPr>
                <w:del w:id="111" w:author="Voong, Tai" w:date="2014-05-29T08:46:00Z"/>
                <w:b/>
                <w:sz w:val="20"/>
                <w:szCs w:val="20"/>
              </w:rPr>
            </w:pPr>
            <w:del w:id="112" w:author="Voong, Tai" w:date="2014-05-29T08:45:00Z">
              <w:r w:rsidRPr="00C03148" w:rsidDel="008D17B9">
                <w:rPr>
                  <w:b/>
                  <w:sz w:val="20"/>
                  <w:szCs w:val="20"/>
                </w:rPr>
                <w:delText>YYYY</w:delText>
              </w:r>
            </w:del>
          </w:p>
        </w:tc>
        <w:tc>
          <w:tcPr>
            <w:tcW w:w="1692" w:type="pct"/>
            <w:shd w:val="pct5" w:color="000000" w:fill="FFFFFF"/>
          </w:tcPr>
          <w:p w:rsidR="008D17B9" w:rsidRPr="00DE21B1" w:rsidDel="008D17B9" w:rsidRDefault="008D17B9" w:rsidP="008948E0">
            <w:pPr>
              <w:rPr>
                <w:del w:id="113" w:author="Voong, Tai" w:date="2014-05-29T08:46:00Z"/>
                <w:b/>
                <w:sz w:val="20"/>
                <w:szCs w:val="20"/>
              </w:rPr>
            </w:pPr>
            <w:del w:id="114" w:author="Voong, Tai" w:date="2014-05-29T08:45:00Z">
              <w:r w:rsidDel="008D17B9">
                <w:rPr>
                  <w:b/>
                  <w:sz w:val="20"/>
                  <w:szCs w:val="20"/>
                </w:rPr>
                <w:delText xml:space="preserve">As needed: </w:delText>
              </w:r>
              <w:r w:rsidRPr="00DE21B1" w:rsidDel="008D17B9">
                <w:rPr>
                  <w:b/>
                  <w:sz w:val="20"/>
                  <w:szCs w:val="20"/>
                </w:rPr>
                <w:delText>Work paper name here with description of revisions</w:delText>
              </w:r>
            </w:del>
          </w:p>
        </w:tc>
        <w:tc>
          <w:tcPr>
            <w:tcW w:w="1692" w:type="pct"/>
            <w:shd w:val="pct5" w:color="000000" w:fill="FFFFFF"/>
          </w:tcPr>
          <w:p w:rsidR="008D17B9" w:rsidRPr="00DE21B1" w:rsidDel="008D17B9" w:rsidRDefault="008D17B9" w:rsidP="00746DDC">
            <w:pPr>
              <w:rPr>
                <w:del w:id="115" w:author="Voong, Tai" w:date="2014-05-29T08:46:00Z"/>
                <w:b/>
                <w:bCs/>
                <w:sz w:val="20"/>
                <w:szCs w:val="20"/>
              </w:rPr>
            </w:pPr>
            <w:del w:id="116" w:author="Voong, Tai" w:date="2014-05-29T08:45:00Z">
              <w:r w:rsidRPr="00DE21B1" w:rsidDel="008D17B9">
                <w:rPr>
                  <w:b/>
                  <w:bCs/>
                  <w:sz w:val="20"/>
                  <w:szCs w:val="20"/>
                </w:rPr>
                <w:delText xml:space="preserve">See </w:delText>
              </w:r>
              <w:r w:rsidDel="008D17B9">
                <w:rPr>
                  <w:b/>
                  <w:bCs/>
                  <w:sz w:val="20"/>
                  <w:szCs w:val="20"/>
                </w:rPr>
                <w:delText xml:space="preserve">example </w:delText>
              </w:r>
              <w:r w:rsidRPr="00DE21B1" w:rsidDel="008D17B9">
                <w:rPr>
                  <w:b/>
                  <w:bCs/>
                  <w:sz w:val="20"/>
                  <w:szCs w:val="20"/>
                </w:rPr>
                <w:delText>above</w:delText>
              </w:r>
            </w:del>
          </w:p>
        </w:tc>
      </w:tr>
    </w:tbl>
    <w:p w:rsidR="00E71EF1" w:rsidRDefault="00E71EF1" w:rsidP="00F55847">
      <w:pPr>
        <w:pStyle w:val="Heading1"/>
      </w:pPr>
      <w:bookmarkStart w:id="117" w:name="_Toc186621650"/>
      <w:bookmarkStart w:id="118" w:name="_Toc304800197"/>
      <w:bookmarkStart w:id="119" w:name="_Toc324318334"/>
      <w:r w:rsidRPr="006832A4">
        <w:br w:type="page"/>
      </w:r>
      <w:bookmarkStart w:id="120" w:name="_Toc304800198"/>
      <w:bookmarkStart w:id="121" w:name="_Toc324340478"/>
      <w:bookmarkStart w:id="122" w:name="_Toc389646535"/>
      <w:r w:rsidR="001248A3">
        <w:t>Table</w:t>
      </w:r>
      <w:r w:rsidR="006559C8">
        <w:t xml:space="preserve"> of Contents</w:t>
      </w:r>
      <w:bookmarkEnd w:id="117"/>
      <w:bookmarkEnd w:id="118"/>
      <w:bookmarkEnd w:id="119"/>
      <w:bookmarkEnd w:id="120"/>
      <w:bookmarkEnd w:id="121"/>
      <w:bookmarkEnd w:id="122"/>
    </w:p>
    <w:p w:rsidR="00AE7043" w:rsidRDefault="001E4C31">
      <w:pPr>
        <w:pStyle w:val="TOC1"/>
        <w:tabs>
          <w:tab w:val="right" w:leader="dot" w:pos="9350"/>
        </w:tabs>
        <w:rPr>
          <w:ins w:id="123" w:author="Huang, Jia Chang" w:date="2014-06-04T12:00:00Z"/>
          <w:rFonts w:asciiTheme="minorHAnsi" w:eastAsiaTheme="minorEastAsia" w:hAnsiTheme="minorHAnsi" w:cstheme="minorBidi"/>
          <w:noProof/>
          <w:szCs w:val="22"/>
        </w:rPr>
      </w:pPr>
      <w:r>
        <w:fldChar w:fldCharType="begin"/>
      </w:r>
      <w:r>
        <w:instrText xml:space="preserve"> TOC \o "1-</w:instrText>
      </w:r>
      <w:r w:rsidR="007716FE">
        <w:instrText>4</w:instrText>
      </w:r>
      <w:r>
        <w:instrText xml:space="preserve">" \h \z \u </w:instrText>
      </w:r>
      <w:r>
        <w:fldChar w:fldCharType="separate"/>
      </w:r>
      <w:ins w:id="124" w:author="Huang, Jia Chang" w:date="2014-06-04T12:00:00Z">
        <w:r w:rsidR="00AE7043" w:rsidRPr="004F7D8C">
          <w:rPr>
            <w:rStyle w:val="Hyperlink"/>
            <w:noProof/>
          </w:rPr>
          <w:fldChar w:fldCharType="begin"/>
        </w:r>
        <w:r w:rsidR="00AE7043" w:rsidRPr="004F7D8C">
          <w:rPr>
            <w:rStyle w:val="Hyperlink"/>
            <w:noProof/>
          </w:rPr>
          <w:instrText xml:space="preserve"> </w:instrText>
        </w:r>
        <w:r w:rsidR="00AE7043">
          <w:rPr>
            <w:noProof/>
          </w:rPr>
          <w:instrText>HYPERLINK \l "_Toc389646532"</w:instrText>
        </w:r>
        <w:r w:rsidR="00AE7043" w:rsidRPr="004F7D8C">
          <w:rPr>
            <w:rStyle w:val="Hyperlink"/>
            <w:noProof/>
          </w:rPr>
          <w:instrText xml:space="preserve"> </w:instrText>
        </w:r>
        <w:r w:rsidR="00AE7043" w:rsidRPr="004F7D8C">
          <w:rPr>
            <w:rStyle w:val="Hyperlink"/>
            <w:noProof/>
          </w:rPr>
          <w:fldChar w:fldCharType="separate"/>
        </w:r>
        <w:r w:rsidR="00AE7043" w:rsidRPr="004F7D8C">
          <w:rPr>
            <w:rStyle w:val="Hyperlink"/>
            <w:noProof/>
          </w:rPr>
          <w:t>At-a-Glance Summary</w:t>
        </w:r>
        <w:r w:rsidR="00AE7043">
          <w:rPr>
            <w:noProof/>
            <w:webHidden/>
          </w:rPr>
          <w:tab/>
        </w:r>
        <w:r w:rsidR="00AE7043">
          <w:rPr>
            <w:noProof/>
            <w:webHidden/>
          </w:rPr>
          <w:fldChar w:fldCharType="begin"/>
        </w:r>
        <w:r w:rsidR="00AE7043">
          <w:rPr>
            <w:noProof/>
            <w:webHidden/>
          </w:rPr>
          <w:instrText xml:space="preserve"> PAGEREF _Toc389646532 \h </w:instrText>
        </w:r>
      </w:ins>
      <w:r w:rsidR="00AE7043">
        <w:rPr>
          <w:noProof/>
          <w:webHidden/>
        </w:rPr>
      </w:r>
      <w:r w:rsidR="00AE7043">
        <w:rPr>
          <w:noProof/>
          <w:webHidden/>
        </w:rPr>
        <w:fldChar w:fldCharType="separate"/>
      </w:r>
      <w:ins w:id="125" w:author="Huang, Jia Chang" w:date="2014-06-04T12:00:00Z">
        <w:r w:rsidR="00AE7043">
          <w:rPr>
            <w:noProof/>
            <w:webHidden/>
          </w:rPr>
          <w:t>i</w:t>
        </w:r>
        <w:r w:rsidR="00AE7043">
          <w:rPr>
            <w:noProof/>
            <w:webHidden/>
          </w:rPr>
          <w:fldChar w:fldCharType="end"/>
        </w:r>
        <w:r w:rsidR="00AE7043" w:rsidRPr="004F7D8C">
          <w:rPr>
            <w:rStyle w:val="Hyperlink"/>
            <w:noProof/>
          </w:rPr>
          <w:fldChar w:fldCharType="end"/>
        </w:r>
      </w:ins>
    </w:p>
    <w:p w:rsidR="00AE7043" w:rsidRDefault="00AE7043">
      <w:pPr>
        <w:pStyle w:val="TOC1"/>
        <w:tabs>
          <w:tab w:val="right" w:leader="dot" w:pos="9350"/>
        </w:tabs>
        <w:rPr>
          <w:ins w:id="126" w:author="Huang, Jia Chang" w:date="2014-06-04T12:00:00Z"/>
          <w:rFonts w:asciiTheme="minorHAnsi" w:eastAsiaTheme="minorEastAsia" w:hAnsiTheme="minorHAnsi" w:cstheme="minorBidi"/>
          <w:noProof/>
          <w:szCs w:val="22"/>
        </w:rPr>
      </w:pPr>
      <w:ins w:id="127"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"_Toc389646533"</w:instrText>
        </w:r>
        <w:r w:rsidRPr="004F7D8C">
          <w:rPr>
            <w:rStyle w:val="Hyperlink"/>
            <w:noProof/>
          </w:rPr>
          <w:instrText xml:space="preserve"> </w:instrText>
        </w:r>
        <w:r w:rsidRPr="004F7D8C">
          <w:rPr>
            <w:rStyle w:val="Hyperlink"/>
            <w:noProof/>
          </w:rPr>
          <w:fldChar w:fldCharType="separate"/>
        </w:r>
        <w:r w:rsidRPr="004F7D8C">
          <w:rPr>
            <w:rStyle w:val="Hyperlink"/>
            <w:noProof/>
          </w:rPr>
          <w:t>Work Paper Approvals</w:t>
        </w:r>
        <w:r>
          <w:rPr>
            <w:noProof/>
            <w:webHidden/>
          </w:rPr>
          <w:tab/>
        </w:r>
        <w:r>
          <w:rPr>
            <w:noProof/>
            <w:webHidden/>
          </w:rPr>
          <w:fldChar w:fldCharType="begin"/>
        </w:r>
        <w:r>
          <w:rPr>
            <w:noProof/>
            <w:webHidden/>
          </w:rPr>
          <w:instrText xml:space="preserve"> PAGEREF _Toc389646533 \h </w:instrText>
        </w:r>
      </w:ins>
      <w:r>
        <w:rPr>
          <w:noProof/>
          <w:webHidden/>
        </w:rPr>
      </w:r>
      <w:r>
        <w:rPr>
          <w:noProof/>
          <w:webHidden/>
        </w:rPr>
        <w:fldChar w:fldCharType="separate"/>
      </w:r>
      <w:ins w:id="128" w:author="Huang, Jia Chang" w:date="2014-06-04T12:00:00Z">
        <w:r>
          <w:rPr>
            <w:noProof/>
            <w:webHidden/>
          </w:rPr>
          <w:t>i</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129" w:author="Huang, Jia Chang" w:date="2014-06-04T12:00:00Z"/>
          <w:rFonts w:asciiTheme="minorHAnsi" w:eastAsiaTheme="minorEastAsia" w:hAnsiTheme="minorHAnsi" w:cstheme="minorBidi"/>
          <w:noProof/>
          <w:szCs w:val="22"/>
        </w:rPr>
      </w:pPr>
      <w:ins w:id="130"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"_Toc389646534"</w:instrText>
        </w:r>
        <w:r w:rsidRPr="004F7D8C">
          <w:rPr>
            <w:rStyle w:val="Hyperlink"/>
            <w:noProof/>
          </w:rPr>
          <w:instrText xml:space="preserve"> </w:instrText>
        </w:r>
        <w:r w:rsidRPr="004F7D8C">
          <w:rPr>
            <w:rStyle w:val="Hyperlink"/>
            <w:noProof/>
          </w:rPr>
          <w:fldChar w:fldCharType="separate"/>
        </w:r>
        <w:r w:rsidRPr="004F7D8C">
          <w:rPr>
            <w:rStyle w:val="Hyperlink"/>
            <w:noProof/>
          </w:rPr>
          <w:t>Document Revision History</w:t>
        </w:r>
        <w:r>
          <w:rPr>
            <w:noProof/>
            <w:webHidden/>
          </w:rPr>
          <w:tab/>
        </w:r>
        <w:r>
          <w:rPr>
            <w:noProof/>
            <w:webHidden/>
          </w:rPr>
          <w:fldChar w:fldCharType="begin"/>
        </w:r>
        <w:r>
          <w:rPr>
            <w:noProof/>
            <w:webHidden/>
          </w:rPr>
          <w:instrText xml:space="preserve"> PAGEREF _Toc389646534 \h </w:instrText>
        </w:r>
      </w:ins>
      <w:r>
        <w:rPr>
          <w:noProof/>
          <w:webHidden/>
        </w:rPr>
      </w:r>
      <w:r>
        <w:rPr>
          <w:noProof/>
          <w:webHidden/>
        </w:rPr>
        <w:fldChar w:fldCharType="separate"/>
      </w:r>
      <w:ins w:id="131" w:author="Huang, Jia Chang" w:date="2014-06-04T12:00:00Z">
        <w:r>
          <w:rPr>
            <w:noProof/>
            <w:webHidden/>
          </w:rPr>
          <w:t>iii</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132" w:author="Huang, Jia Chang" w:date="2014-06-04T12:00:00Z"/>
          <w:rFonts w:asciiTheme="minorHAnsi" w:eastAsiaTheme="minorEastAsia" w:hAnsiTheme="minorHAnsi" w:cstheme="minorBidi"/>
          <w:noProof/>
          <w:szCs w:val="22"/>
        </w:rPr>
      </w:pPr>
      <w:ins w:id="133"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"_Toc389646535"</w:instrText>
        </w:r>
        <w:r w:rsidRPr="004F7D8C">
          <w:rPr>
            <w:rStyle w:val="Hyperlink"/>
            <w:noProof/>
          </w:rPr>
          <w:instrText xml:space="preserve"> </w:instrText>
        </w:r>
        <w:r w:rsidRPr="004F7D8C">
          <w:rPr>
            <w:rStyle w:val="Hyperlink"/>
            <w:noProof/>
          </w:rPr>
          <w:fldChar w:fldCharType="separate"/>
        </w:r>
        <w:r w:rsidRPr="004F7D8C">
          <w:rPr>
            <w:rStyle w:val="Hyperlink"/>
            <w:noProof/>
          </w:rPr>
          <w:t>Table of Contents</w:t>
        </w:r>
        <w:r>
          <w:rPr>
            <w:noProof/>
            <w:webHidden/>
          </w:rPr>
          <w:tab/>
        </w:r>
        <w:r>
          <w:rPr>
            <w:noProof/>
            <w:webHidden/>
          </w:rPr>
          <w:fldChar w:fldCharType="begin"/>
        </w:r>
        <w:r>
          <w:rPr>
            <w:noProof/>
            <w:webHidden/>
          </w:rPr>
          <w:instrText xml:space="preserve"> PAGEREF _Toc389646535 \h </w:instrText>
        </w:r>
      </w:ins>
      <w:r>
        <w:rPr>
          <w:noProof/>
          <w:webHidden/>
        </w:rPr>
      </w:r>
      <w:r>
        <w:rPr>
          <w:noProof/>
          <w:webHidden/>
        </w:rPr>
        <w:fldChar w:fldCharType="separate"/>
      </w:r>
      <w:ins w:id="134" w:author="Huang, Jia Chang" w:date="2014-06-04T12:00:00Z">
        <w:r>
          <w:rPr>
            <w:noProof/>
            <w:webHidden/>
          </w:rPr>
          <w:t>iv</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135" w:author="Huang, Jia Chang" w:date="2014-06-04T12:00:00Z"/>
          <w:rFonts w:asciiTheme="minorHAnsi" w:eastAsiaTheme="minorEastAsia" w:hAnsiTheme="minorHAnsi" w:cstheme="minorBidi"/>
          <w:noProof/>
          <w:szCs w:val="22"/>
        </w:rPr>
      </w:pPr>
      <w:ins w:id="136"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"_Toc389646536"</w:instrText>
        </w:r>
        <w:r w:rsidRPr="004F7D8C">
          <w:rPr>
            <w:rStyle w:val="Hyperlink"/>
            <w:noProof/>
          </w:rPr>
          <w:instrText xml:space="preserve"> </w:instrText>
        </w:r>
        <w:r w:rsidRPr="004F7D8C">
          <w:rPr>
            <w:rStyle w:val="Hyperlink"/>
            <w:noProof/>
          </w:rPr>
          <w:fldChar w:fldCharType="separate"/>
        </w:r>
        <w:r w:rsidRPr="004F7D8C">
          <w:rPr>
            <w:rStyle w:val="Hyperlink"/>
            <w:noProof/>
          </w:rPr>
          <w:t>List of Tables</w:t>
        </w:r>
        <w:r>
          <w:rPr>
            <w:noProof/>
            <w:webHidden/>
          </w:rPr>
          <w:tab/>
        </w:r>
        <w:r>
          <w:rPr>
            <w:noProof/>
            <w:webHidden/>
          </w:rPr>
          <w:fldChar w:fldCharType="begin"/>
        </w:r>
        <w:r>
          <w:rPr>
            <w:noProof/>
            <w:webHidden/>
          </w:rPr>
          <w:instrText xml:space="preserve"> PAGEREF _Toc389646536 \h </w:instrText>
        </w:r>
      </w:ins>
      <w:r>
        <w:rPr>
          <w:noProof/>
          <w:webHidden/>
        </w:rPr>
      </w:r>
      <w:r>
        <w:rPr>
          <w:noProof/>
          <w:webHidden/>
        </w:rPr>
        <w:fldChar w:fldCharType="separate"/>
      </w:r>
      <w:ins w:id="137" w:author="Huang, Jia Chang" w:date="2014-06-04T12:00:00Z">
        <w:r>
          <w:rPr>
            <w:noProof/>
            <w:webHidden/>
          </w:rPr>
          <w:t>v</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138" w:author="Huang, Jia Chang" w:date="2014-06-04T12:00:00Z"/>
          <w:rFonts w:asciiTheme="minorHAnsi" w:eastAsiaTheme="minorEastAsia" w:hAnsiTheme="minorHAnsi" w:cstheme="minorBidi"/>
          <w:noProof/>
          <w:szCs w:val="22"/>
        </w:rPr>
      </w:pPr>
      <w:ins w:id="139"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"_Toc389646537"</w:instrText>
        </w:r>
        <w:r w:rsidRPr="004F7D8C">
          <w:rPr>
            <w:rStyle w:val="Hyperlink"/>
            <w:noProof/>
          </w:rPr>
          <w:instrText xml:space="preserve"> </w:instrText>
        </w:r>
        <w:r w:rsidRPr="004F7D8C">
          <w:rPr>
            <w:rStyle w:val="Hyperlink"/>
            <w:noProof/>
          </w:rPr>
          <w:fldChar w:fldCharType="separate"/>
        </w:r>
        <w:r w:rsidRPr="004F7D8C">
          <w:rPr>
            <w:rStyle w:val="Hyperlink"/>
            <w:noProof/>
          </w:rPr>
          <w:t>List of Figures</w:t>
        </w:r>
        <w:r>
          <w:rPr>
            <w:noProof/>
            <w:webHidden/>
          </w:rPr>
          <w:tab/>
        </w:r>
        <w:r>
          <w:rPr>
            <w:noProof/>
            <w:webHidden/>
          </w:rPr>
          <w:fldChar w:fldCharType="begin"/>
        </w:r>
        <w:r>
          <w:rPr>
            <w:noProof/>
            <w:webHidden/>
          </w:rPr>
          <w:instrText xml:space="preserve"> PAGEREF _Toc389646537 \h </w:instrText>
        </w:r>
      </w:ins>
      <w:r>
        <w:rPr>
          <w:noProof/>
          <w:webHidden/>
        </w:rPr>
      </w:r>
      <w:r>
        <w:rPr>
          <w:noProof/>
          <w:webHidden/>
        </w:rPr>
        <w:fldChar w:fldCharType="separate"/>
      </w:r>
      <w:ins w:id="140" w:author="Huang, Jia Chang" w:date="2014-06-04T12:00:00Z">
        <w:r>
          <w:rPr>
            <w:noProof/>
            <w:webHidden/>
          </w:rPr>
          <w:t>v</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141" w:author="Huang, Jia Chang" w:date="2014-06-04T12:00:00Z"/>
          <w:rFonts w:asciiTheme="minorHAnsi" w:eastAsiaTheme="minorEastAsia" w:hAnsiTheme="minorHAnsi" w:cstheme="minorBidi"/>
          <w:noProof/>
          <w:szCs w:val="22"/>
        </w:rPr>
      </w:pPr>
      <w:ins w:id="142"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"_Toc389646538"</w:instrText>
        </w:r>
        <w:r w:rsidRPr="004F7D8C">
          <w:rPr>
            <w:rStyle w:val="Hyperlink"/>
            <w:noProof/>
          </w:rPr>
          <w:instrText xml:space="preserve"> </w:instrText>
        </w:r>
        <w:r w:rsidRPr="004F7D8C">
          <w:rPr>
            <w:rStyle w:val="Hyperlink"/>
            <w:noProof/>
          </w:rPr>
          <w:fldChar w:fldCharType="separate"/>
        </w:r>
        <w:r w:rsidRPr="004F7D8C">
          <w:rPr>
            <w:rStyle w:val="Hyperlink"/>
            <w:noProof/>
          </w:rPr>
          <w:t>Section 1. General Measure &amp; Baseline Data</w:t>
        </w:r>
        <w:r>
          <w:rPr>
            <w:noProof/>
            <w:webHidden/>
          </w:rPr>
          <w:tab/>
        </w:r>
        <w:r>
          <w:rPr>
            <w:noProof/>
            <w:webHidden/>
          </w:rPr>
          <w:fldChar w:fldCharType="begin"/>
        </w:r>
        <w:r>
          <w:rPr>
            <w:noProof/>
            <w:webHidden/>
          </w:rPr>
          <w:instrText xml:space="preserve"> PAGEREF _Toc389646538 \h </w:instrText>
        </w:r>
      </w:ins>
      <w:r>
        <w:rPr>
          <w:noProof/>
          <w:webHidden/>
        </w:rPr>
      </w:r>
      <w:r>
        <w:rPr>
          <w:noProof/>
          <w:webHidden/>
        </w:rPr>
        <w:fldChar w:fldCharType="separate"/>
      </w:r>
      <w:ins w:id="143" w:author="Huang, Jia Chang" w:date="2014-06-04T12:00:00Z">
        <w:r>
          <w:rPr>
            <w:noProof/>
            <w:webHidden/>
          </w:rPr>
          <w:t>1</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44" w:author="Huang, Jia Chang" w:date="2014-06-04T12:00:00Z"/>
          <w:rFonts w:asciiTheme="minorHAnsi" w:eastAsiaTheme="minorEastAsia" w:hAnsiTheme="minorHAnsi" w:cstheme="minorBidi"/>
          <w:noProof/>
          <w:szCs w:val="22"/>
        </w:rPr>
      </w:pPr>
      <w:ins w:id="145"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"_Toc389646539"</w:instrText>
        </w:r>
        <w:r w:rsidRPr="004F7D8C">
          <w:rPr>
            <w:rStyle w:val="Hyperlink"/>
            <w:noProof/>
          </w:rPr>
          <w:instrText xml:space="preserve"> </w:instrText>
        </w:r>
        <w:r w:rsidRPr="004F7D8C">
          <w:rPr>
            <w:rStyle w:val="Hyperlink"/>
            <w:noProof/>
          </w:rPr>
          <w:fldChar w:fldCharType="separate"/>
        </w:r>
        <w:r w:rsidRPr="004F7D8C">
          <w:rPr>
            <w:rStyle w:val="Hyperlink"/>
            <w:noProof/>
          </w:rPr>
          <w:t>1.1 Product Measure Description &amp; Background</w:t>
        </w:r>
        <w:r>
          <w:rPr>
            <w:noProof/>
            <w:webHidden/>
          </w:rPr>
          <w:tab/>
        </w:r>
        <w:r>
          <w:rPr>
            <w:noProof/>
            <w:webHidden/>
          </w:rPr>
          <w:fldChar w:fldCharType="begin"/>
        </w:r>
        <w:r>
          <w:rPr>
            <w:noProof/>
            <w:webHidden/>
          </w:rPr>
          <w:instrText xml:space="preserve"> PAGEREF _Toc389646539 \h </w:instrText>
        </w:r>
      </w:ins>
      <w:r>
        <w:rPr>
          <w:noProof/>
          <w:webHidden/>
        </w:rPr>
      </w:r>
      <w:r>
        <w:rPr>
          <w:noProof/>
          <w:webHidden/>
        </w:rPr>
        <w:fldChar w:fldCharType="separate"/>
      </w:r>
      <w:ins w:id="146" w:author="Huang, Jia Chang" w:date="2014-06-04T12:00:00Z">
        <w:r>
          <w:rPr>
            <w:noProof/>
            <w:webHidden/>
          </w:rPr>
          <w:t>1</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47" w:author="Huang, Jia Chang" w:date="2014-06-04T12:00:00Z"/>
          <w:rFonts w:asciiTheme="minorHAnsi" w:eastAsiaTheme="minorEastAsia" w:hAnsiTheme="minorHAnsi" w:cstheme="minorBidi"/>
          <w:noProof/>
          <w:szCs w:val="22"/>
        </w:rPr>
      </w:pPr>
      <w:ins w:id="148"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"_Toc389646540"</w:instrText>
        </w:r>
        <w:r w:rsidRPr="004F7D8C">
          <w:rPr>
            <w:rStyle w:val="Hyperlink"/>
            <w:noProof/>
          </w:rPr>
          <w:instrText xml:space="preserve"> </w:instrText>
        </w:r>
        <w:r w:rsidRPr="004F7D8C">
          <w:rPr>
            <w:rStyle w:val="Hyperlink"/>
            <w:noProof/>
          </w:rPr>
          <w:fldChar w:fldCharType="separate"/>
        </w:r>
        <w:r w:rsidRPr="004F7D8C">
          <w:rPr>
            <w:rStyle w:val="Hyperlink"/>
            <w:noProof/>
          </w:rPr>
          <w:t>1.2 Product Technical Description</w:t>
        </w:r>
        <w:r>
          <w:rPr>
            <w:noProof/>
            <w:webHidden/>
          </w:rPr>
          <w:tab/>
        </w:r>
        <w:r>
          <w:rPr>
            <w:noProof/>
            <w:webHidden/>
          </w:rPr>
          <w:fldChar w:fldCharType="begin"/>
        </w:r>
        <w:r>
          <w:rPr>
            <w:noProof/>
            <w:webHidden/>
          </w:rPr>
          <w:instrText xml:space="preserve"> PAGEREF _Toc389646540 \h </w:instrText>
        </w:r>
      </w:ins>
      <w:r>
        <w:rPr>
          <w:noProof/>
          <w:webHidden/>
        </w:rPr>
      </w:r>
      <w:r>
        <w:rPr>
          <w:noProof/>
          <w:webHidden/>
        </w:rPr>
        <w:fldChar w:fldCharType="separate"/>
      </w:r>
      <w:ins w:id="149" w:author="Huang, Jia Chang" w:date="2014-06-04T12:00:00Z">
        <w:r>
          <w:rPr>
            <w:noProof/>
            <w:webHidden/>
          </w:rPr>
          <w:t>1</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50" w:author="Huang, Jia Chang" w:date="2014-06-04T12:00:00Z"/>
          <w:rFonts w:asciiTheme="minorHAnsi" w:eastAsiaTheme="minorEastAsia" w:hAnsiTheme="minorHAnsi" w:cstheme="minorBidi"/>
          <w:noProof/>
          <w:szCs w:val="22"/>
        </w:rPr>
      </w:pPr>
      <w:ins w:id="151"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"_Toc389646541"</w:instrText>
        </w:r>
        <w:r w:rsidRPr="004F7D8C">
          <w:rPr>
            <w:rStyle w:val="Hyperlink"/>
            <w:noProof/>
          </w:rPr>
          <w:instrText xml:space="preserve"> </w:instrText>
        </w:r>
        <w:r w:rsidRPr="004F7D8C">
          <w:rPr>
            <w:rStyle w:val="Hyperlink"/>
            <w:noProof/>
          </w:rPr>
          <w:fldChar w:fldCharType="separate"/>
        </w:r>
        <w:r w:rsidRPr="004F7D8C">
          <w:rPr>
            <w:rStyle w:val="Hyperlink"/>
            <w:noProof/>
          </w:rPr>
          <w:t>1.3 Measure Application Type</w:t>
        </w:r>
        <w:r>
          <w:rPr>
            <w:noProof/>
            <w:webHidden/>
          </w:rPr>
          <w:tab/>
        </w:r>
        <w:r>
          <w:rPr>
            <w:noProof/>
            <w:webHidden/>
          </w:rPr>
          <w:fldChar w:fldCharType="begin"/>
        </w:r>
        <w:r>
          <w:rPr>
            <w:noProof/>
            <w:webHidden/>
          </w:rPr>
          <w:instrText xml:space="preserve"> PAGEREF _Toc389646541 \h </w:instrText>
        </w:r>
      </w:ins>
      <w:r>
        <w:rPr>
          <w:noProof/>
          <w:webHidden/>
        </w:rPr>
      </w:r>
      <w:r>
        <w:rPr>
          <w:noProof/>
          <w:webHidden/>
        </w:rPr>
        <w:fldChar w:fldCharType="separate"/>
      </w:r>
      <w:ins w:id="152" w:author="Huang, Jia Chang" w:date="2014-06-04T12:00:00Z">
        <w:r>
          <w:rPr>
            <w:noProof/>
            <w:webHidden/>
          </w:rPr>
          <w:t>2</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53" w:author="Huang, Jia Chang" w:date="2014-06-04T12:00:00Z"/>
          <w:rFonts w:asciiTheme="minorHAnsi" w:eastAsiaTheme="minorEastAsia" w:hAnsiTheme="minorHAnsi" w:cstheme="minorBidi"/>
          <w:noProof/>
          <w:szCs w:val="22"/>
        </w:rPr>
      </w:pPr>
      <w:ins w:id="154"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"_Toc389646542"</w:instrText>
        </w:r>
        <w:r w:rsidRPr="004F7D8C">
          <w:rPr>
            <w:rStyle w:val="Hyperlink"/>
            <w:noProof/>
          </w:rPr>
          <w:instrText xml:space="preserve"> </w:instrText>
        </w:r>
        <w:r w:rsidRPr="004F7D8C">
          <w:rPr>
            <w:rStyle w:val="Hyperlink"/>
            <w:noProof/>
          </w:rPr>
          <w:fldChar w:fldCharType="separate"/>
        </w:r>
        <w:r w:rsidRPr="004F7D8C">
          <w:rPr>
            <w:rStyle w:val="Hyperlink"/>
            <w:noProof/>
          </w:rPr>
          <w:t>1.4 Product Base Case and Measure Case Data</w:t>
        </w:r>
        <w:r>
          <w:rPr>
            <w:noProof/>
            <w:webHidden/>
          </w:rPr>
          <w:tab/>
        </w:r>
        <w:r>
          <w:rPr>
            <w:noProof/>
            <w:webHidden/>
          </w:rPr>
          <w:fldChar w:fldCharType="begin"/>
        </w:r>
        <w:r>
          <w:rPr>
            <w:noProof/>
            <w:webHidden/>
          </w:rPr>
          <w:instrText xml:space="preserve"> PAGEREF _Toc389646542 \h </w:instrText>
        </w:r>
      </w:ins>
      <w:r>
        <w:rPr>
          <w:noProof/>
          <w:webHidden/>
        </w:rPr>
      </w:r>
      <w:r>
        <w:rPr>
          <w:noProof/>
          <w:webHidden/>
        </w:rPr>
        <w:fldChar w:fldCharType="separate"/>
      </w:r>
      <w:ins w:id="155" w:author="Huang, Jia Chang" w:date="2014-06-04T12:00:00Z">
        <w:r>
          <w:rPr>
            <w:noProof/>
            <w:webHidden/>
          </w:rPr>
          <w:t>3</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56" w:author="Huang, Jia Chang" w:date="2014-06-04T12:00:00Z"/>
          <w:rFonts w:asciiTheme="minorHAnsi" w:eastAsiaTheme="minorEastAsia" w:hAnsiTheme="minorHAnsi" w:cstheme="minorBidi"/>
          <w:noProof/>
          <w:szCs w:val="22"/>
        </w:rPr>
      </w:pPr>
      <w:ins w:id="157"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"_Toc389646543"</w:instrText>
        </w:r>
        <w:r w:rsidRPr="004F7D8C">
          <w:rPr>
            <w:rStyle w:val="Hyperlink"/>
            <w:noProof/>
          </w:rPr>
          <w:instrText xml:space="preserve"> </w:instrText>
        </w:r>
        <w:r w:rsidRPr="004F7D8C">
          <w:rPr>
            <w:rStyle w:val="Hyperlink"/>
            <w:noProof/>
          </w:rPr>
          <w:fldChar w:fldCharType="separate"/>
        </w:r>
        <w:r w:rsidRPr="004F7D8C">
          <w:rPr>
            <w:rStyle w:val="Hyperlink"/>
            <w:noProof/>
          </w:rPr>
          <w:t>1.4.1 DEER Base Case and Measure Case Information</w:t>
        </w:r>
        <w:r>
          <w:rPr>
            <w:noProof/>
            <w:webHidden/>
          </w:rPr>
          <w:tab/>
        </w:r>
        <w:r>
          <w:rPr>
            <w:noProof/>
            <w:webHidden/>
          </w:rPr>
          <w:fldChar w:fldCharType="begin"/>
        </w:r>
        <w:r>
          <w:rPr>
            <w:noProof/>
            <w:webHidden/>
          </w:rPr>
          <w:instrText xml:space="preserve"> PAGEREF _Toc389646543 \h </w:instrText>
        </w:r>
      </w:ins>
      <w:r>
        <w:rPr>
          <w:noProof/>
          <w:webHidden/>
        </w:rPr>
      </w:r>
      <w:r>
        <w:rPr>
          <w:noProof/>
          <w:webHidden/>
        </w:rPr>
        <w:fldChar w:fldCharType="separate"/>
      </w:r>
      <w:ins w:id="158" w:author="Huang, Jia Chang" w:date="2014-06-04T12:00:00Z">
        <w:r>
          <w:rPr>
            <w:noProof/>
            <w:webHidden/>
          </w:rPr>
          <w:t>3</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59" w:author="Huang, Jia Chang" w:date="2014-06-04T12:00:00Z"/>
          <w:rFonts w:asciiTheme="minorHAnsi" w:eastAsiaTheme="minorEastAsia" w:hAnsiTheme="minorHAnsi" w:cstheme="minorBidi"/>
          <w:noProof/>
          <w:szCs w:val="22"/>
        </w:rPr>
      </w:pPr>
      <w:ins w:id="160"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"_Toc389646544"</w:instrText>
        </w:r>
        <w:r w:rsidRPr="004F7D8C">
          <w:rPr>
            <w:rStyle w:val="Hyperlink"/>
            <w:noProof/>
          </w:rPr>
          <w:instrText xml:space="preserve"> </w:instrText>
        </w:r>
        <w:r w:rsidRPr="004F7D8C">
          <w:rPr>
            <w:rStyle w:val="Hyperlink"/>
            <w:noProof/>
          </w:rPr>
          <w:fldChar w:fldCharType="separate"/>
        </w:r>
        <w:r w:rsidRPr="004F7D8C">
          <w:rPr>
            <w:rStyle w:val="Hyperlink"/>
            <w:noProof/>
          </w:rPr>
          <w:t>1.4.1.1 Measure electric and gas savings</w:t>
        </w:r>
        <w:r>
          <w:rPr>
            <w:noProof/>
            <w:webHidden/>
          </w:rPr>
          <w:tab/>
        </w:r>
        <w:r>
          <w:rPr>
            <w:noProof/>
            <w:webHidden/>
          </w:rPr>
          <w:fldChar w:fldCharType="begin"/>
        </w:r>
        <w:r>
          <w:rPr>
            <w:noProof/>
            <w:webHidden/>
          </w:rPr>
          <w:instrText xml:space="preserve"> PAGEREF _Toc389646544 \h </w:instrText>
        </w:r>
      </w:ins>
      <w:r>
        <w:rPr>
          <w:noProof/>
          <w:webHidden/>
        </w:rPr>
      </w:r>
      <w:r>
        <w:rPr>
          <w:noProof/>
          <w:webHidden/>
        </w:rPr>
        <w:fldChar w:fldCharType="separate"/>
      </w:r>
      <w:ins w:id="161" w:author="Huang, Jia Chang" w:date="2014-06-04T12:00:00Z">
        <w:r>
          <w:rPr>
            <w:noProof/>
            <w:webHidden/>
          </w:rPr>
          <w:t>6</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62" w:author="Huang, Jia Chang" w:date="2014-06-04T12:00:00Z"/>
          <w:rFonts w:asciiTheme="minorHAnsi" w:eastAsiaTheme="minorEastAsia" w:hAnsiTheme="minorHAnsi" w:cstheme="minorBidi"/>
          <w:noProof/>
          <w:szCs w:val="22"/>
        </w:rPr>
      </w:pPr>
      <w:ins w:id="163"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"_Toc389646545"</w:instrText>
        </w:r>
        <w:r w:rsidRPr="004F7D8C">
          <w:rPr>
            <w:rStyle w:val="Hyperlink"/>
            <w:noProof/>
          </w:rPr>
          <w:instrText xml:space="preserve"> </w:instrText>
        </w:r>
        <w:r w:rsidRPr="004F7D8C">
          <w:rPr>
            <w:rStyle w:val="Hyperlink"/>
            <w:noProof/>
          </w:rPr>
          <w:fldChar w:fldCharType="separate"/>
        </w:r>
        <w:r w:rsidRPr="004F7D8C">
          <w:rPr>
            <w:rStyle w:val="Hyperlink"/>
            <w:noProof/>
          </w:rPr>
          <w:t>1.4.1.3 Net to Gross Assumption</w:t>
        </w:r>
        <w:r>
          <w:rPr>
            <w:noProof/>
            <w:webHidden/>
          </w:rPr>
          <w:tab/>
        </w:r>
        <w:r>
          <w:rPr>
            <w:noProof/>
            <w:webHidden/>
          </w:rPr>
          <w:fldChar w:fldCharType="begin"/>
        </w:r>
        <w:r>
          <w:rPr>
            <w:noProof/>
            <w:webHidden/>
          </w:rPr>
          <w:instrText xml:space="preserve"> PAGEREF _Toc389646545 \h </w:instrText>
        </w:r>
      </w:ins>
      <w:r>
        <w:rPr>
          <w:noProof/>
          <w:webHidden/>
        </w:rPr>
      </w:r>
      <w:r>
        <w:rPr>
          <w:noProof/>
          <w:webHidden/>
        </w:rPr>
        <w:fldChar w:fldCharType="separate"/>
      </w:r>
      <w:ins w:id="164" w:author="Huang, Jia Chang" w:date="2014-06-04T12:00:00Z">
        <w:r>
          <w:rPr>
            <w:noProof/>
            <w:webHidden/>
          </w:rPr>
          <w:t>7</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65" w:author="Huang, Jia Chang" w:date="2014-06-04T12:00:00Z"/>
          <w:rFonts w:asciiTheme="minorHAnsi" w:eastAsiaTheme="minorEastAsia" w:hAnsiTheme="minorHAnsi" w:cstheme="minorBidi"/>
          <w:noProof/>
          <w:szCs w:val="22"/>
        </w:rPr>
      </w:pPr>
      <w:ins w:id="166"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"_Toc389646546"</w:instrText>
        </w:r>
        <w:r w:rsidRPr="004F7D8C">
          <w:rPr>
            <w:rStyle w:val="Hyperlink"/>
            <w:noProof/>
          </w:rPr>
          <w:instrText xml:space="preserve"> </w:instrText>
        </w:r>
        <w:r w:rsidRPr="004F7D8C">
          <w:rPr>
            <w:rStyle w:val="Hyperlink"/>
            <w:noProof/>
          </w:rPr>
          <w:fldChar w:fldCharType="separate"/>
        </w:r>
        <w:r w:rsidRPr="004F7D8C">
          <w:rPr>
            <w:rStyle w:val="Hyperlink"/>
            <w:noProof/>
          </w:rPr>
          <w:t>1.4.1.4 Effective Useful Life / Remaining Useful Life</w:t>
        </w:r>
        <w:r>
          <w:rPr>
            <w:noProof/>
            <w:webHidden/>
          </w:rPr>
          <w:tab/>
        </w:r>
        <w:r>
          <w:rPr>
            <w:noProof/>
            <w:webHidden/>
          </w:rPr>
          <w:fldChar w:fldCharType="begin"/>
        </w:r>
        <w:r>
          <w:rPr>
            <w:noProof/>
            <w:webHidden/>
          </w:rPr>
          <w:instrText xml:space="preserve"> PAGEREF _Toc389646546 \h </w:instrText>
        </w:r>
      </w:ins>
      <w:r>
        <w:rPr>
          <w:noProof/>
          <w:webHidden/>
        </w:rPr>
      </w:r>
      <w:r>
        <w:rPr>
          <w:noProof/>
          <w:webHidden/>
        </w:rPr>
        <w:fldChar w:fldCharType="separate"/>
      </w:r>
      <w:ins w:id="167" w:author="Huang, Jia Chang" w:date="2014-06-04T12:00:00Z">
        <w:r>
          <w:rPr>
            <w:noProof/>
            <w:webHidden/>
          </w:rPr>
          <w:t>7</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68" w:author="Huang, Jia Chang" w:date="2014-06-04T12:00:00Z"/>
          <w:rFonts w:asciiTheme="minorHAnsi" w:eastAsiaTheme="minorEastAsia" w:hAnsiTheme="minorHAnsi" w:cstheme="minorBidi"/>
          <w:noProof/>
          <w:szCs w:val="22"/>
        </w:rPr>
      </w:pPr>
      <w:ins w:id="169"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"_Toc389646547"</w:instrText>
        </w:r>
        <w:r w:rsidRPr="004F7D8C">
          <w:rPr>
            <w:rStyle w:val="Hyperlink"/>
            <w:noProof/>
          </w:rPr>
          <w:instrText xml:space="preserve"> </w:instrText>
        </w:r>
        <w:r w:rsidRPr="004F7D8C">
          <w:rPr>
            <w:rStyle w:val="Hyperlink"/>
            <w:noProof/>
          </w:rPr>
          <w:fldChar w:fldCharType="separate"/>
        </w:r>
        <w:r w:rsidRPr="004F7D8C">
          <w:rPr>
            <w:rStyle w:val="Hyperlink"/>
            <w:noProof/>
          </w:rPr>
          <w:t>1.4.1.5 In-service rate / first year installation rate</w:t>
        </w:r>
        <w:r>
          <w:rPr>
            <w:noProof/>
            <w:webHidden/>
          </w:rPr>
          <w:tab/>
        </w:r>
        <w:r>
          <w:rPr>
            <w:noProof/>
            <w:webHidden/>
          </w:rPr>
          <w:fldChar w:fldCharType="begin"/>
        </w:r>
        <w:r>
          <w:rPr>
            <w:noProof/>
            <w:webHidden/>
          </w:rPr>
          <w:instrText xml:space="preserve"> PAGEREF _Toc389646547 \h </w:instrText>
        </w:r>
      </w:ins>
      <w:r>
        <w:rPr>
          <w:noProof/>
          <w:webHidden/>
        </w:rPr>
      </w:r>
      <w:r>
        <w:rPr>
          <w:noProof/>
          <w:webHidden/>
        </w:rPr>
        <w:fldChar w:fldCharType="separate"/>
      </w:r>
      <w:ins w:id="170" w:author="Huang, Jia Chang" w:date="2014-06-04T12:00:00Z">
        <w:r>
          <w:rPr>
            <w:noProof/>
            <w:webHidden/>
          </w:rPr>
          <w:t>7</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71" w:author="Huang, Jia Chang" w:date="2014-06-04T12:00:00Z"/>
          <w:rFonts w:asciiTheme="minorHAnsi" w:eastAsiaTheme="minorEastAsia" w:hAnsiTheme="minorHAnsi" w:cstheme="minorBidi"/>
          <w:noProof/>
          <w:szCs w:val="22"/>
        </w:rPr>
      </w:pPr>
      <w:ins w:id="172"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"_Toc389646548"</w:instrText>
        </w:r>
        <w:r w:rsidRPr="004F7D8C">
          <w:rPr>
            <w:rStyle w:val="Hyperlink"/>
            <w:noProof/>
          </w:rPr>
          <w:instrText xml:space="preserve"> </w:instrText>
        </w:r>
        <w:r w:rsidRPr="004F7D8C">
          <w:rPr>
            <w:rStyle w:val="Hyperlink"/>
            <w:noProof/>
          </w:rPr>
          <w:fldChar w:fldCharType="separate"/>
        </w:r>
        <w:r w:rsidRPr="004F7D8C">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_Toc389646548 \h </w:instrText>
        </w:r>
      </w:ins>
      <w:r>
        <w:rPr>
          <w:noProof/>
          <w:webHidden/>
        </w:rPr>
      </w:r>
      <w:r>
        <w:rPr>
          <w:noProof/>
          <w:webHidden/>
        </w:rPr>
        <w:fldChar w:fldCharType="separate"/>
      </w:r>
      <w:ins w:id="173" w:author="Huang, Jia Chang" w:date="2014-06-04T12:00:00Z">
        <w:r>
          <w:rPr>
            <w:noProof/>
            <w:webHidden/>
          </w:rPr>
          <w:t>7</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74" w:author="Huang, Jia Chang" w:date="2014-06-04T12:00:00Z"/>
          <w:rFonts w:asciiTheme="minorHAnsi" w:eastAsiaTheme="minorEastAsia" w:hAnsiTheme="minorHAnsi" w:cstheme="minorBidi"/>
          <w:noProof/>
          <w:szCs w:val="22"/>
        </w:rPr>
      </w:pPr>
      <w:ins w:id="175"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"_Toc389646549"</w:instrText>
        </w:r>
        <w:r w:rsidRPr="004F7D8C">
          <w:rPr>
            <w:rStyle w:val="Hyperlink"/>
            <w:noProof/>
          </w:rPr>
          <w:instrText xml:space="preserve"> </w:instrText>
        </w:r>
        <w:r w:rsidRPr="004F7D8C">
          <w:rPr>
            <w:rStyle w:val="Hyperlink"/>
            <w:noProof/>
          </w:rPr>
          <w:fldChar w:fldCharType="separate"/>
        </w:r>
        <w:r w:rsidRPr="004F7D8C">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_Toc389646549 \h </w:instrText>
        </w:r>
      </w:ins>
      <w:r>
        <w:rPr>
          <w:noProof/>
          <w:webHidden/>
        </w:rPr>
      </w:r>
      <w:r>
        <w:rPr>
          <w:noProof/>
          <w:webHidden/>
        </w:rPr>
        <w:fldChar w:fldCharType="separate"/>
      </w:r>
      <w:ins w:id="176" w:author="Huang, Jia Chang" w:date="2014-06-04T12:00:00Z">
        <w:r>
          <w:rPr>
            <w:noProof/>
            <w:webHidden/>
          </w:rPr>
          <w:t>8</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77" w:author="Huang, Jia Chang" w:date="2014-06-04T12:00:00Z"/>
          <w:rFonts w:asciiTheme="minorHAnsi" w:eastAsiaTheme="minorEastAsia" w:hAnsiTheme="minorHAnsi" w:cstheme="minorBidi"/>
          <w:noProof/>
          <w:szCs w:val="22"/>
        </w:rPr>
      </w:pPr>
      <w:ins w:id="178"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"_Toc389646550"</w:instrText>
        </w:r>
        <w:r w:rsidRPr="004F7D8C">
          <w:rPr>
            <w:rStyle w:val="Hyperlink"/>
            <w:noProof/>
          </w:rPr>
          <w:instrText xml:space="preserve"> </w:instrText>
        </w:r>
        <w:r w:rsidRPr="004F7D8C">
          <w:rPr>
            <w:rStyle w:val="Hyperlink"/>
            <w:noProof/>
          </w:rPr>
          <w:fldChar w:fldCharType="separate"/>
        </w:r>
        <w:r w:rsidRPr="004F7D8C">
          <w:rPr>
            <w:rStyle w:val="Hyperlink"/>
            <w:noProof/>
          </w:rPr>
          <w:t>1.4.3.1 Study #1,  ACEEE Report “The Efficiency Boom: Cashing In on the Savings from Appliance Standards”</w:t>
        </w:r>
        <w:r>
          <w:rPr>
            <w:noProof/>
            <w:webHidden/>
          </w:rPr>
          <w:tab/>
        </w:r>
        <w:r>
          <w:rPr>
            <w:noProof/>
            <w:webHidden/>
          </w:rPr>
          <w:fldChar w:fldCharType="begin"/>
        </w:r>
        <w:r>
          <w:rPr>
            <w:noProof/>
            <w:webHidden/>
          </w:rPr>
          <w:instrText xml:space="preserve"> PAGEREF _Toc389646550 \h </w:instrText>
        </w:r>
      </w:ins>
      <w:r>
        <w:rPr>
          <w:noProof/>
          <w:webHidden/>
        </w:rPr>
      </w:r>
      <w:r>
        <w:rPr>
          <w:noProof/>
          <w:webHidden/>
        </w:rPr>
        <w:fldChar w:fldCharType="separate"/>
      </w:r>
      <w:ins w:id="179" w:author="Huang, Jia Chang" w:date="2014-06-04T12:00:00Z">
        <w:r>
          <w:rPr>
            <w:noProof/>
            <w:webHidden/>
          </w:rPr>
          <w:t>8</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80" w:author="Huang, Jia Chang" w:date="2014-06-04T12:00:00Z"/>
          <w:rFonts w:asciiTheme="minorHAnsi" w:eastAsiaTheme="minorEastAsia" w:hAnsiTheme="minorHAnsi" w:cstheme="minorBidi"/>
          <w:noProof/>
          <w:szCs w:val="22"/>
        </w:rPr>
      </w:pPr>
      <w:ins w:id="181"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"_Toc389646551"</w:instrText>
        </w:r>
        <w:r w:rsidRPr="004F7D8C">
          <w:rPr>
            <w:rStyle w:val="Hyperlink"/>
            <w:noProof/>
          </w:rPr>
          <w:instrText xml:space="preserve"> </w:instrText>
        </w:r>
        <w:r w:rsidRPr="004F7D8C">
          <w:rPr>
            <w:rStyle w:val="Hyperlink"/>
            <w:noProof/>
          </w:rPr>
          <w:fldChar w:fldCharType="separate"/>
        </w:r>
        <w:r w:rsidRPr="004F7D8C">
          <w:rPr>
            <w:rStyle w:val="Hyperlink"/>
            <w:noProof/>
          </w:rPr>
          <w:t>1.4.3.2 Study #2, CEC Study “Furnace Fan Watt Draw and Air Flow in Cooling and Air Distribution Modes”</w:t>
        </w:r>
        <w:r>
          <w:rPr>
            <w:noProof/>
            <w:webHidden/>
          </w:rPr>
          <w:tab/>
        </w:r>
        <w:r>
          <w:rPr>
            <w:noProof/>
            <w:webHidden/>
          </w:rPr>
          <w:fldChar w:fldCharType="begin"/>
        </w:r>
        <w:r>
          <w:rPr>
            <w:noProof/>
            <w:webHidden/>
          </w:rPr>
          <w:instrText xml:space="preserve"> PAGEREF _Toc389646551 \h </w:instrText>
        </w:r>
      </w:ins>
      <w:r>
        <w:rPr>
          <w:noProof/>
          <w:webHidden/>
        </w:rPr>
      </w:r>
      <w:r>
        <w:rPr>
          <w:noProof/>
          <w:webHidden/>
        </w:rPr>
        <w:fldChar w:fldCharType="separate"/>
      </w:r>
      <w:ins w:id="182" w:author="Huang, Jia Chang" w:date="2014-06-04T12:00:00Z">
        <w:r>
          <w:rPr>
            <w:noProof/>
            <w:webHidden/>
          </w:rPr>
          <w:t>8</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83" w:author="Huang, Jia Chang" w:date="2014-06-04T12:00:00Z"/>
          <w:rFonts w:asciiTheme="minorHAnsi" w:eastAsiaTheme="minorEastAsia" w:hAnsiTheme="minorHAnsi" w:cstheme="minorBidi"/>
          <w:noProof/>
          <w:szCs w:val="22"/>
        </w:rPr>
      </w:pPr>
      <w:ins w:id="184"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"_Toc389646552"</w:instrText>
        </w:r>
        <w:r w:rsidRPr="004F7D8C">
          <w:rPr>
            <w:rStyle w:val="Hyperlink"/>
            <w:noProof/>
          </w:rPr>
          <w:instrText xml:space="preserve"> </w:instrText>
        </w:r>
        <w:r w:rsidRPr="004F7D8C">
          <w:rPr>
            <w:rStyle w:val="Hyperlink"/>
            <w:noProof/>
          </w:rPr>
          <w:fldChar w:fldCharType="separate"/>
        </w:r>
        <w:r w:rsidRPr="004F7D8C">
          <w:rPr>
            <w:rStyle w:val="Hyperlink"/>
            <w:noProof/>
          </w:rPr>
          <w:t>1.4.3.3 Study #3 Electricity Use by New Furnaces - A Wisconsin Field Study</w:t>
        </w:r>
        <w:r>
          <w:rPr>
            <w:noProof/>
            <w:webHidden/>
          </w:rPr>
          <w:tab/>
        </w:r>
        <w:r>
          <w:rPr>
            <w:noProof/>
            <w:webHidden/>
          </w:rPr>
          <w:fldChar w:fldCharType="begin"/>
        </w:r>
        <w:r>
          <w:rPr>
            <w:noProof/>
            <w:webHidden/>
          </w:rPr>
          <w:instrText xml:space="preserve"> PAGEREF _Toc389646552 \h </w:instrText>
        </w:r>
      </w:ins>
      <w:r>
        <w:rPr>
          <w:noProof/>
          <w:webHidden/>
        </w:rPr>
      </w:r>
      <w:r>
        <w:rPr>
          <w:noProof/>
          <w:webHidden/>
        </w:rPr>
        <w:fldChar w:fldCharType="separate"/>
      </w:r>
      <w:ins w:id="185" w:author="Huang, Jia Chang" w:date="2014-06-04T12:00:00Z">
        <w:r>
          <w:rPr>
            <w:noProof/>
            <w:webHidden/>
          </w:rPr>
          <w:t>11</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86" w:author="Huang, Jia Chang" w:date="2014-06-04T12:00:00Z"/>
          <w:rFonts w:asciiTheme="minorHAnsi" w:eastAsiaTheme="minorEastAsia" w:hAnsiTheme="minorHAnsi" w:cstheme="minorBidi"/>
          <w:noProof/>
          <w:szCs w:val="22"/>
        </w:rPr>
      </w:pPr>
      <w:ins w:id="187"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"_Toc389646553"</w:instrText>
        </w:r>
        <w:r w:rsidRPr="004F7D8C">
          <w:rPr>
            <w:rStyle w:val="Hyperlink"/>
            <w:noProof/>
          </w:rPr>
          <w:instrText xml:space="preserve"> </w:instrText>
        </w:r>
        <w:r w:rsidRPr="004F7D8C">
          <w:rPr>
            <w:rStyle w:val="Hyperlink"/>
            <w:noProof/>
          </w:rPr>
          <w:fldChar w:fldCharType="separate"/>
        </w:r>
        <w:r w:rsidRPr="004F7D8C">
          <w:rPr>
            <w:rStyle w:val="Hyperlink"/>
            <w:noProof/>
          </w:rPr>
          <w:t>1.4.3.4 Study #5 2013 California Building Energy Efficiency Standards Case Report</w:t>
        </w:r>
        <w:r>
          <w:rPr>
            <w:noProof/>
            <w:webHidden/>
          </w:rPr>
          <w:tab/>
        </w:r>
        <w:r>
          <w:rPr>
            <w:noProof/>
            <w:webHidden/>
          </w:rPr>
          <w:fldChar w:fldCharType="begin"/>
        </w:r>
        <w:r>
          <w:rPr>
            <w:noProof/>
            <w:webHidden/>
          </w:rPr>
          <w:instrText xml:space="preserve"> PAGEREF _Toc389646553 \h </w:instrText>
        </w:r>
      </w:ins>
      <w:r>
        <w:rPr>
          <w:noProof/>
          <w:webHidden/>
        </w:rPr>
      </w:r>
      <w:r>
        <w:rPr>
          <w:noProof/>
          <w:webHidden/>
        </w:rPr>
        <w:fldChar w:fldCharType="separate"/>
      </w:r>
      <w:ins w:id="188" w:author="Huang, Jia Chang" w:date="2014-06-04T12:00:00Z">
        <w:r>
          <w:rPr>
            <w:noProof/>
            <w:webHidden/>
          </w:rPr>
          <w:t>11</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89" w:author="Huang, Jia Chang" w:date="2014-06-04T12:00:00Z"/>
          <w:rFonts w:asciiTheme="minorHAnsi" w:eastAsiaTheme="minorEastAsia" w:hAnsiTheme="minorHAnsi" w:cstheme="minorBidi"/>
          <w:noProof/>
          <w:szCs w:val="22"/>
        </w:rPr>
      </w:pPr>
      <w:ins w:id="190"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"_Toc389646554"</w:instrText>
        </w:r>
        <w:r w:rsidRPr="004F7D8C">
          <w:rPr>
            <w:rStyle w:val="Hyperlink"/>
            <w:noProof/>
          </w:rPr>
          <w:instrText xml:space="preserve"> </w:instrText>
        </w:r>
        <w:r w:rsidRPr="004F7D8C">
          <w:rPr>
            <w:rStyle w:val="Hyperlink"/>
            <w:noProof/>
          </w:rPr>
          <w:fldChar w:fldCharType="separate"/>
        </w:r>
        <w:r w:rsidRPr="004F7D8C">
          <w:rPr>
            <w:rStyle w:val="Hyperlink"/>
            <w:noProof/>
          </w:rPr>
          <w:t>1.4.3.5 Study #4 US Department of Energy Residential Furnace Fans Standards Rulemaking Documents</w:t>
        </w:r>
        <w:r>
          <w:rPr>
            <w:noProof/>
            <w:webHidden/>
          </w:rPr>
          <w:tab/>
        </w:r>
        <w:r>
          <w:rPr>
            <w:noProof/>
            <w:webHidden/>
          </w:rPr>
          <w:fldChar w:fldCharType="begin"/>
        </w:r>
        <w:r>
          <w:rPr>
            <w:noProof/>
            <w:webHidden/>
          </w:rPr>
          <w:instrText xml:space="preserve"> PAGEREF _Toc389646554 \h </w:instrText>
        </w:r>
      </w:ins>
      <w:r>
        <w:rPr>
          <w:noProof/>
          <w:webHidden/>
        </w:rPr>
      </w:r>
      <w:r>
        <w:rPr>
          <w:noProof/>
          <w:webHidden/>
        </w:rPr>
        <w:fldChar w:fldCharType="separate"/>
      </w:r>
      <w:ins w:id="191" w:author="Huang, Jia Chang" w:date="2014-06-04T12:00:00Z">
        <w:r>
          <w:rPr>
            <w:noProof/>
            <w:webHidden/>
          </w:rPr>
          <w:t>13</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192" w:author="Huang, Jia Chang" w:date="2014-06-04T12:00:00Z"/>
          <w:rFonts w:asciiTheme="minorHAnsi" w:eastAsiaTheme="minorEastAsia" w:hAnsiTheme="minorHAnsi" w:cstheme="minorBidi"/>
          <w:noProof/>
          <w:szCs w:val="22"/>
        </w:rPr>
      </w:pPr>
      <w:ins w:id="193"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"_Toc389646555"</w:instrText>
        </w:r>
        <w:r w:rsidRPr="004F7D8C">
          <w:rPr>
            <w:rStyle w:val="Hyperlink"/>
            <w:noProof/>
          </w:rPr>
          <w:instrText xml:space="preserve"> </w:instrText>
        </w:r>
        <w:r w:rsidRPr="004F7D8C">
          <w:rPr>
            <w:rStyle w:val="Hyperlink"/>
            <w:noProof/>
          </w:rPr>
          <w:fldChar w:fldCharType="separate"/>
        </w:r>
        <w:r w:rsidRPr="004F7D8C">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_Toc389646555 \h </w:instrText>
        </w:r>
      </w:ins>
      <w:r>
        <w:rPr>
          <w:noProof/>
          <w:webHidden/>
        </w:rPr>
      </w:r>
      <w:r>
        <w:rPr>
          <w:noProof/>
          <w:webHidden/>
        </w:rPr>
        <w:fldChar w:fldCharType="separate"/>
      </w:r>
      <w:ins w:id="194" w:author="Huang, Jia Chang" w:date="2014-06-04T12:00:00Z">
        <w:r>
          <w:rPr>
            <w:noProof/>
            <w:webHidden/>
          </w:rPr>
          <w:t>14</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95" w:author="Huang, Jia Chang" w:date="2014-06-04T12:00:00Z"/>
          <w:rFonts w:asciiTheme="minorHAnsi" w:eastAsiaTheme="minorEastAsia" w:hAnsiTheme="minorHAnsi" w:cstheme="minorBidi"/>
          <w:noProof/>
          <w:szCs w:val="22"/>
        </w:rPr>
      </w:pPr>
      <w:ins w:id="196"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"_Toc389646556"</w:instrText>
        </w:r>
        <w:r w:rsidRPr="004F7D8C">
          <w:rPr>
            <w:rStyle w:val="Hyperlink"/>
            <w:noProof/>
          </w:rPr>
          <w:instrText xml:space="preserve"> </w:instrText>
        </w:r>
        <w:r w:rsidRPr="004F7D8C">
          <w:rPr>
            <w:rStyle w:val="Hyperlink"/>
            <w:noProof/>
          </w:rPr>
          <w:fldChar w:fldCharType="separate"/>
        </w:r>
        <w:r w:rsidRPr="004F7D8C">
          <w:rPr>
            <w:rStyle w:val="Hyperlink"/>
            <w:noProof/>
          </w:rPr>
          <w:t>1.4.4.1 Field Measured Data</w:t>
        </w:r>
        <w:r>
          <w:rPr>
            <w:noProof/>
            <w:webHidden/>
          </w:rPr>
          <w:tab/>
        </w:r>
        <w:r>
          <w:rPr>
            <w:noProof/>
            <w:webHidden/>
          </w:rPr>
          <w:fldChar w:fldCharType="begin"/>
        </w:r>
        <w:r>
          <w:rPr>
            <w:noProof/>
            <w:webHidden/>
          </w:rPr>
          <w:instrText xml:space="preserve"> PAGEREF _Toc389646556 \h </w:instrText>
        </w:r>
      </w:ins>
      <w:r>
        <w:rPr>
          <w:noProof/>
          <w:webHidden/>
        </w:rPr>
      </w:r>
      <w:r>
        <w:rPr>
          <w:noProof/>
          <w:webHidden/>
        </w:rPr>
        <w:fldChar w:fldCharType="separate"/>
      </w:r>
      <w:ins w:id="197" w:author="Huang, Jia Chang" w:date="2014-06-04T12:00:00Z">
        <w:r>
          <w:rPr>
            <w:noProof/>
            <w:webHidden/>
          </w:rPr>
          <w:t>14</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198" w:author="Huang, Jia Chang" w:date="2014-06-04T12:00:00Z"/>
          <w:rFonts w:asciiTheme="minorHAnsi" w:eastAsiaTheme="minorEastAsia" w:hAnsiTheme="minorHAnsi" w:cstheme="minorBidi"/>
          <w:noProof/>
          <w:szCs w:val="22"/>
        </w:rPr>
      </w:pPr>
      <w:ins w:id="199"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"_Toc389646557"</w:instrText>
        </w:r>
        <w:r w:rsidRPr="004F7D8C">
          <w:rPr>
            <w:rStyle w:val="Hyperlink"/>
            <w:noProof/>
          </w:rPr>
          <w:instrText xml:space="preserve"> </w:instrText>
        </w:r>
        <w:r w:rsidRPr="004F7D8C">
          <w:rPr>
            <w:rStyle w:val="Hyperlink"/>
            <w:noProof/>
          </w:rPr>
          <w:fldChar w:fldCharType="separate"/>
        </w:r>
        <w:r w:rsidRPr="004F7D8C">
          <w:rPr>
            <w:rStyle w:val="Hyperlink"/>
            <w:noProof/>
          </w:rPr>
          <w:t>1.4.4.2 Laboratory Measured Data</w:t>
        </w:r>
        <w:r>
          <w:rPr>
            <w:noProof/>
            <w:webHidden/>
          </w:rPr>
          <w:tab/>
        </w:r>
        <w:r>
          <w:rPr>
            <w:noProof/>
            <w:webHidden/>
          </w:rPr>
          <w:fldChar w:fldCharType="begin"/>
        </w:r>
        <w:r>
          <w:rPr>
            <w:noProof/>
            <w:webHidden/>
          </w:rPr>
          <w:instrText xml:space="preserve"> PAGEREF _Toc389646557 \h </w:instrText>
        </w:r>
      </w:ins>
      <w:r>
        <w:rPr>
          <w:noProof/>
          <w:webHidden/>
        </w:rPr>
      </w:r>
      <w:r>
        <w:rPr>
          <w:noProof/>
          <w:webHidden/>
        </w:rPr>
        <w:fldChar w:fldCharType="separate"/>
      </w:r>
      <w:ins w:id="200" w:author="Huang, Jia Chang" w:date="2014-06-04T12:00:00Z">
        <w:r>
          <w:rPr>
            <w:noProof/>
            <w:webHidden/>
          </w:rPr>
          <w:t>17</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201" w:author="Huang, Jia Chang" w:date="2014-06-04T12:00:00Z"/>
          <w:rFonts w:asciiTheme="minorHAnsi" w:eastAsiaTheme="minorEastAsia" w:hAnsiTheme="minorHAnsi" w:cstheme="minorBidi"/>
          <w:noProof/>
          <w:szCs w:val="22"/>
        </w:rPr>
      </w:pPr>
      <w:ins w:id="202"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"_Toc389646558"</w:instrText>
        </w:r>
        <w:r w:rsidRPr="004F7D8C">
          <w:rPr>
            <w:rStyle w:val="Hyperlink"/>
            <w:noProof/>
          </w:rPr>
          <w:instrText xml:space="preserve"> </w:instrText>
        </w:r>
        <w:r w:rsidRPr="004F7D8C">
          <w:rPr>
            <w:rStyle w:val="Hyperlink"/>
            <w:noProof/>
          </w:rPr>
          <w:fldChar w:fldCharType="separate"/>
        </w:r>
        <w:r w:rsidRPr="004F7D8C">
          <w:rPr>
            <w:rStyle w:val="Hyperlink"/>
            <w:noProof/>
          </w:rPr>
          <w:t>1.4.4.3 Cooling Compressor Cycle Energy Savings – Engineering Calculation</w:t>
        </w:r>
        <w:r>
          <w:rPr>
            <w:noProof/>
            <w:webHidden/>
          </w:rPr>
          <w:tab/>
        </w:r>
        <w:r>
          <w:rPr>
            <w:noProof/>
            <w:webHidden/>
          </w:rPr>
          <w:fldChar w:fldCharType="begin"/>
        </w:r>
        <w:r>
          <w:rPr>
            <w:noProof/>
            <w:webHidden/>
          </w:rPr>
          <w:instrText xml:space="preserve"> PAGEREF _Toc389646558 \h </w:instrText>
        </w:r>
      </w:ins>
      <w:r>
        <w:rPr>
          <w:noProof/>
          <w:webHidden/>
        </w:rPr>
      </w:r>
      <w:r>
        <w:rPr>
          <w:noProof/>
          <w:webHidden/>
        </w:rPr>
        <w:fldChar w:fldCharType="separate"/>
      </w:r>
      <w:ins w:id="203" w:author="Huang, Jia Chang" w:date="2014-06-04T12:00:00Z">
        <w:r>
          <w:rPr>
            <w:noProof/>
            <w:webHidden/>
          </w:rPr>
          <w:t>18</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204" w:author="Huang, Jia Chang" w:date="2014-06-04T12:00:00Z"/>
          <w:rFonts w:asciiTheme="minorHAnsi" w:eastAsiaTheme="minorEastAsia" w:hAnsiTheme="minorHAnsi" w:cstheme="minorBidi"/>
          <w:noProof/>
          <w:szCs w:val="22"/>
        </w:rPr>
      </w:pPr>
      <w:ins w:id="205"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"_Toc389646559"</w:instrText>
        </w:r>
        <w:r w:rsidRPr="004F7D8C">
          <w:rPr>
            <w:rStyle w:val="Hyperlink"/>
            <w:noProof/>
          </w:rPr>
          <w:instrText xml:space="preserve"> </w:instrText>
        </w:r>
        <w:r w:rsidRPr="004F7D8C">
          <w:rPr>
            <w:rStyle w:val="Hyperlink"/>
            <w:noProof/>
          </w:rPr>
          <w:fldChar w:fldCharType="separate"/>
        </w:r>
        <w:r w:rsidRPr="004F7D8C">
          <w:rPr>
            <w:rStyle w:val="Hyperlink"/>
            <w:noProof/>
          </w:rPr>
          <w:t>1.4.4.4 Cooling Compressor Cycle Energy Savings – Modeled Performance</w:t>
        </w:r>
        <w:r>
          <w:rPr>
            <w:noProof/>
            <w:webHidden/>
          </w:rPr>
          <w:tab/>
        </w:r>
        <w:r>
          <w:rPr>
            <w:noProof/>
            <w:webHidden/>
          </w:rPr>
          <w:fldChar w:fldCharType="begin"/>
        </w:r>
        <w:r>
          <w:rPr>
            <w:noProof/>
            <w:webHidden/>
          </w:rPr>
          <w:instrText xml:space="preserve"> PAGEREF _Toc389646559 \h </w:instrText>
        </w:r>
      </w:ins>
      <w:r>
        <w:rPr>
          <w:noProof/>
          <w:webHidden/>
        </w:rPr>
      </w:r>
      <w:r>
        <w:rPr>
          <w:noProof/>
          <w:webHidden/>
        </w:rPr>
        <w:fldChar w:fldCharType="separate"/>
      </w:r>
      <w:ins w:id="206" w:author="Huang, Jia Chang" w:date="2014-06-04T12:00:00Z">
        <w:r>
          <w:rPr>
            <w:noProof/>
            <w:webHidden/>
          </w:rPr>
          <w:t>20</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207" w:author="Huang, Jia Chang" w:date="2014-06-04T12:00:00Z"/>
          <w:rFonts w:asciiTheme="minorHAnsi" w:eastAsiaTheme="minorEastAsia" w:hAnsiTheme="minorHAnsi" w:cstheme="minorBidi"/>
          <w:noProof/>
          <w:szCs w:val="22"/>
        </w:rPr>
      </w:pPr>
      <w:ins w:id="208"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"_Toc389646560"</w:instrText>
        </w:r>
        <w:r w:rsidRPr="004F7D8C">
          <w:rPr>
            <w:rStyle w:val="Hyperlink"/>
            <w:noProof/>
          </w:rPr>
          <w:instrText xml:space="preserve"> </w:instrText>
        </w:r>
        <w:r w:rsidRPr="004F7D8C">
          <w:rPr>
            <w:rStyle w:val="Hyperlink"/>
            <w:noProof/>
          </w:rPr>
          <w:fldChar w:fldCharType="separate"/>
        </w:r>
        <w:r w:rsidRPr="004F7D8C">
          <w:rPr>
            <w:rStyle w:val="Hyperlink"/>
            <w:noProof/>
          </w:rPr>
          <w:t>1.4.4.5 Cooling Fan Cycle Energy Savings</w:t>
        </w:r>
        <w:r>
          <w:rPr>
            <w:noProof/>
            <w:webHidden/>
          </w:rPr>
          <w:tab/>
        </w:r>
        <w:r>
          <w:rPr>
            <w:noProof/>
            <w:webHidden/>
          </w:rPr>
          <w:fldChar w:fldCharType="begin"/>
        </w:r>
        <w:r>
          <w:rPr>
            <w:noProof/>
            <w:webHidden/>
          </w:rPr>
          <w:instrText xml:space="preserve"> PAGEREF _Toc389646560 \h </w:instrText>
        </w:r>
      </w:ins>
      <w:r>
        <w:rPr>
          <w:noProof/>
          <w:webHidden/>
        </w:rPr>
      </w:r>
      <w:r>
        <w:rPr>
          <w:noProof/>
          <w:webHidden/>
        </w:rPr>
        <w:fldChar w:fldCharType="separate"/>
      </w:r>
      <w:ins w:id="209" w:author="Huang, Jia Chang" w:date="2014-06-04T12:00:00Z">
        <w:r>
          <w:rPr>
            <w:noProof/>
            <w:webHidden/>
          </w:rPr>
          <w:t>21</w:t>
        </w:r>
        <w:r>
          <w:rPr>
            <w:noProof/>
            <w:webHidden/>
          </w:rPr>
          <w:fldChar w:fldCharType="end"/>
        </w:r>
        <w:r w:rsidRPr="004F7D8C">
          <w:rPr>
            <w:rStyle w:val="Hyperlink"/>
            <w:noProof/>
          </w:rPr>
          <w:fldChar w:fldCharType="end"/>
        </w:r>
      </w:ins>
    </w:p>
    <w:p w:rsidR="00AE7043" w:rsidRDefault="00AE7043">
      <w:pPr>
        <w:pStyle w:val="TOC4"/>
        <w:tabs>
          <w:tab w:val="right" w:leader="dot" w:pos="9350"/>
        </w:tabs>
        <w:rPr>
          <w:ins w:id="210" w:author="Huang, Jia Chang" w:date="2014-06-04T12:00:00Z"/>
          <w:rFonts w:asciiTheme="minorHAnsi" w:eastAsiaTheme="minorEastAsia" w:hAnsiTheme="minorHAnsi" w:cstheme="minorBidi"/>
          <w:noProof/>
          <w:szCs w:val="22"/>
        </w:rPr>
      </w:pPr>
      <w:ins w:id="211"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"_Toc389646561"</w:instrText>
        </w:r>
        <w:r w:rsidRPr="004F7D8C">
          <w:rPr>
            <w:rStyle w:val="Hyperlink"/>
            <w:noProof/>
          </w:rPr>
          <w:instrText xml:space="preserve"> </w:instrText>
        </w:r>
        <w:r w:rsidRPr="004F7D8C">
          <w:rPr>
            <w:rStyle w:val="Hyperlink"/>
            <w:noProof/>
          </w:rPr>
          <w:fldChar w:fldCharType="separate"/>
        </w:r>
        <w:r w:rsidRPr="004F7D8C">
          <w:rPr>
            <w:rStyle w:val="Hyperlink"/>
            <w:noProof/>
          </w:rPr>
          <w:t>1.4.4.6 Air Conditioning Peak Population Characteristics</w:t>
        </w:r>
        <w:r>
          <w:rPr>
            <w:noProof/>
            <w:webHidden/>
          </w:rPr>
          <w:tab/>
        </w:r>
        <w:r>
          <w:rPr>
            <w:noProof/>
            <w:webHidden/>
          </w:rPr>
          <w:fldChar w:fldCharType="begin"/>
        </w:r>
        <w:r>
          <w:rPr>
            <w:noProof/>
            <w:webHidden/>
          </w:rPr>
          <w:instrText xml:space="preserve"> PAGEREF _Toc389646561 \h </w:instrText>
        </w:r>
      </w:ins>
      <w:r>
        <w:rPr>
          <w:noProof/>
          <w:webHidden/>
        </w:rPr>
      </w:r>
      <w:r>
        <w:rPr>
          <w:noProof/>
          <w:webHidden/>
        </w:rPr>
        <w:fldChar w:fldCharType="separate"/>
      </w:r>
      <w:ins w:id="212" w:author="Huang, Jia Chang" w:date="2014-06-04T12:00:00Z">
        <w:r>
          <w:rPr>
            <w:noProof/>
            <w:webHidden/>
          </w:rPr>
          <w:t>21</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13" w:author="Huang, Jia Chang" w:date="2014-06-04T12:00:00Z"/>
          <w:rFonts w:asciiTheme="minorHAnsi" w:eastAsiaTheme="minorEastAsia" w:hAnsiTheme="minorHAnsi" w:cstheme="minorBidi"/>
          <w:noProof/>
          <w:szCs w:val="22"/>
        </w:rPr>
      </w:pPr>
      <w:ins w:id="214"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"_Toc389646562"</w:instrText>
        </w:r>
        <w:r w:rsidRPr="004F7D8C">
          <w:rPr>
            <w:rStyle w:val="Hyperlink"/>
            <w:noProof/>
          </w:rPr>
          <w:instrText xml:space="preserve"> </w:instrText>
        </w:r>
        <w:r w:rsidRPr="004F7D8C">
          <w:rPr>
            <w:rStyle w:val="Hyperlink"/>
            <w:noProof/>
          </w:rPr>
          <w:fldChar w:fldCharType="separate"/>
        </w:r>
        <w:r w:rsidRPr="004F7D8C">
          <w:rPr>
            <w:rStyle w:val="Hyperlink"/>
            <w:noProof/>
          </w:rPr>
          <w:t>Section 2. Calculation Methods</w:t>
        </w:r>
        <w:r>
          <w:rPr>
            <w:noProof/>
            <w:webHidden/>
          </w:rPr>
          <w:tab/>
        </w:r>
        <w:r>
          <w:rPr>
            <w:noProof/>
            <w:webHidden/>
          </w:rPr>
          <w:fldChar w:fldCharType="begin"/>
        </w:r>
        <w:r>
          <w:rPr>
            <w:noProof/>
            <w:webHidden/>
          </w:rPr>
          <w:instrText xml:space="preserve"> PAGEREF _Toc389646562 \h </w:instrText>
        </w:r>
      </w:ins>
      <w:r>
        <w:rPr>
          <w:noProof/>
          <w:webHidden/>
        </w:rPr>
      </w:r>
      <w:r>
        <w:rPr>
          <w:noProof/>
          <w:webHidden/>
        </w:rPr>
        <w:fldChar w:fldCharType="separate"/>
      </w:r>
      <w:ins w:id="215" w:author="Huang, Jia Chang" w:date="2014-06-04T12:00:00Z">
        <w:r>
          <w:rPr>
            <w:noProof/>
            <w:webHidden/>
          </w:rPr>
          <w:t>23</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16" w:author="Huang, Jia Chang" w:date="2014-06-04T12:00:00Z"/>
          <w:rFonts w:asciiTheme="minorHAnsi" w:eastAsiaTheme="minorEastAsia" w:hAnsiTheme="minorHAnsi" w:cstheme="minorBidi"/>
          <w:noProof/>
          <w:szCs w:val="22"/>
        </w:rPr>
      </w:pPr>
      <w:ins w:id="217"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"_Toc389646563"</w:instrText>
        </w:r>
        <w:r w:rsidRPr="004F7D8C">
          <w:rPr>
            <w:rStyle w:val="Hyperlink"/>
            <w:noProof/>
          </w:rPr>
          <w:instrText xml:space="preserve"> </w:instrText>
        </w:r>
        <w:r w:rsidRPr="004F7D8C">
          <w:rPr>
            <w:rStyle w:val="Hyperlink"/>
            <w:noProof/>
          </w:rPr>
          <w:fldChar w:fldCharType="separate"/>
        </w:r>
        <w:r w:rsidRPr="004F7D8C">
          <w:rPr>
            <w:rStyle w:val="Hyperlink"/>
            <w:noProof/>
          </w:rPr>
          <w:t>2.1 Electric Energy Savings Estimation Methodologies</w:t>
        </w:r>
        <w:r>
          <w:rPr>
            <w:noProof/>
            <w:webHidden/>
          </w:rPr>
          <w:tab/>
        </w:r>
        <w:r>
          <w:rPr>
            <w:noProof/>
            <w:webHidden/>
          </w:rPr>
          <w:fldChar w:fldCharType="begin"/>
        </w:r>
        <w:r>
          <w:rPr>
            <w:noProof/>
            <w:webHidden/>
          </w:rPr>
          <w:instrText xml:space="preserve"> PAGEREF _Toc389646563 \h </w:instrText>
        </w:r>
      </w:ins>
      <w:r>
        <w:rPr>
          <w:noProof/>
          <w:webHidden/>
        </w:rPr>
      </w:r>
      <w:r>
        <w:rPr>
          <w:noProof/>
          <w:webHidden/>
        </w:rPr>
        <w:fldChar w:fldCharType="separate"/>
      </w:r>
      <w:ins w:id="218" w:author="Huang, Jia Chang" w:date="2014-06-04T12:00:00Z">
        <w:r>
          <w:rPr>
            <w:noProof/>
            <w:webHidden/>
          </w:rPr>
          <w:t>23</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19" w:author="Huang, Jia Chang" w:date="2014-06-04T12:00:00Z"/>
          <w:rFonts w:asciiTheme="minorHAnsi" w:eastAsiaTheme="minorEastAsia" w:hAnsiTheme="minorHAnsi" w:cstheme="minorBidi"/>
          <w:noProof/>
          <w:szCs w:val="22"/>
        </w:rPr>
      </w:pPr>
      <w:ins w:id="220"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"_Toc389646564"</w:instrText>
        </w:r>
        <w:r w:rsidRPr="004F7D8C">
          <w:rPr>
            <w:rStyle w:val="Hyperlink"/>
            <w:noProof/>
          </w:rPr>
          <w:instrText xml:space="preserve"> </w:instrText>
        </w:r>
        <w:r w:rsidRPr="004F7D8C">
          <w:rPr>
            <w:rStyle w:val="Hyperlink"/>
            <w:noProof/>
          </w:rPr>
          <w:fldChar w:fldCharType="separate"/>
        </w:r>
        <w:r w:rsidRPr="004F7D8C">
          <w:rPr>
            <w:rStyle w:val="Hyperlink"/>
            <w:noProof/>
          </w:rPr>
          <w:t>2.2. Demand Reduction Estimation Methodologies</w:t>
        </w:r>
        <w:r>
          <w:rPr>
            <w:noProof/>
            <w:webHidden/>
          </w:rPr>
          <w:tab/>
        </w:r>
        <w:r>
          <w:rPr>
            <w:noProof/>
            <w:webHidden/>
          </w:rPr>
          <w:fldChar w:fldCharType="begin"/>
        </w:r>
        <w:r>
          <w:rPr>
            <w:noProof/>
            <w:webHidden/>
          </w:rPr>
          <w:instrText xml:space="preserve"> PAGEREF _Toc389646564 \h </w:instrText>
        </w:r>
      </w:ins>
      <w:r>
        <w:rPr>
          <w:noProof/>
          <w:webHidden/>
        </w:rPr>
      </w:r>
      <w:r>
        <w:rPr>
          <w:noProof/>
          <w:webHidden/>
        </w:rPr>
        <w:fldChar w:fldCharType="separate"/>
      </w:r>
      <w:ins w:id="221" w:author="Huang, Jia Chang" w:date="2014-06-04T12:00:00Z">
        <w:r>
          <w:rPr>
            <w:noProof/>
            <w:webHidden/>
          </w:rPr>
          <w:t>24</w:t>
        </w:r>
        <w:r>
          <w:rPr>
            <w:noProof/>
            <w:webHidden/>
          </w:rPr>
          <w:fldChar w:fldCharType="end"/>
        </w:r>
        <w:r w:rsidRPr="004F7D8C">
          <w:rPr>
            <w:rStyle w:val="Hyperlink"/>
            <w:noProof/>
          </w:rPr>
          <w:fldChar w:fldCharType="end"/>
        </w:r>
      </w:ins>
    </w:p>
    <w:p w:rsidR="00AE7043" w:rsidRDefault="00AE7043">
      <w:pPr>
        <w:pStyle w:val="TOC3"/>
        <w:tabs>
          <w:tab w:val="right" w:leader="dot" w:pos="9350"/>
        </w:tabs>
        <w:rPr>
          <w:ins w:id="222" w:author="Huang, Jia Chang" w:date="2014-06-04T12:00:00Z"/>
          <w:rFonts w:asciiTheme="minorHAnsi" w:eastAsiaTheme="minorEastAsia" w:hAnsiTheme="minorHAnsi" w:cstheme="minorBidi"/>
          <w:noProof/>
          <w:szCs w:val="22"/>
        </w:rPr>
      </w:pPr>
      <w:ins w:id="223"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"_Toc389646565"</w:instrText>
        </w:r>
        <w:r w:rsidRPr="004F7D8C">
          <w:rPr>
            <w:rStyle w:val="Hyperlink"/>
            <w:noProof/>
          </w:rPr>
          <w:instrText xml:space="preserve"> </w:instrText>
        </w:r>
        <w:r w:rsidRPr="004F7D8C">
          <w:rPr>
            <w:rStyle w:val="Hyperlink"/>
            <w:noProof/>
          </w:rPr>
          <w:fldChar w:fldCharType="separate"/>
        </w:r>
        <w:r w:rsidRPr="004F7D8C">
          <w:rPr>
            <w:rStyle w:val="Hyperlink"/>
            <w:noProof/>
          </w:rPr>
          <w:t>2.2.1 Summer Demand Reduction for Units with Auto Fan</w:t>
        </w:r>
        <w:r>
          <w:rPr>
            <w:noProof/>
            <w:webHidden/>
          </w:rPr>
          <w:tab/>
        </w:r>
        <w:r>
          <w:rPr>
            <w:noProof/>
            <w:webHidden/>
          </w:rPr>
          <w:fldChar w:fldCharType="begin"/>
        </w:r>
        <w:r>
          <w:rPr>
            <w:noProof/>
            <w:webHidden/>
          </w:rPr>
          <w:instrText xml:space="preserve"> PAGEREF _Toc389646565 \h </w:instrText>
        </w:r>
      </w:ins>
      <w:r>
        <w:rPr>
          <w:noProof/>
          <w:webHidden/>
        </w:rPr>
      </w:r>
      <w:r>
        <w:rPr>
          <w:noProof/>
          <w:webHidden/>
        </w:rPr>
        <w:fldChar w:fldCharType="separate"/>
      </w:r>
      <w:ins w:id="224" w:author="Huang, Jia Chang" w:date="2014-06-04T12:00:00Z">
        <w:r>
          <w:rPr>
            <w:noProof/>
            <w:webHidden/>
          </w:rPr>
          <w:t>24</w:t>
        </w:r>
        <w:r>
          <w:rPr>
            <w:noProof/>
            <w:webHidden/>
          </w:rPr>
          <w:fldChar w:fldCharType="end"/>
        </w:r>
        <w:r w:rsidRPr="004F7D8C">
          <w:rPr>
            <w:rStyle w:val="Hyperlink"/>
            <w:noProof/>
          </w:rPr>
          <w:fldChar w:fldCharType="end"/>
        </w:r>
      </w:ins>
    </w:p>
    <w:p w:rsidR="00AE7043" w:rsidRDefault="00AE7043">
      <w:pPr>
        <w:pStyle w:val="TOC3"/>
        <w:tabs>
          <w:tab w:val="right" w:leader="dot" w:pos="9350"/>
        </w:tabs>
        <w:rPr>
          <w:ins w:id="225" w:author="Huang, Jia Chang" w:date="2014-06-04T12:00:00Z"/>
          <w:rFonts w:asciiTheme="minorHAnsi" w:eastAsiaTheme="minorEastAsia" w:hAnsiTheme="minorHAnsi" w:cstheme="minorBidi"/>
          <w:noProof/>
          <w:szCs w:val="22"/>
        </w:rPr>
      </w:pPr>
      <w:ins w:id="226"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"_Toc389646566"</w:instrText>
        </w:r>
        <w:r w:rsidRPr="004F7D8C">
          <w:rPr>
            <w:rStyle w:val="Hyperlink"/>
            <w:noProof/>
          </w:rPr>
          <w:instrText xml:space="preserve"> </w:instrText>
        </w:r>
        <w:r w:rsidRPr="004F7D8C">
          <w:rPr>
            <w:rStyle w:val="Hyperlink"/>
            <w:noProof/>
          </w:rPr>
          <w:fldChar w:fldCharType="separate"/>
        </w:r>
        <w:r w:rsidRPr="004F7D8C">
          <w:rPr>
            <w:rStyle w:val="Hyperlink"/>
            <w:noProof/>
          </w:rPr>
          <w:t>2.2.2 Summer Demand Reduction for Units with Continuous Fan</w:t>
        </w:r>
        <w:r>
          <w:rPr>
            <w:noProof/>
            <w:webHidden/>
          </w:rPr>
          <w:tab/>
        </w:r>
        <w:r>
          <w:rPr>
            <w:noProof/>
            <w:webHidden/>
          </w:rPr>
          <w:fldChar w:fldCharType="begin"/>
        </w:r>
        <w:r>
          <w:rPr>
            <w:noProof/>
            <w:webHidden/>
          </w:rPr>
          <w:instrText xml:space="preserve"> PAGEREF _Toc389646566 \h </w:instrText>
        </w:r>
      </w:ins>
      <w:r>
        <w:rPr>
          <w:noProof/>
          <w:webHidden/>
        </w:rPr>
      </w:r>
      <w:r>
        <w:rPr>
          <w:noProof/>
          <w:webHidden/>
        </w:rPr>
        <w:fldChar w:fldCharType="separate"/>
      </w:r>
      <w:ins w:id="227" w:author="Huang, Jia Chang" w:date="2014-06-04T12:00:00Z">
        <w:r>
          <w:rPr>
            <w:noProof/>
            <w:webHidden/>
          </w:rPr>
          <w:t>25</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28" w:author="Huang, Jia Chang" w:date="2014-06-04T12:00:00Z"/>
          <w:rFonts w:asciiTheme="minorHAnsi" w:eastAsiaTheme="minorEastAsia" w:hAnsiTheme="minorHAnsi" w:cstheme="minorBidi"/>
          <w:noProof/>
          <w:szCs w:val="22"/>
        </w:rPr>
      </w:pPr>
      <w:ins w:id="229"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"_Toc389646567"</w:instrText>
        </w:r>
        <w:r w:rsidRPr="004F7D8C">
          <w:rPr>
            <w:rStyle w:val="Hyperlink"/>
            <w:noProof/>
          </w:rPr>
          <w:instrText xml:space="preserve"> </w:instrText>
        </w:r>
        <w:r w:rsidRPr="004F7D8C">
          <w:rPr>
            <w:rStyle w:val="Hyperlink"/>
            <w:noProof/>
          </w:rPr>
          <w:fldChar w:fldCharType="separate"/>
        </w:r>
        <w:r w:rsidRPr="004F7D8C">
          <w:rPr>
            <w:rStyle w:val="Hyperlink"/>
            <w:noProof/>
          </w:rPr>
          <w:t>2.3. Gas Energy Savings Estimation Methodologies</w:t>
        </w:r>
        <w:r>
          <w:rPr>
            <w:noProof/>
            <w:webHidden/>
          </w:rPr>
          <w:tab/>
        </w:r>
        <w:r>
          <w:rPr>
            <w:noProof/>
            <w:webHidden/>
          </w:rPr>
          <w:fldChar w:fldCharType="begin"/>
        </w:r>
        <w:r>
          <w:rPr>
            <w:noProof/>
            <w:webHidden/>
          </w:rPr>
          <w:instrText xml:space="preserve"> PAGEREF _Toc389646567 \h </w:instrText>
        </w:r>
      </w:ins>
      <w:r>
        <w:rPr>
          <w:noProof/>
          <w:webHidden/>
        </w:rPr>
      </w:r>
      <w:r>
        <w:rPr>
          <w:noProof/>
          <w:webHidden/>
        </w:rPr>
        <w:fldChar w:fldCharType="separate"/>
      </w:r>
      <w:ins w:id="230" w:author="Huang, Jia Chang" w:date="2014-06-04T12:00:00Z">
        <w:r>
          <w:rPr>
            <w:noProof/>
            <w:webHidden/>
          </w:rPr>
          <w:t>25</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31" w:author="Huang, Jia Chang" w:date="2014-06-04T12:00:00Z"/>
          <w:rFonts w:asciiTheme="minorHAnsi" w:eastAsiaTheme="minorEastAsia" w:hAnsiTheme="minorHAnsi" w:cstheme="minorBidi"/>
          <w:noProof/>
          <w:szCs w:val="22"/>
        </w:rPr>
      </w:pPr>
      <w:ins w:id="232"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"_Toc389646568"</w:instrText>
        </w:r>
        <w:r w:rsidRPr="004F7D8C">
          <w:rPr>
            <w:rStyle w:val="Hyperlink"/>
            <w:noProof/>
          </w:rPr>
          <w:instrText xml:space="preserve"> </w:instrText>
        </w:r>
        <w:r w:rsidRPr="004F7D8C">
          <w:rPr>
            <w:rStyle w:val="Hyperlink"/>
            <w:noProof/>
          </w:rPr>
          <w:fldChar w:fldCharType="separate"/>
        </w:r>
        <w:r w:rsidRPr="004F7D8C">
          <w:rPr>
            <w:rStyle w:val="Hyperlink"/>
            <w:i/>
            <w:noProof/>
          </w:rPr>
          <w:t>Section 3. Load Shapes</w:t>
        </w:r>
        <w:r>
          <w:rPr>
            <w:noProof/>
            <w:webHidden/>
          </w:rPr>
          <w:tab/>
        </w:r>
        <w:r>
          <w:rPr>
            <w:noProof/>
            <w:webHidden/>
          </w:rPr>
          <w:fldChar w:fldCharType="begin"/>
        </w:r>
        <w:r>
          <w:rPr>
            <w:noProof/>
            <w:webHidden/>
          </w:rPr>
          <w:instrText xml:space="preserve"> PAGEREF _Toc389646568 \h </w:instrText>
        </w:r>
      </w:ins>
      <w:r>
        <w:rPr>
          <w:noProof/>
          <w:webHidden/>
        </w:rPr>
      </w:r>
      <w:r>
        <w:rPr>
          <w:noProof/>
          <w:webHidden/>
        </w:rPr>
        <w:fldChar w:fldCharType="separate"/>
      </w:r>
      <w:ins w:id="233" w:author="Huang, Jia Chang" w:date="2014-06-04T12:00:00Z">
        <w:r>
          <w:rPr>
            <w:noProof/>
            <w:webHidden/>
          </w:rPr>
          <w:t>25</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34" w:author="Huang, Jia Chang" w:date="2014-06-04T12:00:00Z"/>
          <w:rFonts w:asciiTheme="minorHAnsi" w:eastAsiaTheme="minorEastAsia" w:hAnsiTheme="minorHAnsi" w:cstheme="minorBidi"/>
          <w:noProof/>
          <w:szCs w:val="22"/>
        </w:rPr>
      </w:pPr>
      <w:ins w:id="235"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"_Toc389646569"</w:instrText>
        </w:r>
        <w:r w:rsidRPr="004F7D8C">
          <w:rPr>
            <w:rStyle w:val="Hyperlink"/>
            <w:noProof/>
          </w:rPr>
          <w:instrText xml:space="preserve"> </w:instrText>
        </w:r>
        <w:r w:rsidRPr="004F7D8C">
          <w:rPr>
            <w:rStyle w:val="Hyperlink"/>
            <w:noProof/>
          </w:rPr>
          <w:fldChar w:fldCharType="separate"/>
        </w:r>
        <w:r w:rsidRPr="004F7D8C">
          <w:rPr>
            <w:rStyle w:val="Hyperlink"/>
            <w:noProof/>
          </w:rPr>
          <w:t>3.1 Base Case Load Shapes</w:t>
        </w:r>
        <w:r>
          <w:rPr>
            <w:noProof/>
            <w:webHidden/>
          </w:rPr>
          <w:tab/>
        </w:r>
        <w:r>
          <w:rPr>
            <w:noProof/>
            <w:webHidden/>
          </w:rPr>
          <w:fldChar w:fldCharType="begin"/>
        </w:r>
        <w:r>
          <w:rPr>
            <w:noProof/>
            <w:webHidden/>
          </w:rPr>
          <w:instrText xml:space="preserve"> PAGEREF _Toc389646569 \h </w:instrText>
        </w:r>
      </w:ins>
      <w:r>
        <w:rPr>
          <w:noProof/>
          <w:webHidden/>
        </w:rPr>
      </w:r>
      <w:r>
        <w:rPr>
          <w:noProof/>
          <w:webHidden/>
        </w:rPr>
        <w:fldChar w:fldCharType="separate"/>
      </w:r>
      <w:ins w:id="236" w:author="Huang, Jia Chang" w:date="2014-06-04T12:00:00Z">
        <w:r>
          <w:rPr>
            <w:noProof/>
            <w:webHidden/>
          </w:rPr>
          <w:t>25</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37" w:author="Huang, Jia Chang" w:date="2014-06-04T12:00:00Z"/>
          <w:rFonts w:asciiTheme="minorHAnsi" w:eastAsiaTheme="minorEastAsia" w:hAnsiTheme="minorHAnsi" w:cstheme="minorBidi"/>
          <w:noProof/>
          <w:szCs w:val="22"/>
        </w:rPr>
      </w:pPr>
      <w:ins w:id="238"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"_Toc389646570"</w:instrText>
        </w:r>
        <w:r w:rsidRPr="004F7D8C">
          <w:rPr>
            <w:rStyle w:val="Hyperlink"/>
            <w:noProof/>
          </w:rPr>
          <w:instrText xml:space="preserve"> </w:instrText>
        </w:r>
        <w:r w:rsidRPr="004F7D8C">
          <w:rPr>
            <w:rStyle w:val="Hyperlink"/>
            <w:noProof/>
          </w:rPr>
          <w:fldChar w:fldCharType="separate"/>
        </w:r>
        <w:r w:rsidRPr="004F7D8C">
          <w:rPr>
            <w:rStyle w:val="Hyperlink"/>
            <w:noProof/>
          </w:rPr>
          <w:t>3.2 Measure Load Shapes</w:t>
        </w:r>
        <w:r>
          <w:rPr>
            <w:noProof/>
            <w:webHidden/>
          </w:rPr>
          <w:tab/>
        </w:r>
        <w:r>
          <w:rPr>
            <w:noProof/>
            <w:webHidden/>
          </w:rPr>
          <w:fldChar w:fldCharType="begin"/>
        </w:r>
        <w:r>
          <w:rPr>
            <w:noProof/>
            <w:webHidden/>
          </w:rPr>
          <w:instrText xml:space="preserve"> PAGEREF _Toc389646570 \h </w:instrText>
        </w:r>
      </w:ins>
      <w:r>
        <w:rPr>
          <w:noProof/>
          <w:webHidden/>
        </w:rPr>
      </w:r>
      <w:r>
        <w:rPr>
          <w:noProof/>
          <w:webHidden/>
        </w:rPr>
        <w:fldChar w:fldCharType="separate"/>
      </w:r>
      <w:ins w:id="239" w:author="Huang, Jia Chang" w:date="2014-06-04T12:00:00Z">
        <w:r>
          <w:rPr>
            <w:noProof/>
            <w:webHidden/>
          </w:rPr>
          <w:t>26</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40" w:author="Huang, Jia Chang" w:date="2014-06-04T12:00:00Z"/>
          <w:rFonts w:asciiTheme="minorHAnsi" w:eastAsiaTheme="minorEastAsia" w:hAnsiTheme="minorHAnsi" w:cstheme="minorBidi"/>
          <w:noProof/>
          <w:szCs w:val="22"/>
        </w:rPr>
      </w:pPr>
      <w:ins w:id="241"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"_Toc389646571"</w:instrText>
        </w:r>
        <w:r w:rsidRPr="004F7D8C">
          <w:rPr>
            <w:rStyle w:val="Hyperlink"/>
            <w:noProof/>
          </w:rPr>
          <w:instrText xml:space="preserve"> </w:instrText>
        </w:r>
        <w:r w:rsidRPr="004F7D8C">
          <w:rPr>
            <w:rStyle w:val="Hyperlink"/>
            <w:noProof/>
          </w:rPr>
          <w:fldChar w:fldCharType="separate"/>
        </w:r>
        <w:r w:rsidRPr="004F7D8C">
          <w:rPr>
            <w:rStyle w:val="Hyperlink"/>
            <w:noProof/>
          </w:rPr>
          <w:t>Section 4. Base Case &amp; Measure Costs</w:t>
        </w:r>
        <w:r>
          <w:rPr>
            <w:noProof/>
            <w:webHidden/>
          </w:rPr>
          <w:tab/>
        </w:r>
        <w:r>
          <w:rPr>
            <w:noProof/>
            <w:webHidden/>
          </w:rPr>
          <w:fldChar w:fldCharType="begin"/>
        </w:r>
        <w:r>
          <w:rPr>
            <w:noProof/>
            <w:webHidden/>
          </w:rPr>
          <w:instrText xml:space="preserve"> PAGEREF _Toc389646571 \h </w:instrText>
        </w:r>
      </w:ins>
      <w:r>
        <w:rPr>
          <w:noProof/>
          <w:webHidden/>
        </w:rPr>
      </w:r>
      <w:r>
        <w:rPr>
          <w:noProof/>
          <w:webHidden/>
        </w:rPr>
        <w:fldChar w:fldCharType="separate"/>
      </w:r>
      <w:ins w:id="242" w:author="Huang, Jia Chang" w:date="2014-06-04T12:00:00Z">
        <w:r>
          <w:rPr>
            <w:noProof/>
            <w:webHidden/>
          </w:rPr>
          <w:t>26</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43" w:author="Huang, Jia Chang" w:date="2014-06-04T12:00:00Z"/>
          <w:rFonts w:asciiTheme="minorHAnsi" w:eastAsiaTheme="minorEastAsia" w:hAnsiTheme="minorHAnsi" w:cstheme="minorBidi"/>
          <w:noProof/>
          <w:szCs w:val="22"/>
        </w:rPr>
      </w:pPr>
      <w:ins w:id="244"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"_Toc389646572"</w:instrText>
        </w:r>
        <w:r w:rsidRPr="004F7D8C">
          <w:rPr>
            <w:rStyle w:val="Hyperlink"/>
            <w:noProof/>
          </w:rPr>
          <w:instrText xml:space="preserve"> </w:instrText>
        </w:r>
        <w:r w:rsidRPr="004F7D8C">
          <w:rPr>
            <w:rStyle w:val="Hyperlink"/>
            <w:noProof/>
          </w:rPr>
          <w:fldChar w:fldCharType="separate"/>
        </w:r>
        <w:r w:rsidRPr="004F7D8C">
          <w:rPr>
            <w:rStyle w:val="Hyperlink"/>
            <w:noProof/>
          </w:rPr>
          <w:t>4.1 Base Case(s) Costs</w:t>
        </w:r>
        <w:r>
          <w:rPr>
            <w:noProof/>
            <w:webHidden/>
          </w:rPr>
          <w:tab/>
        </w:r>
        <w:r>
          <w:rPr>
            <w:noProof/>
            <w:webHidden/>
          </w:rPr>
          <w:fldChar w:fldCharType="begin"/>
        </w:r>
        <w:r>
          <w:rPr>
            <w:noProof/>
            <w:webHidden/>
          </w:rPr>
          <w:instrText xml:space="preserve"> PAGEREF _Toc389646572 \h </w:instrText>
        </w:r>
      </w:ins>
      <w:r>
        <w:rPr>
          <w:noProof/>
          <w:webHidden/>
        </w:rPr>
      </w:r>
      <w:r>
        <w:rPr>
          <w:noProof/>
          <w:webHidden/>
        </w:rPr>
        <w:fldChar w:fldCharType="separate"/>
      </w:r>
      <w:ins w:id="245" w:author="Huang, Jia Chang" w:date="2014-06-04T12:00:00Z">
        <w:r>
          <w:rPr>
            <w:noProof/>
            <w:webHidden/>
          </w:rPr>
          <w:t>26</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46" w:author="Huang, Jia Chang" w:date="2014-06-04T12:00:00Z"/>
          <w:rFonts w:asciiTheme="minorHAnsi" w:eastAsiaTheme="minorEastAsia" w:hAnsiTheme="minorHAnsi" w:cstheme="minorBidi"/>
          <w:noProof/>
          <w:szCs w:val="22"/>
        </w:rPr>
      </w:pPr>
      <w:ins w:id="247"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"_Toc389646573"</w:instrText>
        </w:r>
        <w:r w:rsidRPr="004F7D8C">
          <w:rPr>
            <w:rStyle w:val="Hyperlink"/>
            <w:noProof/>
          </w:rPr>
          <w:instrText xml:space="preserve"> </w:instrText>
        </w:r>
        <w:r w:rsidRPr="004F7D8C">
          <w:rPr>
            <w:rStyle w:val="Hyperlink"/>
            <w:noProof/>
          </w:rPr>
          <w:fldChar w:fldCharType="separate"/>
        </w:r>
        <w:r w:rsidRPr="004F7D8C">
          <w:rPr>
            <w:rStyle w:val="Hyperlink"/>
            <w:noProof/>
          </w:rPr>
          <w:t>4.2 Measure Case Costs</w:t>
        </w:r>
        <w:r>
          <w:rPr>
            <w:noProof/>
            <w:webHidden/>
          </w:rPr>
          <w:tab/>
        </w:r>
        <w:r>
          <w:rPr>
            <w:noProof/>
            <w:webHidden/>
          </w:rPr>
          <w:fldChar w:fldCharType="begin"/>
        </w:r>
        <w:r>
          <w:rPr>
            <w:noProof/>
            <w:webHidden/>
          </w:rPr>
          <w:instrText xml:space="preserve"> PAGEREF _Toc389646573 \h </w:instrText>
        </w:r>
      </w:ins>
      <w:r>
        <w:rPr>
          <w:noProof/>
          <w:webHidden/>
        </w:rPr>
      </w:r>
      <w:r>
        <w:rPr>
          <w:noProof/>
          <w:webHidden/>
        </w:rPr>
        <w:fldChar w:fldCharType="separate"/>
      </w:r>
      <w:ins w:id="248" w:author="Huang, Jia Chang" w:date="2014-06-04T12:00:00Z">
        <w:r>
          <w:rPr>
            <w:noProof/>
            <w:webHidden/>
          </w:rPr>
          <w:t>26</w:t>
        </w:r>
        <w:r>
          <w:rPr>
            <w:noProof/>
            <w:webHidden/>
          </w:rPr>
          <w:fldChar w:fldCharType="end"/>
        </w:r>
        <w:r w:rsidRPr="004F7D8C">
          <w:rPr>
            <w:rStyle w:val="Hyperlink"/>
            <w:noProof/>
          </w:rPr>
          <w:fldChar w:fldCharType="end"/>
        </w:r>
      </w:ins>
    </w:p>
    <w:p w:rsidR="00AE7043" w:rsidRDefault="00AE7043">
      <w:pPr>
        <w:pStyle w:val="TOC2"/>
        <w:tabs>
          <w:tab w:val="right" w:leader="dot" w:pos="9350"/>
        </w:tabs>
        <w:rPr>
          <w:ins w:id="249" w:author="Huang, Jia Chang" w:date="2014-06-04T12:00:00Z"/>
          <w:rFonts w:asciiTheme="minorHAnsi" w:eastAsiaTheme="minorEastAsia" w:hAnsiTheme="minorHAnsi" w:cstheme="minorBidi"/>
          <w:noProof/>
          <w:szCs w:val="22"/>
        </w:rPr>
      </w:pPr>
      <w:ins w:id="250"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"_Toc389646574"</w:instrText>
        </w:r>
        <w:r w:rsidRPr="004F7D8C">
          <w:rPr>
            <w:rStyle w:val="Hyperlink"/>
            <w:noProof/>
          </w:rPr>
          <w:instrText xml:space="preserve"> </w:instrText>
        </w:r>
        <w:r w:rsidRPr="004F7D8C">
          <w:rPr>
            <w:rStyle w:val="Hyperlink"/>
            <w:noProof/>
          </w:rPr>
          <w:fldChar w:fldCharType="separate"/>
        </w:r>
        <w:r w:rsidRPr="004F7D8C">
          <w:rPr>
            <w:rStyle w:val="Hyperlink"/>
            <w:noProof/>
          </w:rPr>
          <w:t>4.3 Incremental &amp; Full Measure Costs</w:t>
        </w:r>
        <w:r>
          <w:rPr>
            <w:noProof/>
            <w:webHidden/>
          </w:rPr>
          <w:tab/>
        </w:r>
        <w:r>
          <w:rPr>
            <w:noProof/>
            <w:webHidden/>
          </w:rPr>
          <w:fldChar w:fldCharType="begin"/>
        </w:r>
        <w:r>
          <w:rPr>
            <w:noProof/>
            <w:webHidden/>
          </w:rPr>
          <w:instrText xml:space="preserve"> PAGEREF _Toc389646574 \h </w:instrText>
        </w:r>
      </w:ins>
      <w:r>
        <w:rPr>
          <w:noProof/>
          <w:webHidden/>
        </w:rPr>
      </w:r>
      <w:r>
        <w:rPr>
          <w:noProof/>
          <w:webHidden/>
        </w:rPr>
        <w:fldChar w:fldCharType="separate"/>
      </w:r>
      <w:ins w:id="251" w:author="Huang, Jia Chang" w:date="2014-06-04T12:00:00Z">
        <w:r>
          <w:rPr>
            <w:noProof/>
            <w:webHidden/>
          </w:rPr>
          <w:t>27</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52" w:author="Huang, Jia Chang" w:date="2014-06-04T12:00:00Z"/>
          <w:rFonts w:asciiTheme="minorHAnsi" w:eastAsiaTheme="minorEastAsia" w:hAnsiTheme="minorHAnsi" w:cstheme="minorBidi"/>
          <w:noProof/>
          <w:szCs w:val="22"/>
        </w:rPr>
      </w:pPr>
      <w:ins w:id="253"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"_Toc389646575"</w:instrText>
        </w:r>
        <w:r w:rsidRPr="004F7D8C">
          <w:rPr>
            <w:rStyle w:val="Hyperlink"/>
            <w:noProof/>
          </w:rPr>
          <w:instrText xml:space="preserve"> </w:instrText>
        </w:r>
        <w:r w:rsidRPr="004F7D8C">
          <w:rPr>
            <w:rStyle w:val="Hyperlink"/>
            <w:noProof/>
          </w:rPr>
          <w:fldChar w:fldCharType="separate"/>
        </w:r>
        <w:r w:rsidRPr="004F7D8C">
          <w:rPr>
            <w:rStyle w:val="Hyperlink"/>
            <w:i/>
            <w:noProof/>
          </w:rPr>
          <w:t>4.3.1 Full Measure Cost</w:t>
        </w:r>
        <w:r>
          <w:rPr>
            <w:noProof/>
            <w:webHidden/>
          </w:rPr>
          <w:tab/>
        </w:r>
        <w:r>
          <w:rPr>
            <w:noProof/>
            <w:webHidden/>
          </w:rPr>
          <w:fldChar w:fldCharType="begin"/>
        </w:r>
        <w:r>
          <w:rPr>
            <w:noProof/>
            <w:webHidden/>
          </w:rPr>
          <w:instrText xml:space="preserve"> PAGEREF _Toc389646575 \h </w:instrText>
        </w:r>
      </w:ins>
      <w:r>
        <w:rPr>
          <w:noProof/>
          <w:webHidden/>
        </w:rPr>
      </w:r>
      <w:r>
        <w:rPr>
          <w:noProof/>
          <w:webHidden/>
        </w:rPr>
        <w:fldChar w:fldCharType="separate"/>
      </w:r>
      <w:ins w:id="254" w:author="Huang, Jia Chang" w:date="2014-06-04T12:00:00Z">
        <w:r>
          <w:rPr>
            <w:noProof/>
            <w:webHidden/>
          </w:rPr>
          <w:t>27</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55" w:author="Huang, Jia Chang" w:date="2014-06-04T12:00:00Z"/>
          <w:rFonts w:asciiTheme="minorHAnsi" w:eastAsiaTheme="minorEastAsia" w:hAnsiTheme="minorHAnsi" w:cstheme="minorBidi"/>
          <w:noProof/>
          <w:szCs w:val="22"/>
        </w:rPr>
      </w:pPr>
      <w:ins w:id="256"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"_Toc389646576"</w:instrText>
        </w:r>
        <w:r w:rsidRPr="004F7D8C">
          <w:rPr>
            <w:rStyle w:val="Hyperlink"/>
            <w:noProof/>
          </w:rPr>
          <w:instrText xml:space="preserve"> </w:instrText>
        </w:r>
        <w:r w:rsidRPr="004F7D8C">
          <w:rPr>
            <w:rStyle w:val="Hyperlink"/>
            <w:noProof/>
          </w:rPr>
          <w:fldChar w:fldCharType="separate"/>
        </w:r>
        <w:r w:rsidRPr="004F7D8C">
          <w:rPr>
            <w:rStyle w:val="Hyperlink"/>
            <w:i/>
            <w:noProof/>
          </w:rPr>
          <w:t>4.3.2 Incremental Measure Costs</w:t>
        </w:r>
        <w:r>
          <w:rPr>
            <w:noProof/>
            <w:webHidden/>
          </w:rPr>
          <w:tab/>
        </w:r>
        <w:r>
          <w:rPr>
            <w:noProof/>
            <w:webHidden/>
          </w:rPr>
          <w:fldChar w:fldCharType="begin"/>
        </w:r>
        <w:r>
          <w:rPr>
            <w:noProof/>
            <w:webHidden/>
          </w:rPr>
          <w:instrText xml:space="preserve"> PAGEREF _Toc389646576 \h </w:instrText>
        </w:r>
      </w:ins>
      <w:r>
        <w:rPr>
          <w:noProof/>
          <w:webHidden/>
        </w:rPr>
      </w:r>
      <w:r>
        <w:rPr>
          <w:noProof/>
          <w:webHidden/>
        </w:rPr>
        <w:fldChar w:fldCharType="separate"/>
      </w:r>
      <w:ins w:id="257" w:author="Huang, Jia Chang" w:date="2014-06-04T12:00:00Z">
        <w:r>
          <w:rPr>
            <w:noProof/>
            <w:webHidden/>
          </w:rPr>
          <w:t>27</w:t>
        </w:r>
        <w:r>
          <w:rPr>
            <w:noProof/>
            <w:webHidden/>
          </w:rPr>
          <w:fldChar w:fldCharType="end"/>
        </w:r>
        <w:r w:rsidRPr="004F7D8C">
          <w:rPr>
            <w:rStyle w:val="Hyperlink"/>
            <w:noProof/>
          </w:rPr>
          <w:fldChar w:fldCharType="end"/>
        </w:r>
      </w:ins>
    </w:p>
    <w:p w:rsidR="00AE7043" w:rsidRDefault="00AE7043">
      <w:pPr>
        <w:pStyle w:val="TOC1"/>
        <w:tabs>
          <w:tab w:val="right" w:leader="dot" w:pos="9350"/>
        </w:tabs>
        <w:rPr>
          <w:ins w:id="258" w:author="Huang, Jia Chang" w:date="2014-06-04T12:00:00Z"/>
          <w:rFonts w:asciiTheme="minorHAnsi" w:eastAsiaTheme="minorEastAsia" w:hAnsiTheme="minorHAnsi" w:cstheme="minorBidi"/>
          <w:noProof/>
          <w:szCs w:val="22"/>
        </w:rPr>
      </w:pPr>
      <w:ins w:id="259" w:author="Huang, Jia Chang" w:date="2014-06-04T12:00:00Z">
        <w:r w:rsidRPr="004F7D8C">
          <w:rPr>
            <w:rStyle w:val="Hyperlink"/>
            <w:noProof/>
          </w:rPr>
          <w:fldChar w:fldCharType="begin"/>
        </w:r>
        <w:r w:rsidRPr="004F7D8C">
          <w:rPr>
            <w:rStyle w:val="Hyperlink"/>
            <w:noProof/>
          </w:rPr>
          <w:instrText xml:space="preserve"> </w:instrText>
        </w:r>
        <w:r>
          <w:rPr>
            <w:noProof/>
          </w:rPr>
          <w:instrText>HYPERLINK \l "_Toc389646577"</w:instrText>
        </w:r>
        <w:r w:rsidRPr="004F7D8C">
          <w:rPr>
            <w:rStyle w:val="Hyperlink"/>
            <w:noProof/>
          </w:rPr>
          <w:instrText xml:space="preserve"> </w:instrText>
        </w:r>
        <w:r w:rsidRPr="004F7D8C">
          <w:rPr>
            <w:rStyle w:val="Hyperlink"/>
            <w:noProof/>
          </w:rPr>
          <w:fldChar w:fldCharType="separate"/>
        </w:r>
        <w:r w:rsidRPr="004F7D8C">
          <w:rPr>
            <w:rStyle w:val="Hyperlink"/>
            <w:noProof/>
          </w:rPr>
          <w:t>References</w:t>
        </w:r>
        <w:r>
          <w:rPr>
            <w:noProof/>
            <w:webHidden/>
          </w:rPr>
          <w:tab/>
        </w:r>
        <w:r>
          <w:rPr>
            <w:noProof/>
            <w:webHidden/>
          </w:rPr>
          <w:fldChar w:fldCharType="begin"/>
        </w:r>
        <w:r>
          <w:rPr>
            <w:noProof/>
            <w:webHidden/>
          </w:rPr>
          <w:instrText xml:space="preserve"> PAGEREF _Toc389646577 \h </w:instrText>
        </w:r>
      </w:ins>
      <w:r>
        <w:rPr>
          <w:noProof/>
          <w:webHidden/>
        </w:rPr>
      </w:r>
      <w:r>
        <w:rPr>
          <w:noProof/>
          <w:webHidden/>
        </w:rPr>
        <w:fldChar w:fldCharType="separate"/>
      </w:r>
      <w:ins w:id="260" w:author="Huang, Jia Chang" w:date="2014-06-04T12:00:00Z">
        <w:r>
          <w:rPr>
            <w:noProof/>
            <w:webHidden/>
          </w:rPr>
          <w:t>29</w:t>
        </w:r>
        <w:r>
          <w:rPr>
            <w:noProof/>
            <w:webHidden/>
          </w:rPr>
          <w:fldChar w:fldCharType="end"/>
        </w:r>
        <w:r w:rsidRPr="004F7D8C">
          <w:rPr>
            <w:rStyle w:val="Hyperlink"/>
            <w:noProof/>
          </w:rPr>
          <w:fldChar w:fldCharType="end"/>
        </w:r>
      </w:ins>
    </w:p>
    <w:p w:rsidR="00322367" w:rsidDel="002F36EC" w:rsidRDefault="00322367">
      <w:pPr>
        <w:pStyle w:val="TOC1"/>
        <w:tabs>
          <w:tab w:val="right" w:leader="dot" w:pos="9350"/>
        </w:tabs>
        <w:rPr>
          <w:ins w:id="261" w:author="Voong, Tai" w:date="2014-05-29T08:55:00Z"/>
          <w:del w:id="262" w:author="Huang, Jia Chang" w:date="2014-06-03T14:51:00Z"/>
          <w:rFonts w:asciiTheme="minorHAnsi" w:eastAsiaTheme="minorEastAsia" w:hAnsiTheme="minorHAnsi" w:cstheme="minorBidi"/>
          <w:noProof/>
          <w:szCs w:val="22"/>
        </w:rPr>
      </w:pPr>
      <w:ins w:id="263" w:author="Voong, Tai" w:date="2014-05-29T08:55:00Z">
        <w:del w:id="264" w:author="Huang, Jia Chang" w:date="2014-06-03T14:51:00Z">
          <w:r w:rsidRPr="00690E02" w:rsidDel="002F36EC">
            <w:rPr>
              <w:rStyle w:val="Hyperlink"/>
              <w:noProof/>
            </w:rPr>
            <w:delText>At-a-Glance Summary</w:delText>
          </w:r>
          <w:r w:rsidDel="002F36EC">
            <w:rPr>
              <w:noProof/>
              <w:webHidden/>
            </w:rPr>
            <w:tab/>
            <w:delText>i</w:delText>
          </w:r>
        </w:del>
      </w:ins>
    </w:p>
    <w:p w:rsidR="00322367" w:rsidDel="002F36EC" w:rsidRDefault="00322367">
      <w:pPr>
        <w:pStyle w:val="TOC1"/>
        <w:tabs>
          <w:tab w:val="right" w:leader="dot" w:pos="9350"/>
        </w:tabs>
        <w:rPr>
          <w:ins w:id="265" w:author="Voong, Tai" w:date="2014-05-29T08:55:00Z"/>
          <w:del w:id="266" w:author="Huang, Jia Chang" w:date="2014-06-03T14:51:00Z"/>
          <w:rFonts w:asciiTheme="minorHAnsi" w:eastAsiaTheme="minorEastAsia" w:hAnsiTheme="minorHAnsi" w:cstheme="minorBidi"/>
          <w:noProof/>
          <w:szCs w:val="22"/>
        </w:rPr>
      </w:pPr>
      <w:ins w:id="267" w:author="Voong, Tai" w:date="2014-05-29T08:55:00Z">
        <w:del w:id="268" w:author="Huang, Jia Chang" w:date="2014-06-03T14:51:00Z">
          <w:r w:rsidRPr="00690E02" w:rsidDel="002F36EC">
            <w:rPr>
              <w:rStyle w:val="Hyperlink"/>
              <w:noProof/>
            </w:rPr>
            <w:delText>Work Paper Approvals</w:delText>
          </w:r>
          <w:r w:rsidDel="002F36EC">
            <w:rPr>
              <w:noProof/>
              <w:webHidden/>
            </w:rPr>
            <w:tab/>
            <w:delText>ii</w:delText>
          </w:r>
        </w:del>
      </w:ins>
    </w:p>
    <w:p w:rsidR="00322367" w:rsidDel="002F36EC" w:rsidRDefault="00322367">
      <w:pPr>
        <w:pStyle w:val="TOC1"/>
        <w:tabs>
          <w:tab w:val="right" w:leader="dot" w:pos="9350"/>
        </w:tabs>
        <w:rPr>
          <w:ins w:id="269" w:author="Voong, Tai" w:date="2014-05-29T08:55:00Z"/>
          <w:del w:id="270" w:author="Huang, Jia Chang" w:date="2014-06-03T14:51:00Z"/>
          <w:rFonts w:asciiTheme="minorHAnsi" w:eastAsiaTheme="minorEastAsia" w:hAnsiTheme="minorHAnsi" w:cstheme="minorBidi"/>
          <w:noProof/>
          <w:szCs w:val="22"/>
        </w:rPr>
      </w:pPr>
      <w:ins w:id="271" w:author="Voong, Tai" w:date="2014-05-29T08:55:00Z">
        <w:del w:id="272" w:author="Huang, Jia Chang" w:date="2014-06-03T14:51:00Z">
          <w:r w:rsidRPr="00690E02" w:rsidDel="002F36EC">
            <w:rPr>
              <w:rStyle w:val="Hyperlink"/>
              <w:noProof/>
            </w:rPr>
            <w:delText>Document Revision History</w:delText>
          </w:r>
          <w:r w:rsidDel="002F36EC">
            <w:rPr>
              <w:noProof/>
              <w:webHidden/>
            </w:rPr>
            <w:tab/>
            <w:delText>iii</w:delText>
          </w:r>
        </w:del>
      </w:ins>
    </w:p>
    <w:p w:rsidR="00322367" w:rsidDel="002F36EC" w:rsidRDefault="00322367">
      <w:pPr>
        <w:pStyle w:val="TOC1"/>
        <w:tabs>
          <w:tab w:val="right" w:leader="dot" w:pos="9350"/>
        </w:tabs>
        <w:rPr>
          <w:ins w:id="273" w:author="Voong, Tai" w:date="2014-05-29T08:55:00Z"/>
          <w:del w:id="274" w:author="Huang, Jia Chang" w:date="2014-06-03T14:51:00Z"/>
          <w:rFonts w:asciiTheme="minorHAnsi" w:eastAsiaTheme="minorEastAsia" w:hAnsiTheme="minorHAnsi" w:cstheme="minorBidi"/>
          <w:noProof/>
          <w:szCs w:val="22"/>
        </w:rPr>
      </w:pPr>
      <w:ins w:id="275" w:author="Voong, Tai" w:date="2014-05-29T08:55:00Z">
        <w:del w:id="276" w:author="Huang, Jia Chang" w:date="2014-06-03T14:51:00Z">
          <w:r w:rsidRPr="00690E02" w:rsidDel="002F36EC">
            <w:rPr>
              <w:rStyle w:val="Hyperlink"/>
              <w:noProof/>
            </w:rPr>
            <w:delText>Table of Contents</w:delText>
          </w:r>
          <w:r w:rsidDel="002F36EC">
            <w:rPr>
              <w:noProof/>
              <w:webHidden/>
            </w:rPr>
            <w:tab/>
            <w:delText>iv</w:delText>
          </w:r>
        </w:del>
      </w:ins>
    </w:p>
    <w:p w:rsidR="00322367" w:rsidDel="002F36EC" w:rsidRDefault="00322367">
      <w:pPr>
        <w:pStyle w:val="TOC1"/>
        <w:tabs>
          <w:tab w:val="right" w:leader="dot" w:pos="9350"/>
        </w:tabs>
        <w:rPr>
          <w:ins w:id="277" w:author="Voong, Tai" w:date="2014-05-29T08:55:00Z"/>
          <w:del w:id="278" w:author="Huang, Jia Chang" w:date="2014-06-03T14:51:00Z"/>
          <w:rFonts w:asciiTheme="minorHAnsi" w:eastAsiaTheme="minorEastAsia" w:hAnsiTheme="minorHAnsi" w:cstheme="minorBidi"/>
          <w:noProof/>
          <w:szCs w:val="22"/>
        </w:rPr>
      </w:pPr>
      <w:ins w:id="279" w:author="Voong, Tai" w:date="2014-05-29T08:55:00Z">
        <w:del w:id="280" w:author="Huang, Jia Chang" w:date="2014-06-03T14:51:00Z">
          <w:r w:rsidRPr="00690E02" w:rsidDel="002F36EC">
            <w:rPr>
              <w:rStyle w:val="Hyperlink"/>
              <w:noProof/>
            </w:rPr>
            <w:delText>List of Tables</w:delText>
          </w:r>
          <w:r w:rsidDel="002F36EC">
            <w:rPr>
              <w:noProof/>
              <w:webHidden/>
            </w:rPr>
            <w:tab/>
            <w:delText>v</w:delText>
          </w:r>
        </w:del>
      </w:ins>
    </w:p>
    <w:p w:rsidR="00322367" w:rsidDel="002F36EC" w:rsidRDefault="00322367">
      <w:pPr>
        <w:pStyle w:val="TOC1"/>
        <w:tabs>
          <w:tab w:val="right" w:leader="dot" w:pos="9350"/>
        </w:tabs>
        <w:rPr>
          <w:ins w:id="281" w:author="Voong, Tai" w:date="2014-05-29T08:55:00Z"/>
          <w:del w:id="282" w:author="Huang, Jia Chang" w:date="2014-06-03T14:51:00Z"/>
          <w:rFonts w:asciiTheme="minorHAnsi" w:eastAsiaTheme="minorEastAsia" w:hAnsiTheme="minorHAnsi" w:cstheme="minorBidi"/>
          <w:noProof/>
          <w:szCs w:val="22"/>
        </w:rPr>
      </w:pPr>
      <w:ins w:id="283" w:author="Voong, Tai" w:date="2014-05-29T08:55:00Z">
        <w:del w:id="284" w:author="Huang, Jia Chang" w:date="2014-06-03T14:51:00Z">
          <w:r w:rsidRPr="00690E02" w:rsidDel="002F36EC">
            <w:rPr>
              <w:rStyle w:val="Hyperlink"/>
              <w:noProof/>
            </w:rPr>
            <w:delText>List</w:delText>
          </w:r>
          <w:r w:rsidRPr="002F36EC" w:rsidDel="002F36EC">
            <w:rPr>
              <w:rStyle w:val="Hyperlink"/>
              <w:noProof/>
            </w:rPr>
            <w:delText xml:space="preserve"> of Figures</w:delText>
          </w:r>
          <w:r w:rsidDel="002F36EC">
            <w:rPr>
              <w:noProof/>
              <w:webHidden/>
            </w:rPr>
            <w:tab/>
            <w:delText>v</w:delText>
          </w:r>
        </w:del>
      </w:ins>
    </w:p>
    <w:p w:rsidR="00322367" w:rsidDel="002F36EC" w:rsidRDefault="00322367">
      <w:pPr>
        <w:pStyle w:val="TOC1"/>
        <w:tabs>
          <w:tab w:val="right" w:leader="dot" w:pos="9350"/>
        </w:tabs>
        <w:rPr>
          <w:ins w:id="285" w:author="Voong, Tai" w:date="2014-05-29T08:55:00Z"/>
          <w:del w:id="286" w:author="Huang, Jia Chang" w:date="2014-06-03T14:51:00Z"/>
          <w:rFonts w:asciiTheme="minorHAnsi" w:eastAsiaTheme="minorEastAsia" w:hAnsiTheme="minorHAnsi" w:cstheme="minorBidi"/>
          <w:noProof/>
          <w:szCs w:val="22"/>
        </w:rPr>
      </w:pPr>
      <w:ins w:id="287" w:author="Voong, Tai" w:date="2014-05-29T08:55:00Z">
        <w:del w:id="288" w:author="Huang, Jia Chang" w:date="2014-06-03T14:51:00Z">
          <w:r w:rsidRPr="00690E02" w:rsidDel="002F36EC">
            <w:rPr>
              <w:rStyle w:val="Hyperlink"/>
              <w:noProof/>
            </w:rPr>
            <w:delText>Section 1. General Measure &amp; Baseline Data</w:delText>
          </w:r>
          <w:r w:rsidDel="002F36EC">
            <w:rPr>
              <w:noProof/>
              <w:webHidden/>
            </w:rPr>
            <w:tab/>
            <w:delText>1</w:delText>
          </w:r>
        </w:del>
      </w:ins>
    </w:p>
    <w:p w:rsidR="00322367" w:rsidDel="002F36EC" w:rsidRDefault="00322367">
      <w:pPr>
        <w:pStyle w:val="TOC2"/>
        <w:tabs>
          <w:tab w:val="right" w:leader="dot" w:pos="9350"/>
        </w:tabs>
        <w:rPr>
          <w:ins w:id="289" w:author="Voong, Tai" w:date="2014-05-29T08:55:00Z"/>
          <w:del w:id="290" w:author="Huang, Jia Chang" w:date="2014-06-03T14:51:00Z"/>
          <w:rFonts w:asciiTheme="minorHAnsi" w:eastAsiaTheme="minorEastAsia" w:hAnsiTheme="minorHAnsi" w:cstheme="minorBidi"/>
          <w:noProof/>
          <w:szCs w:val="22"/>
        </w:rPr>
      </w:pPr>
      <w:ins w:id="291" w:author="Voong, Tai" w:date="2014-05-29T08:55:00Z">
        <w:del w:id="292" w:author="Huang, Jia Chang" w:date="2014-06-03T14:51:00Z">
          <w:r w:rsidRPr="00690E02" w:rsidDel="002F36EC">
            <w:rPr>
              <w:rStyle w:val="Hyperlink"/>
              <w:noProof/>
            </w:rPr>
            <w:delText>1.1 Product Measure Description &amp; Background</w:delText>
          </w:r>
          <w:r w:rsidDel="002F36EC">
            <w:rPr>
              <w:noProof/>
              <w:webHidden/>
            </w:rPr>
            <w:tab/>
            <w:delText>1</w:delText>
          </w:r>
        </w:del>
      </w:ins>
    </w:p>
    <w:p w:rsidR="00322367" w:rsidDel="002F36EC" w:rsidRDefault="00322367">
      <w:pPr>
        <w:pStyle w:val="TOC2"/>
        <w:tabs>
          <w:tab w:val="right" w:leader="dot" w:pos="9350"/>
        </w:tabs>
        <w:rPr>
          <w:ins w:id="293" w:author="Voong, Tai" w:date="2014-05-29T08:55:00Z"/>
          <w:del w:id="294" w:author="Huang, Jia Chang" w:date="2014-06-03T14:51:00Z"/>
          <w:rFonts w:asciiTheme="minorHAnsi" w:eastAsiaTheme="minorEastAsia" w:hAnsiTheme="minorHAnsi" w:cstheme="minorBidi"/>
          <w:noProof/>
          <w:szCs w:val="22"/>
        </w:rPr>
      </w:pPr>
      <w:ins w:id="295" w:author="Voong, Tai" w:date="2014-05-29T08:55:00Z">
        <w:del w:id="296" w:author="Huang, Jia Chang" w:date="2014-06-03T14:51:00Z">
          <w:r w:rsidRPr="00690E02" w:rsidDel="002F36EC">
            <w:rPr>
              <w:rStyle w:val="Hyperlink"/>
              <w:noProof/>
            </w:rPr>
            <w:delText>1.2 Product Technical Description</w:delText>
          </w:r>
          <w:r w:rsidDel="002F36EC">
            <w:rPr>
              <w:noProof/>
              <w:webHidden/>
            </w:rPr>
            <w:tab/>
            <w:delText>1</w:delText>
          </w:r>
        </w:del>
      </w:ins>
    </w:p>
    <w:p w:rsidR="00322367" w:rsidDel="002F36EC" w:rsidRDefault="00322367">
      <w:pPr>
        <w:pStyle w:val="TOC2"/>
        <w:tabs>
          <w:tab w:val="right" w:leader="dot" w:pos="9350"/>
        </w:tabs>
        <w:rPr>
          <w:ins w:id="297" w:author="Voong, Tai" w:date="2014-05-29T08:55:00Z"/>
          <w:del w:id="298" w:author="Huang, Jia Chang" w:date="2014-06-03T14:51:00Z"/>
          <w:rFonts w:asciiTheme="minorHAnsi" w:eastAsiaTheme="minorEastAsia" w:hAnsiTheme="minorHAnsi" w:cstheme="minorBidi"/>
          <w:noProof/>
          <w:szCs w:val="22"/>
        </w:rPr>
      </w:pPr>
      <w:ins w:id="299" w:author="Voong, Tai" w:date="2014-05-29T08:55:00Z">
        <w:del w:id="300" w:author="Huang, Jia Chang" w:date="2014-06-03T14:51:00Z">
          <w:r w:rsidRPr="00690E02" w:rsidDel="002F36EC">
            <w:rPr>
              <w:rStyle w:val="Hyperlink"/>
              <w:noProof/>
            </w:rPr>
            <w:delText>1.3 Measure Application Type</w:delText>
          </w:r>
          <w:r w:rsidDel="002F36EC">
            <w:rPr>
              <w:noProof/>
              <w:webHidden/>
            </w:rPr>
            <w:tab/>
            <w:delText>2</w:delText>
          </w:r>
        </w:del>
      </w:ins>
    </w:p>
    <w:p w:rsidR="00322367" w:rsidDel="002F36EC" w:rsidRDefault="00322367">
      <w:pPr>
        <w:pStyle w:val="TOC2"/>
        <w:tabs>
          <w:tab w:val="right" w:leader="dot" w:pos="9350"/>
        </w:tabs>
        <w:rPr>
          <w:ins w:id="301" w:author="Voong, Tai" w:date="2014-05-29T08:55:00Z"/>
          <w:del w:id="302" w:author="Huang, Jia Chang" w:date="2014-06-03T14:51:00Z"/>
          <w:rFonts w:asciiTheme="minorHAnsi" w:eastAsiaTheme="minorEastAsia" w:hAnsiTheme="minorHAnsi" w:cstheme="minorBidi"/>
          <w:noProof/>
          <w:szCs w:val="22"/>
        </w:rPr>
      </w:pPr>
      <w:ins w:id="303" w:author="Voong, Tai" w:date="2014-05-29T08:55:00Z">
        <w:del w:id="304" w:author="Huang, Jia Chang" w:date="2014-06-03T14:51:00Z">
          <w:r w:rsidRPr="00690E02" w:rsidDel="002F36EC">
            <w:rPr>
              <w:rStyle w:val="Hyperlink"/>
              <w:noProof/>
            </w:rPr>
            <w:delText>1.4 Product Base Case and Measure Case Data</w:delText>
          </w:r>
          <w:r w:rsidDel="002F36EC">
            <w:rPr>
              <w:noProof/>
              <w:webHidden/>
            </w:rPr>
            <w:tab/>
            <w:delText>3</w:delText>
          </w:r>
        </w:del>
      </w:ins>
    </w:p>
    <w:p w:rsidR="00322367" w:rsidDel="002F36EC" w:rsidRDefault="00322367">
      <w:pPr>
        <w:pStyle w:val="TOC2"/>
        <w:tabs>
          <w:tab w:val="right" w:leader="dot" w:pos="9350"/>
        </w:tabs>
        <w:rPr>
          <w:ins w:id="305" w:author="Voong, Tai" w:date="2014-05-29T08:55:00Z"/>
          <w:del w:id="306" w:author="Huang, Jia Chang" w:date="2014-06-03T14:51:00Z"/>
          <w:rFonts w:asciiTheme="minorHAnsi" w:eastAsiaTheme="minorEastAsia" w:hAnsiTheme="minorHAnsi" w:cstheme="minorBidi"/>
          <w:noProof/>
          <w:szCs w:val="22"/>
        </w:rPr>
      </w:pPr>
      <w:ins w:id="307" w:author="Voong, Tai" w:date="2014-05-29T08:55:00Z">
        <w:del w:id="308" w:author="Huang, Jia Chang" w:date="2014-06-03T14:51:00Z">
          <w:r w:rsidRPr="00690E02" w:rsidDel="002F36EC">
            <w:rPr>
              <w:rStyle w:val="Hyperlink"/>
              <w:noProof/>
            </w:rPr>
            <w:delText>1.4.1 DEER Base Case and Measure Case</w:delText>
          </w:r>
          <w:r w:rsidRPr="002F36EC" w:rsidDel="002F36EC">
            <w:rPr>
              <w:rStyle w:val="Hyperlink"/>
              <w:noProof/>
            </w:rPr>
            <w:delText xml:space="preserve"> Information</w:delText>
          </w:r>
          <w:r w:rsidDel="002F36EC">
            <w:rPr>
              <w:noProof/>
              <w:webHidden/>
            </w:rPr>
            <w:tab/>
            <w:delText>3</w:delText>
          </w:r>
        </w:del>
      </w:ins>
    </w:p>
    <w:p w:rsidR="00322367" w:rsidDel="002F36EC" w:rsidRDefault="00322367">
      <w:pPr>
        <w:pStyle w:val="TOC4"/>
        <w:tabs>
          <w:tab w:val="right" w:leader="dot" w:pos="9350"/>
        </w:tabs>
        <w:rPr>
          <w:ins w:id="309" w:author="Voong, Tai" w:date="2014-05-29T08:55:00Z"/>
          <w:del w:id="310" w:author="Huang, Jia Chang" w:date="2014-06-03T14:51:00Z"/>
          <w:rFonts w:asciiTheme="minorHAnsi" w:eastAsiaTheme="minorEastAsia" w:hAnsiTheme="minorHAnsi" w:cstheme="minorBidi"/>
          <w:noProof/>
          <w:szCs w:val="22"/>
        </w:rPr>
      </w:pPr>
      <w:ins w:id="311" w:author="Voong, Tai" w:date="2014-05-29T08:55:00Z">
        <w:del w:id="312" w:author="Huang, Jia Chang" w:date="2014-06-03T14:51:00Z">
          <w:r w:rsidRPr="00690E02" w:rsidDel="002F36EC">
            <w:rPr>
              <w:rStyle w:val="Hyperlink"/>
              <w:noProof/>
            </w:rPr>
            <w:delText>1.4.1.1 Measure electric and gas savings</w:delText>
          </w:r>
          <w:r w:rsidDel="002F36EC">
            <w:rPr>
              <w:noProof/>
              <w:webHidden/>
            </w:rPr>
            <w:tab/>
            <w:delText>6</w:delText>
          </w:r>
        </w:del>
      </w:ins>
    </w:p>
    <w:p w:rsidR="00322367" w:rsidDel="002F36EC" w:rsidRDefault="00322367">
      <w:pPr>
        <w:pStyle w:val="TOC4"/>
        <w:tabs>
          <w:tab w:val="right" w:leader="dot" w:pos="9350"/>
        </w:tabs>
        <w:rPr>
          <w:ins w:id="313" w:author="Voong, Tai" w:date="2014-05-29T08:55:00Z"/>
          <w:del w:id="314" w:author="Huang, Jia Chang" w:date="2014-06-03T14:51:00Z"/>
          <w:rFonts w:asciiTheme="minorHAnsi" w:eastAsiaTheme="minorEastAsia" w:hAnsiTheme="minorHAnsi" w:cstheme="minorBidi"/>
          <w:noProof/>
          <w:szCs w:val="22"/>
        </w:rPr>
      </w:pPr>
      <w:ins w:id="315" w:author="Voong, Tai" w:date="2014-05-29T08:55:00Z">
        <w:del w:id="316" w:author="Huang, Jia Chang" w:date="2014-06-03T14:51:00Z">
          <w:r w:rsidRPr="00690E02" w:rsidDel="002F36EC">
            <w:rPr>
              <w:rStyle w:val="Hyperlink"/>
              <w:noProof/>
            </w:rPr>
            <w:delText>1.4.1.2 Base Case Costs and Measure Case Costs</w:delText>
          </w:r>
          <w:r w:rsidDel="002F36EC">
            <w:rPr>
              <w:noProof/>
              <w:webHidden/>
            </w:rPr>
            <w:tab/>
            <w:delText>7</w:delText>
          </w:r>
        </w:del>
      </w:ins>
    </w:p>
    <w:p w:rsidR="00322367" w:rsidDel="002F36EC" w:rsidRDefault="00322367">
      <w:pPr>
        <w:pStyle w:val="TOC4"/>
        <w:tabs>
          <w:tab w:val="right" w:leader="dot" w:pos="9350"/>
        </w:tabs>
        <w:rPr>
          <w:ins w:id="317" w:author="Voong, Tai" w:date="2014-05-29T08:55:00Z"/>
          <w:del w:id="318" w:author="Huang, Jia Chang" w:date="2014-06-03T14:51:00Z"/>
          <w:rFonts w:asciiTheme="minorHAnsi" w:eastAsiaTheme="minorEastAsia" w:hAnsiTheme="minorHAnsi" w:cstheme="minorBidi"/>
          <w:noProof/>
          <w:szCs w:val="22"/>
        </w:rPr>
      </w:pPr>
      <w:ins w:id="319" w:author="Voong, Tai" w:date="2014-05-29T08:55:00Z">
        <w:del w:id="320" w:author="Huang, Jia Chang" w:date="2014-06-03T14:51:00Z">
          <w:r w:rsidRPr="00690E02" w:rsidDel="002F36EC">
            <w:rPr>
              <w:rStyle w:val="Hyperlink"/>
              <w:noProof/>
            </w:rPr>
            <w:delText>1.4.1.3 Net to Gross Assumption</w:delText>
          </w:r>
          <w:r w:rsidDel="002F36EC">
            <w:rPr>
              <w:noProof/>
              <w:webHidden/>
            </w:rPr>
            <w:tab/>
            <w:delText>7</w:delText>
          </w:r>
        </w:del>
      </w:ins>
    </w:p>
    <w:p w:rsidR="00322367" w:rsidDel="002F36EC" w:rsidRDefault="00322367">
      <w:pPr>
        <w:pStyle w:val="TOC4"/>
        <w:tabs>
          <w:tab w:val="right" w:leader="dot" w:pos="9350"/>
        </w:tabs>
        <w:rPr>
          <w:ins w:id="321" w:author="Voong, Tai" w:date="2014-05-29T08:55:00Z"/>
          <w:del w:id="322" w:author="Huang, Jia Chang" w:date="2014-06-03T14:51:00Z"/>
          <w:rFonts w:asciiTheme="minorHAnsi" w:eastAsiaTheme="minorEastAsia" w:hAnsiTheme="minorHAnsi" w:cstheme="minorBidi"/>
          <w:noProof/>
          <w:szCs w:val="22"/>
        </w:rPr>
      </w:pPr>
      <w:ins w:id="323" w:author="Voong, Tai" w:date="2014-05-29T08:55:00Z">
        <w:del w:id="324" w:author="Huang, Jia Chang" w:date="2014-06-03T14:51:00Z">
          <w:r w:rsidRPr="00690E02" w:rsidDel="002F36EC">
            <w:rPr>
              <w:rStyle w:val="Hyperlink"/>
              <w:noProof/>
            </w:rPr>
            <w:delText>1.4.1.4 Effective Useful Life / Remaining Useful Life</w:delText>
          </w:r>
          <w:r w:rsidDel="002F36EC">
            <w:rPr>
              <w:noProof/>
              <w:webHidden/>
            </w:rPr>
            <w:tab/>
            <w:delText>7</w:delText>
          </w:r>
        </w:del>
      </w:ins>
    </w:p>
    <w:p w:rsidR="00322367" w:rsidDel="002F36EC" w:rsidRDefault="00322367">
      <w:pPr>
        <w:pStyle w:val="TOC4"/>
        <w:tabs>
          <w:tab w:val="right" w:leader="dot" w:pos="9350"/>
        </w:tabs>
        <w:rPr>
          <w:ins w:id="325" w:author="Voong, Tai" w:date="2014-05-29T08:55:00Z"/>
          <w:del w:id="326" w:author="Huang, Jia Chang" w:date="2014-06-03T14:51:00Z"/>
          <w:rFonts w:asciiTheme="minorHAnsi" w:eastAsiaTheme="minorEastAsia" w:hAnsiTheme="minorHAnsi" w:cstheme="minorBidi"/>
          <w:noProof/>
          <w:szCs w:val="22"/>
        </w:rPr>
      </w:pPr>
      <w:ins w:id="327" w:author="Voong, Tai" w:date="2014-05-29T08:55:00Z">
        <w:del w:id="328" w:author="Huang, Jia Chang" w:date="2014-06-03T14:51:00Z">
          <w:r w:rsidRPr="00690E02" w:rsidDel="002F36EC">
            <w:rPr>
              <w:rStyle w:val="Hyperlink"/>
              <w:noProof/>
            </w:rPr>
            <w:delText>1.4.1.5 In-service rate / first year installation rate</w:delText>
          </w:r>
          <w:r w:rsidDel="002F36EC">
            <w:rPr>
              <w:noProof/>
              <w:webHidden/>
            </w:rPr>
            <w:tab/>
            <w:delText>8</w:delText>
          </w:r>
        </w:del>
      </w:ins>
    </w:p>
    <w:p w:rsidR="00322367" w:rsidDel="002F36EC" w:rsidRDefault="00322367">
      <w:pPr>
        <w:pStyle w:val="TOC2"/>
        <w:tabs>
          <w:tab w:val="right" w:leader="dot" w:pos="9350"/>
        </w:tabs>
        <w:rPr>
          <w:ins w:id="329" w:author="Voong, Tai" w:date="2014-05-29T08:55:00Z"/>
          <w:del w:id="330" w:author="Huang, Jia Chang" w:date="2014-06-03T14:51:00Z"/>
          <w:rFonts w:asciiTheme="minorHAnsi" w:eastAsiaTheme="minorEastAsia" w:hAnsiTheme="minorHAnsi" w:cstheme="minorBidi"/>
          <w:noProof/>
          <w:szCs w:val="22"/>
        </w:rPr>
      </w:pPr>
      <w:ins w:id="331" w:author="Voong, Tai" w:date="2014-05-29T08:55:00Z">
        <w:del w:id="332" w:author="Huang, Jia Chang" w:date="2014-06-03T14:51:00Z">
          <w:r w:rsidRPr="00690E02" w:rsidDel="002F36EC">
            <w:rPr>
              <w:rStyle w:val="Hyperlink"/>
              <w:noProof/>
            </w:rPr>
            <w:delText>1.</w:delText>
          </w:r>
          <w:r w:rsidRPr="002F36EC" w:rsidDel="002F36EC">
            <w:rPr>
              <w:rStyle w:val="Hyperlink"/>
              <w:noProof/>
            </w:rPr>
            <w:delText>4.2 Codes &amp; Standards Requirements Base Case and Measure Information</w:delText>
          </w:r>
          <w:r w:rsidDel="002F36EC">
            <w:rPr>
              <w:noProof/>
              <w:webHidden/>
            </w:rPr>
            <w:tab/>
            <w:delText>8</w:delText>
          </w:r>
        </w:del>
      </w:ins>
    </w:p>
    <w:p w:rsidR="00322367" w:rsidDel="002F36EC" w:rsidRDefault="00322367">
      <w:pPr>
        <w:pStyle w:val="TOC2"/>
        <w:tabs>
          <w:tab w:val="right" w:leader="dot" w:pos="9350"/>
        </w:tabs>
        <w:rPr>
          <w:ins w:id="333" w:author="Voong, Tai" w:date="2014-05-29T08:55:00Z"/>
          <w:del w:id="334" w:author="Huang, Jia Chang" w:date="2014-06-03T14:51:00Z"/>
          <w:rFonts w:asciiTheme="minorHAnsi" w:eastAsiaTheme="minorEastAsia" w:hAnsiTheme="minorHAnsi" w:cstheme="minorBidi"/>
          <w:noProof/>
          <w:szCs w:val="22"/>
        </w:rPr>
      </w:pPr>
      <w:ins w:id="335" w:author="Voong, Tai" w:date="2014-05-29T08:55:00Z">
        <w:del w:id="336" w:author="Huang, Jia Chang" w:date="2014-06-03T14:51:00Z">
          <w:r w:rsidRPr="00690E02" w:rsidDel="002F36EC">
            <w:rPr>
              <w:rStyle w:val="Hyperlink"/>
              <w:noProof/>
            </w:rPr>
            <w:delText>1.4.3 EM&amp;V, Market Potential, and Other Studies – Base Case and Measure Case Information</w:delText>
          </w:r>
          <w:r w:rsidDel="002F36EC">
            <w:rPr>
              <w:noProof/>
              <w:webHidden/>
            </w:rPr>
            <w:tab/>
            <w:delText>8</w:delText>
          </w:r>
        </w:del>
      </w:ins>
    </w:p>
    <w:p w:rsidR="00322367" w:rsidDel="002F36EC" w:rsidRDefault="00322367">
      <w:pPr>
        <w:pStyle w:val="TOC4"/>
        <w:tabs>
          <w:tab w:val="right" w:leader="dot" w:pos="9350"/>
        </w:tabs>
        <w:rPr>
          <w:ins w:id="337" w:author="Voong, Tai" w:date="2014-05-29T08:55:00Z"/>
          <w:del w:id="338" w:author="Huang, Jia Chang" w:date="2014-06-03T14:51:00Z"/>
          <w:rFonts w:asciiTheme="minorHAnsi" w:eastAsiaTheme="minorEastAsia" w:hAnsiTheme="minorHAnsi" w:cstheme="minorBidi"/>
          <w:noProof/>
          <w:szCs w:val="22"/>
        </w:rPr>
      </w:pPr>
      <w:ins w:id="339" w:author="Voong, Tai" w:date="2014-05-29T08:55:00Z">
        <w:del w:id="340" w:author="Huang, Jia Chang" w:date="2014-06-03T14:51:00Z">
          <w:r w:rsidRPr="00690E02" w:rsidDel="002F36EC">
            <w:rPr>
              <w:rStyle w:val="Hyperlink"/>
              <w:noProof/>
            </w:rPr>
            <w:delText>1.4.3.1 Study #1,  ACEEE Report “The Efficiency Boom: Cashing In on the Savings from Appliance</w:delText>
          </w:r>
          <w:r w:rsidRPr="002F36EC" w:rsidDel="002F36EC">
            <w:rPr>
              <w:rStyle w:val="Hyperlink"/>
              <w:noProof/>
            </w:rPr>
            <w:delText xml:space="preserve"> Standards”</w:delText>
          </w:r>
          <w:r w:rsidDel="002F36EC">
            <w:rPr>
              <w:noProof/>
              <w:webHidden/>
            </w:rPr>
            <w:tab/>
            <w:delText>9</w:delText>
          </w:r>
        </w:del>
      </w:ins>
    </w:p>
    <w:p w:rsidR="00322367" w:rsidDel="002F36EC" w:rsidRDefault="00322367">
      <w:pPr>
        <w:pStyle w:val="TOC4"/>
        <w:tabs>
          <w:tab w:val="right" w:leader="dot" w:pos="9350"/>
        </w:tabs>
        <w:rPr>
          <w:ins w:id="341" w:author="Voong, Tai" w:date="2014-05-29T08:55:00Z"/>
          <w:del w:id="342" w:author="Huang, Jia Chang" w:date="2014-06-03T14:51:00Z"/>
          <w:rFonts w:asciiTheme="minorHAnsi" w:eastAsiaTheme="minorEastAsia" w:hAnsiTheme="minorHAnsi" w:cstheme="minorBidi"/>
          <w:noProof/>
          <w:szCs w:val="22"/>
        </w:rPr>
      </w:pPr>
      <w:ins w:id="343" w:author="Voong, Tai" w:date="2014-05-29T08:55:00Z">
        <w:del w:id="344" w:author="Huang, Jia Chang" w:date="2014-06-03T14:51:00Z">
          <w:r w:rsidRPr="00690E02" w:rsidDel="002F36EC">
            <w:rPr>
              <w:rStyle w:val="Hyperlink"/>
              <w:noProof/>
            </w:rPr>
            <w:delText>1.4.3.2 Study #2, CEC Study “Furnace Fan Watt Draw and Air Flow in Cooling and Air Distribution Modes”</w:delText>
          </w:r>
          <w:r w:rsidDel="002F36EC">
            <w:rPr>
              <w:noProof/>
              <w:webHidden/>
            </w:rPr>
            <w:tab/>
            <w:delText>9</w:delText>
          </w:r>
        </w:del>
      </w:ins>
    </w:p>
    <w:p w:rsidR="00322367" w:rsidDel="002F36EC" w:rsidRDefault="00322367">
      <w:pPr>
        <w:pStyle w:val="TOC4"/>
        <w:tabs>
          <w:tab w:val="right" w:leader="dot" w:pos="9350"/>
        </w:tabs>
        <w:rPr>
          <w:ins w:id="345" w:author="Voong, Tai" w:date="2014-05-29T08:55:00Z"/>
          <w:del w:id="346" w:author="Huang, Jia Chang" w:date="2014-06-03T14:51:00Z"/>
          <w:rFonts w:asciiTheme="minorHAnsi" w:eastAsiaTheme="minorEastAsia" w:hAnsiTheme="minorHAnsi" w:cstheme="minorBidi"/>
          <w:noProof/>
          <w:szCs w:val="22"/>
        </w:rPr>
      </w:pPr>
      <w:ins w:id="347" w:author="Voong, Tai" w:date="2014-05-29T08:55:00Z">
        <w:del w:id="348" w:author="Huang, Jia Chang" w:date="2014-06-03T14:51:00Z">
          <w:r w:rsidRPr="00690E02" w:rsidDel="002F36EC">
            <w:rPr>
              <w:rStyle w:val="Hyperlink"/>
              <w:noProof/>
            </w:rPr>
            <w:delText>1.4.3.3 Study #3 Electricity Use by New Furnaces - A Wisconsin Field Study</w:delText>
          </w:r>
          <w:r w:rsidDel="002F36EC">
            <w:rPr>
              <w:noProof/>
              <w:webHidden/>
            </w:rPr>
            <w:tab/>
            <w:delText>11</w:delText>
          </w:r>
        </w:del>
      </w:ins>
    </w:p>
    <w:p w:rsidR="00322367" w:rsidDel="002F36EC" w:rsidRDefault="00322367">
      <w:pPr>
        <w:pStyle w:val="TOC4"/>
        <w:tabs>
          <w:tab w:val="right" w:leader="dot" w:pos="9350"/>
        </w:tabs>
        <w:rPr>
          <w:ins w:id="349" w:author="Voong, Tai" w:date="2014-05-29T08:55:00Z"/>
          <w:del w:id="350" w:author="Huang, Jia Chang" w:date="2014-06-03T14:51:00Z"/>
          <w:rFonts w:asciiTheme="minorHAnsi" w:eastAsiaTheme="minorEastAsia" w:hAnsiTheme="minorHAnsi" w:cstheme="minorBidi"/>
          <w:noProof/>
          <w:szCs w:val="22"/>
        </w:rPr>
      </w:pPr>
      <w:ins w:id="351" w:author="Voong, Tai" w:date="2014-05-29T08:55:00Z">
        <w:del w:id="352" w:author="Huang, Jia Chang" w:date="2014-06-03T14:51:00Z">
          <w:r w:rsidRPr="00690E02" w:rsidDel="002F36EC">
            <w:rPr>
              <w:rStyle w:val="Hyperlink"/>
              <w:noProof/>
            </w:rPr>
            <w:delText>1.4.3.4 Study #5 2013 California Building Energy Efficiency</w:delText>
          </w:r>
          <w:r w:rsidRPr="002F36EC" w:rsidDel="002F36EC">
            <w:rPr>
              <w:rStyle w:val="Hyperlink"/>
              <w:noProof/>
            </w:rPr>
            <w:delText xml:space="preserve"> Standards Case Report</w:delText>
          </w:r>
          <w:r w:rsidDel="002F36EC">
            <w:rPr>
              <w:noProof/>
              <w:webHidden/>
            </w:rPr>
            <w:tab/>
            <w:delText>11</w:delText>
          </w:r>
        </w:del>
      </w:ins>
    </w:p>
    <w:p w:rsidR="00322367" w:rsidDel="002F36EC" w:rsidRDefault="00322367">
      <w:pPr>
        <w:pStyle w:val="TOC4"/>
        <w:tabs>
          <w:tab w:val="right" w:leader="dot" w:pos="9350"/>
        </w:tabs>
        <w:rPr>
          <w:ins w:id="353" w:author="Voong, Tai" w:date="2014-05-29T08:55:00Z"/>
          <w:del w:id="354" w:author="Huang, Jia Chang" w:date="2014-06-03T14:51:00Z"/>
          <w:rFonts w:asciiTheme="minorHAnsi" w:eastAsiaTheme="minorEastAsia" w:hAnsiTheme="minorHAnsi" w:cstheme="minorBidi"/>
          <w:noProof/>
          <w:szCs w:val="22"/>
        </w:rPr>
      </w:pPr>
      <w:ins w:id="355" w:author="Voong, Tai" w:date="2014-05-29T08:55:00Z">
        <w:del w:id="356" w:author="Huang, Jia Chang" w:date="2014-06-03T14:51:00Z">
          <w:r w:rsidRPr="00690E02" w:rsidDel="002F36EC">
            <w:rPr>
              <w:rStyle w:val="Hyperlink"/>
              <w:noProof/>
            </w:rPr>
            <w:delText>1.4.3.5 Study #4 US Department of Energy Residential Furnace Fans Standards Rulemaking Documents</w:delText>
          </w:r>
          <w:r w:rsidDel="002F36EC">
            <w:rPr>
              <w:noProof/>
              <w:webHidden/>
            </w:rPr>
            <w:tab/>
            <w:delText>13</w:delText>
          </w:r>
        </w:del>
      </w:ins>
    </w:p>
    <w:p w:rsidR="00322367" w:rsidDel="002F36EC" w:rsidRDefault="00322367">
      <w:pPr>
        <w:pStyle w:val="TOC2"/>
        <w:tabs>
          <w:tab w:val="right" w:leader="dot" w:pos="9350"/>
        </w:tabs>
        <w:rPr>
          <w:ins w:id="357" w:author="Voong, Tai" w:date="2014-05-29T08:55:00Z"/>
          <w:del w:id="358" w:author="Huang, Jia Chang" w:date="2014-06-03T14:51:00Z"/>
          <w:rFonts w:asciiTheme="minorHAnsi" w:eastAsiaTheme="minorEastAsia" w:hAnsiTheme="minorHAnsi" w:cstheme="minorBidi"/>
          <w:noProof/>
          <w:szCs w:val="22"/>
        </w:rPr>
      </w:pPr>
      <w:ins w:id="359" w:author="Voong, Tai" w:date="2014-05-29T08:55:00Z">
        <w:del w:id="360" w:author="Huang, Jia Chang" w:date="2014-06-03T14:51:00Z">
          <w:r w:rsidRPr="00690E02" w:rsidDel="002F36EC">
            <w:rPr>
              <w:rStyle w:val="Hyperlink"/>
              <w:noProof/>
            </w:rPr>
            <w:delText>1.4.4 Assumptions and Calculations from other sources—Base and Measure Cases</w:delText>
          </w:r>
          <w:r w:rsidDel="002F36EC">
            <w:rPr>
              <w:noProof/>
              <w:webHidden/>
            </w:rPr>
            <w:tab/>
            <w:delText>14</w:delText>
          </w:r>
        </w:del>
      </w:ins>
    </w:p>
    <w:p w:rsidR="00322367" w:rsidDel="002F36EC" w:rsidRDefault="00322367">
      <w:pPr>
        <w:pStyle w:val="TOC4"/>
        <w:tabs>
          <w:tab w:val="right" w:leader="dot" w:pos="9350"/>
        </w:tabs>
        <w:rPr>
          <w:ins w:id="361" w:author="Voong, Tai" w:date="2014-05-29T08:55:00Z"/>
          <w:del w:id="362" w:author="Huang, Jia Chang" w:date="2014-06-03T14:51:00Z"/>
          <w:rFonts w:asciiTheme="minorHAnsi" w:eastAsiaTheme="minorEastAsia" w:hAnsiTheme="minorHAnsi" w:cstheme="minorBidi"/>
          <w:noProof/>
          <w:szCs w:val="22"/>
        </w:rPr>
      </w:pPr>
      <w:ins w:id="363" w:author="Voong, Tai" w:date="2014-05-29T08:55:00Z">
        <w:del w:id="364" w:author="Huang, Jia Chang" w:date="2014-06-03T14:51:00Z">
          <w:r w:rsidRPr="00690E02" w:rsidDel="002F36EC">
            <w:rPr>
              <w:rStyle w:val="Hyperlink"/>
              <w:noProof/>
            </w:rPr>
            <w:delText>1.4.4.1 Field Measured Data</w:delText>
          </w:r>
          <w:r w:rsidDel="002F36EC">
            <w:rPr>
              <w:noProof/>
              <w:webHidden/>
            </w:rPr>
            <w:tab/>
            <w:delText>14</w:delText>
          </w:r>
        </w:del>
      </w:ins>
    </w:p>
    <w:p w:rsidR="00322367" w:rsidDel="002F36EC" w:rsidRDefault="00322367">
      <w:pPr>
        <w:pStyle w:val="TOC4"/>
        <w:tabs>
          <w:tab w:val="right" w:leader="dot" w:pos="9350"/>
        </w:tabs>
        <w:rPr>
          <w:ins w:id="365" w:author="Voong, Tai" w:date="2014-05-29T08:55:00Z"/>
          <w:del w:id="366" w:author="Huang, Jia Chang" w:date="2014-06-03T14:51:00Z"/>
          <w:rFonts w:asciiTheme="minorHAnsi" w:eastAsiaTheme="minorEastAsia" w:hAnsiTheme="minorHAnsi" w:cstheme="minorBidi"/>
          <w:noProof/>
          <w:szCs w:val="22"/>
        </w:rPr>
      </w:pPr>
      <w:ins w:id="367" w:author="Voong, Tai" w:date="2014-05-29T08:55:00Z">
        <w:del w:id="368" w:author="Huang, Jia Chang" w:date="2014-06-03T14:51:00Z">
          <w:r w:rsidRPr="00690E02" w:rsidDel="002F36EC">
            <w:rPr>
              <w:rStyle w:val="Hyperlink"/>
              <w:noProof/>
            </w:rPr>
            <w:delText xml:space="preserve">1.4.4.2 Laboratory </w:delText>
          </w:r>
          <w:r w:rsidRPr="002F36EC" w:rsidDel="002F36EC">
            <w:rPr>
              <w:rStyle w:val="Hyperlink"/>
              <w:noProof/>
            </w:rPr>
            <w:delText>Measured Data</w:delText>
          </w:r>
          <w:r w:rsidDel="002F36EC">
            <w:rPr>
              <w:noProof/>
              <w:webHidden/>
            </w:rPr>
            <w:tab/>
            <w:delText>17</w:delText>
          </w:r>
        </w:del>
      </w:ins>
    </w:p>
    <w:p w:rsidR="00322367" w:rsidDel="002F36EC" w:rsidRDefault="00322367">
      <w:pPr>
        <w:pStyle w:val="TOC4"/>
        <w:tabs>
          <w:tab w:val="right" w:leader="dot" w:pos="9350"/>
        </w:tabs>
        <w:rPr>
          <w:ins w:id="369" w:author="Voong, Tai" w:date="2014-05-29T08:55:00Z"/>
          <w:del w:id="370" w:author="Huang, Jia Chang" w:date="2014-06-03T14:51:00Z"/>
          <w:rFonts w:asciiTheme="minorHAnsi" w:eastAsiaTheme="minorEastAsia" w:hAnsiTheme="minorHAnsi" w:cstheme="minorBidi"/>
          <w:noProof/>
          <w:szCs w:val="22"/>
        </w:rPr>
      </w:pPr>
      <w:ins w:id="371" w:author="Voong, Tai" w:date="2014-05-29T08:55:00Z">
        <w:del w:id="372" w:author="Huang, Jia Chang" w:date="2014-06-03T14:51:00Z">
          <w:r w:rsidRPr="00690E02" w:rsidDel="002F36EC">
            <w:rPr>
              <w:rStyle w:val="Hyperlink"/>
              <w:noProof/>
            </w:rPr>
            <w:delText>1.4.4.3 Cooling Compressor Cycle Energy Savings – Engineering Calculation</w:delText>
          </w:r>
          <w:r w:rsidDel="002F36EC">
            <w:rPr>
              <w:noProof/>
              <w:webHidden/>
            </w:rPr>
            <w:tab/>
            <w:delText>18</w:delText>
          </w:r>
        </w:del>
      </w:ins>
    </w:p>
    <w:p w:rsidR="00322367" w:rsidDel="002F36EC" w:rsidRDefault="00322367">
      <w:pPr>
        <w:pStyle w:val="TOC4"/>
        <w:tabs>
          <w:tab w:val="right" w:leader="dot" w:pos="9350"/>
        </w:tabs>
        <w:rPr>
          <w:ins w:id="373" w:author="Voong, Tai" w:date="2014-05-29T08:55:00Z"/>
          <w:del w:id="374" w:author="Huang, Jia Chang" w:date="2014-06-03T14:51:00Z"/>
          <w:rFonts w:asciiTheme="minorHAnsi" w:eastAsiaTheme="minorEastAsia" w:hAnsiTheme="minorHAnsi" w:cstheme="minorBidi"/>
          <w:noProof/>
          <w:szCs w:val="22"/>
        </w:rPr>
      </w:pPr>
      <w:ins w:id="375" w:author="Voong, Tai" w:date="2014-05-29T08:55:00Z">
        <w:del w:id="376" w:author="Huang, Jia Chang" w:date="2014-06-03T14:51:00Z">
          <w:r w:rsidRPr="00690E02" w:rsidDel="002F36EC">
            <w:rPr>
              <w:rStyle w:val="Hyperlink"/>
              <w:noProof/>
            </w:rPr>
            <w:delText>1.4.4.4 Cooling Compressor Cycle Energy Savings – Modeled Performance</w:delText>
          </w:r>
          <w:r w:rsidDel="002F36EC">
            <w:rPr>
              <w:noProof/>
              <w:webHidden/>
            </w:rPr>
            <w:tab/>
            <w:delText>20</w:delText>
          </w:r>
        </w:del>
      </w:ins>
    </w:p>
    <w:p w:rsidR="00322367" w:rsidDel="002F36EC" w:rsidRDefault="00322367">
      <w:pPr>
        <w:pStyle w:val="TOC4"/>
        <w:tabs>
          <w:tab w:val="right" w:leader="dot" w:pos="9350"/>
        </w:tabs>
        <w:rPr>
          <w:ins w:id="377" w:author="Voong, Tai" w:date="2014-05-29T08:55:00Z"/>
          <w:del w:id="378" w:author="Huang, Jia Chang" w:date="2014-06-03T14:51:00Z"/>
          <w:rFonts w:asciiTheme="minorHAnsi" w:eastAsiaTheme="minorEastAsia" w:hAnsiTheme="minorHAnsi" w:cstheme="minorBidi"/>
          <w:noProof/>
          <w:szCs w:val="22"/>
        </w:rPr>
      </w:pPr>
      <w:ins w:id="379" w:author="Voong, Tai" w:date="2014-05-29T08:55:00Z">
        <w:del w:id="380" w:author="Huang, Jia Chang" w:date="2014-06-03T14:51:00Z">
          <w:r w:rsidRPr="00690E02" w:rsidDel="002F36EC">
            <w:rPr>
              <w:rStyle w:val="Hyperlink"/>
              <w:noProof/>
            </w:rPr>
            <w:delText>1.4.4.5 Cooling Fan Cycle Energy Savings</w:delText>
          </w:r>
          <w:r w:rsidDel="002F36EC">
            <w:rPr>
              <w:noProof/>
              <w:webHidden/>
            </w:rPr>
            <w:tab/>
            <w:delText>21</w:delText>
          </w:r>
        </w:del>
      </w:ins>
    </w:p>
    <w:p w:rsidR="00322367" w:rsidDel="002F36EC" w:rsidRDefault="00322367">
      <w:pPr>
        <w:pStyle w:val="TOC4"/>
        <w:tabs>
          <w:tab w:val="right" w:leader="dot" w:pos="9350"/>
        </w:tabs>
        <w:rPr>
          <w:ins w:id="381" w:author="Voong, Tai" w:date="2014-05-29T08:55:00Z"/>
          <w:del w:id="382" w:author="Huang, Jia Chang" w:date="2014-06-03T14:51:00Z"/>
          <w:rFonts w:asciiTheme="minorHAnsi" w:eastAsiaTheme="minorEastAsia" w:hAnsiTheme="minorHAnsi" w:cstheme="minorBidi"/>
          <w:noProof/>
          <w:szCs w:val="22"/>
        </w:rPr>
      </w:pPr>
      <w:ins w:id="383" w:author="Voong, Tai" w:date="2014-05-29T08:55:00Z">
        <w:del w:id="384" w:author="Huang, Jia Chang" w:date="2014-06-03T14:51:00Z">
          <w:r w:rsidRPr="00690E02" w:rsidDel="002F36EC">
            <w:rPr>
              <w:rStyle w:val="Hyperlink"/>
              <w:noProof/>
            </w:rPr>
            <w:delText>1.4.4.6 Air Conditioning Peak Population Char</w:delText>
          </w:r>
          <w:r w:rsidRPr="002F36EC" w:rsidDel="002F36EC">
            <w:rPr>
              <w:rStyle w:val="Hyperlink"/>
              <w:noProof/>
            </w:rPr>
            <w:delText>acteristics</w:delText>
          </w:r>
          <w:r w:rsidDel="002F36EC">
            <w:rPr>
              <w:noProof/>
              <w:webHidden/>
            </w:rPr>
            <w:tab/>
            <w:delText>21</w:delText>
          </w:r>
        </w:del>
      </w:ins>
    </w:p>
    <w:p w:rsidR="00322367" w:rsidDel="002F36EC" w:rsidRDefault="00322367">
      <w:pPr>
        <w:pStyle w:val="TOC1"/>
        <w:tabs>
          <w:tab w:val="right" w:leader="dot" w:pos="9350"/>
        </w:tabs>
        <w:rPr>
          <w:ins w:id="385" w:author="Voong, Tai" w:date="2014-05-29T08:55:00Z"/>
          <w:del w:id="386" w:author="Huang, Jia Chang" w:date="2014-06-03T14:51:00Z"/>
          <w:rFonts w:asciiTheme="minorHAnsi" w:eastAsiaTheme="minorEastAsia" w:hAnsiTheme="minorHAnsi" w:cstheme="minorBidi"/>
          <w:noProof/>
          <w:szCs w:val="22"/>
        </w:rPr>
      </w:pPr>
      <w:ins w:id="387" w:author="Voong, Tai" w:date="2014-05-29T08:55:00Z">
        <w:del w:id="388" w:author="Huang, Jia Chang" w:date="2014-06-03T14:51:00Z">
          <w:r w:rsidRPr="00690E02" w:rsidDel="002F36EC">
            <w:rPr>
              <w:rStyle w:val="Hyperlink"/>
              <w:noProof/>
            </w:rPr>
            <w:delText>Section 2. Calculation Methods</w:delText>
          </w:r>
          <w:r w:rsidDel="002F36EC">
            <w:rPr>
              <w:noProof/>
              <w:webHidden/>
            </w:rPr>
            <w:tab/>
            <w:delText>23</w:delText>
          </w:r>
        </w:del>
      </w:ins>
    </w:p>
    <w:p w:rsidR="00322367" w:rsidDel="002F36EC" w:rsidRDefault="00322367">
      <w:pPr>
        <w:pStyle w:val="TOC2"/>
        <w:tabs>
          <w:tab w:val="right" w:leader="dot" w:pos="9350"/>
        </w:tabs>
        <w:rPr>
          <w:ins w:id="389" w:author="Voong, Tai" w:date="2014-05-29T08:55:00Z"/>
          <w:del w:id="390" w:author="Huang, Jia Chang" w:date="2014-06-03T14:51:00Z"/>
          <w:rFonts w:asciiTheme="minorHAnsi" w:eastAsiaTheme="minorEastAsia" w:hAnsiTheme="minorHAnsi" w:cstheme="minorBidi"/>
          <w:noProof/>
          <w:szCs w:val="22"/>
        </w:rPr>
      </w:pPr>
      <w:ins w:id="391" w:author="Voong, Tai" w:date="2014-05-29T08:55:00Z">
        <w:del w:id="392" w:author="Huang, Jia Chang" w:date="2014-06-03T14:51:00Z">
          <w:r w:rsidRPr="00690E02" w:rsidDel="002F36EC">
            <w:rPr>
              <w:rStyle w:val="Hyperlink"/>
              <w:noProof/>
            </w:rPr>
            <w:delText>2.1 Electric Energy Savings Estimation Methodologies</w:delText>
          </w:r>
          <w:r w:rsidDel="002F36EC">
            <w:rPr>
              <w:noProof/>
              <w:webHidden/>
            </w:rPr>
            <w:tab/>
            <w:delText>23</w:delText>
          </w:r>
        </w:del>
      </w:ins>
    </w:p>
    <w:p w:rsidR="00322367" w:rsidDel="002F36EC" w:rsidRDefault="00322367">
      <w:pPr>
        <w:pStyle w:val="TOC2"/>
        <w:tabs>
          <w:tab w:val="right" w:leader="dot" w:pos="9350"/>
        </w:tabs>
        <w:rPr>
          <w:ins w:id="393" w:author="Voong, Tai" w:date="2014-05-29T08:55:00Z"/>
          <w:del w:id="394" w:author="Huang, Jia Chang" w:date="2014-06-03T14:51:00Z"/>
          <w:rFonts w:asciiTheme="minorHAnsi" w:eastAsiaTheme="minorEastAsia" w:hAnsiTheme="minorHAnsi" w:cstheme="minorBidi"/>
          <w:noProof/>
          <w:szCs w:val="22"/>
        </w:rPr>
      </w:pPr>
      <w:ins w:id="395" w:author="Voong, Tai" w:date="2014-05-29T08:55:00Z">
        <w:del w:id="396" w:author="Huang, Jia Chang" w:date="2014-06-03T14:51:00Z">
          <w:r w:rsidRPr="00690E02" w:rsidDel="002F36EC">
            <w:rPr>
              <w:rStyle w:val="Hyperlink"/>
              <w:noProof/>
            </w:rPr>
            <w:delText>2.2. Demand Reduction Estimation Methodologies</w:delText>
          </w:r>
          <w:r w:rsidDel="002F36EC">
            <w:rPr>
              <w:noProof/>
              <w:webHidden/>
            </w:rPr>
            <w:tab/>
            <w:delText>24</w:delText>
          </w:r>
        </w:del>
      </w:ins>
    </w:p>
    <w:p w:rsidR="00322367" w:rsidDel="002F36EC" w:rsidRDefault="00322367">
      <w:pPr>
        <w:pStyle w:val="TOC3"/>
        <w:tabs>
          <w:tab w:val="right" w:leader="dot" w:pos="9350"/>
        </w:tabs>
        <w:rPr>
          <w:ins w:id="397" w:author="Voong, Tai" w:date="2014-05-29T08:55:00Z"/>
          <w:del w:id="398" w:author="Huang, Jia Chang" w:date="2014-06-03T14:51:00Z"/>
          <w:rFonts w:asciiTheme="minorHAnsi" w:eastAsiaTheme="minorEastAsia" w:hAnsiTheme="minorHAnsi" w:cstheme="minorBidi"/>
          <w:noProof/>
          <w:szCs w:val="22"/>
        </w:rPr>
      </w:pPr>
      <w:ins w:id="399" w:author="Voong, Tai" w:date="2014-05-29T08:55:00Z">
        <w:del w:id="400" w:author="Huang, Jia Chang" w:date="2014-06-03T14:51:00Z">
          <w:r w:rsidRPr="00690E02" w:rsidDel="002F36EC">
            <w:rPr>
              <w:rStyle w:val="Hyperlink"/>
              <w:noProof/>
            </w:rPr>
            <w:delText>2.2.1 Summer Demand Reduction for Units with Auto Fan</w:delText>
          </w:r>
          <w:r w:rsidDel="002F36EC">
            <w:rPr>
              <w:noProof/>
              <w:webHidden/>
            </w:rPr>
            <w:tab/>
            <w:delText>24</w:delText>
          </w:r>
        </w:del>
      </w:ins>
    </w:p>
    <w:p w:rsidR="00322367" w:rsidDel="002F36EC" w:rsidRDefault="00322367">
      <w:pPr>
        <w:pStyle w:val="TOC3"/>
        <w:tabs>
          <w:tab w:val="right" w:leader="dot" w:pos="9350"/>
        </w:tabs>
        <w:rPr>
          <w:ins w:id="401" w:author="Voong, Tai" w:date="2014-05-29T08:55:00Z"/>
          <w:del w:id="402" w:author="Huang, Jia Chang" w:date="2014-06-03T14:51:00Z"/>
          <w:rFonts w:asciiTheme="minorHAnsi" w:eastAsiaTheme="minorEastAsia" w:hAnsiTheme="minorHAnsi" w:cstheme="minorBidi"/>
          <w:noProof/>
          <w:szCs w:val="22"/>
        </w:rPr>
      </w:pPr>
      <w:ins w:id="403" w:author="Voong, Tai" w:date="2014-05-29T08:55:00Z">
        <w:del w:id="404" w:author="Huang, Jia Chang" w:date="2014-06-03T14:51:00Z">
          <w:r w:rsidRPr="00690E02" w:rsidDel="002F36EC">
            <w:rPr>
              <w:rStyle w:val="Hyperlink"/>
              <w:noProof/>
            </w:rPr>
            <w:delText>2.2.2 Summer Demand Reduction for Units with</w:delText>
          </w:r>
          <w:r w:rsidRPr="002F36EC" w:rsidDel="002F36EC">
            <w:rPr>
              <w:rStyle w:val="Hyperlink"/>
              <w:noProof/>
            </w:rPr>
            <w:delText xml:space="preserve"> Continuous Fan</w:delText>
          </w:r>
          <w:r w:rsidDel="002F36EC">
            <w:rPr>
              <w:noProof/>
              <w:webHidden/>
            </w:rPr>
            <w:tab/>
            <w:delText>25</w:delText>
          </w:r>
        </w:del>
      </w:ins>
    </w:p>
    <w:p w:rsidR="00322367" w:rsidDel="002F36EC" w:rsidRDefault="00322367">
      <w:pPr>
        <w:pStyle w:val="TOC2"/>
        <w:tabs>
          <w:tab w:val="right" w:leader="dot" w:pos="9350"/>
        </w:tabs>
        <w:rPr>
          <w:ins w:id="405" w:author="Voong, Tai" w:date="2014-05-29T08:55:00Z"/>
          <w:del w:id="406" w:author="Huang, Jia Chang" w:date="2014-06-03T14:51:00Z"/>
          <w:rFonts w:asciiTheme="minorHAnsi" w:eastAsiaTheme="minorEastAsia" w:hAnsiTheme="minorHAnsi" w:cstheme="minorBidi"/>
          <w:noProof/>
          <w:szCs w:val="22"/>
        </w:rPr>
      </w:pPr>
      <w:ins w:id="407" w:author="Voong, Tai" w:date="2014-05-29T08:55:00Z">
        <w:del w:id="408" w:author="Huang, Jia Chang" w:date="2014-06-03T14:51:00Z">
          <w:r w:rsidRPr="00690E02" w:rsidDel="002F36EC">
            <w:rPr>
              <w:rStyle w:val="Hyperlink"/>
              <w:noProof/>
            </w:rPr>
            <w:delText>2.3. Gas Energy Savings Estimation Methodologies</w:delText>
          </w:r>
          <w:r w:rsidDel="002F36EC">
            <w:rPr>
              <w:noProof/>
              <w:webHidden/>
            </w:rPr>
            <w:tab/>
            <w:delText>25</w:delText>
          </w:r>
        </w:del>
      </w:ins>
    </w:p>
    <w:p w:rsidR="00322367" w:rsidDel="002F36EC" w:rsidRDefault="00322367">
      <w:pPr>
        <w:pStyle w:val="TOC1"/>
        <w:tabs>
          <w:tab w:val="right" w:leader="dot" w:pos="9350"/>
        </w:tabs>
        <w:rPr>
          <w:ins w:id="409" w:author="Voong, Tai" w:date="2014-05-29T08:55:00Z"/>
          <w:del w:id="410" w:author="Huang, Jia Chang" w:date="2014-06-03T14:51:00Z"/>
          <w:rFonts w:asciiTheme="minorHAnsi" w:eastAsiaTheme="minorEastAsia" w:hAnsiTheme="minorHAnsi" w:cstheme="minorBidi"/>
          <w:noProof/>
          <w:szCs w:val="22"/>
        </w:rPr>
      </w:pPr>
      <w:ins w:id="411" w:author="Voong, Tai" w:date="2014-05-29T08:55:00Z">
        <w:del w:id="412" w:author="Huang, Jia Chang" w:date="2014-06-03T14:51:00Z">
          <w:r w:rsidRPr="00690E02" w:rsidDel="002F36EC">
            <w:rPr>
              <w:rStyle w:val="Hyperlink"/>
              <w:i/>
              <w:noProof/>
            </w:rPr>
            <w:delText>Section 3. Load Shapes</w:delText>
          </w:r>
          <w:r w:rsidDel="002F36EC">
            <w:rPr>
              <w:noProof/>
              <w:webHidden/>
            </w:rPr>
            <w:tab/>
            <w:delText>25</w:delText>
          </w:r>
        </w:del>
      </w:ins>
    </w:p>
    <w:p w:rsidR="00322367" w:rsidDel="002F36EC" w:rsidRDefault="00322367">
      <w:pPr>
        <w:pStyle w:val="TOC2"/>
        <w:tabs>
          <w:tab w:val="right" w:leader="dot" w:pos="9350"/>
        </w:tabs>
        <w:rPr>
          <w:ins w:id="413" w:author="Voong, Tai" w:date="2014-05-29T08:55:00Z"/>
          <w:del w:id="414" w:author="Huang, Jia Chang" w:date="2014-06-03T14:51:00Z"/>
          <w:rFonts w:asciiTheme="minorHAnsi" w:eastAsiaTheme="minorEastAsia" w:hAnsiTheme="minorHAnsi" w:cstheme="minorBidi"/>
          <w:noProof/>
          <w:szCs w:val="22"/>
        </w:rPr>
      </w:pPr>
      <w:ins w:id="415" w:author="Voong, Tai" w:date="2014-05-29T08:55:00Z">
        <w:del w:id="416" w:author="Huang, Jia Chang" w:date="2014-06-03T14:51:00Z">
          <w:r w:rsidRPr="00690E02" w:rsidDel="002F36EC">
            <w:rPr>
              <w:rStyle w:val="Hyperlink"/>
              <w:noProof/>
            </w:rPr>
            <w:delText>3.1 Base Case Load Shapes</w:delText>
          </w:r>
          <w:r w:rsidDel="002F36EC">
            <w:rPr>
              <w:noProof/>
              <w:webHidden/>
            </w:rPr>
            <w:tab/>
            <w:delText>25</w:delText>
          </w:r>
        </w:del>
      </w:ins>
    </w:p>
    <w:p w:rsidR="00322367" w:rsidDel="002F36EC" w:rsidRDefault="00322367">
      <w:pPr>
        <w:pStyle w:val="TOC2"/>
        <w:tabs>
          <w:tab w:val="right" w:leader="dot" w:pos="9350"/>
        </w:tabs>
        <w:rPr>
          <w:ins w:id="417" w:author="Voong, Tai" w:date="2014-05-29T08:55:00Z"/>
          <w:del w:id="418" w:author="Huang, Jia Chang" w:date="2014-06-03T14:51:00Z"/>
          <w:rFonts w:asciiTheme="minorHAnsi" w:eastAsiaTheme="minorEastAsia" w:hAnsiTheme="minorHAnsi" w:cstheme="minorBidi"/>
          <w:noProof/>
          <w:szCs w:val="22"/>
        </w:rPr>
      </w:pPr>
      <w:ins w:id="419" w:author="Voong, Tai" w:date="2014-05-29T08:55:00Z">
        <w:del w:id="420" w:author="Huang, Jia Chang" w:date="2014-06-03T14:51:00Z">
          <w:r w:rsidRPr="00690E02" w:rsidDel="002F36EC">
            <w:rPr>
              <w:rStyle w:val="Hyperlink"/>
              <w:noProof/>
            </w:rPr>
            <w:delText>3.2 Measure Load Shapes</w:delText>
          </w:r>
          <w:r w:rsidDel="002F36EC">
            <w:rPr>
              <w:noProof/>
              <w:webHidden/>
            </w:rPr>
            <w:tab/>
            <w:delText>26</w:delText>
          </w:r>
        </w:del>
      </w:ins>
    </w:p>
    <w:p w:rsidR="00322367" w:rsidDel="002F36EC" w:rsidRDefault="00322367">
      <w:pPr>
        <w:pStyle w:val="TOC1"/>
        <w:tabs>
          <w:tab w:val="right" w:leader="dot" w:pos="9350"/>
        </w:tabs>
        <w:rPr>
          <w:ins w:id="421" w:author="Voong, Tai" w:date="2014-05-29T08:55:00Z"/>
          <w:del w:id="422" w:author="Huang, Jia Chang" w:date="2014-06-03T14:51:00Z"/>
          <w:rFonts w:asciiTheme="minorHAnsi" w:eastAsiaTheme="minorEastAsia" w:hAnsiTheme="minorHAnsi" w:cstheme="minorBidi"/>
          <w:noProof/>
          <w:szCs w:val="22"/>
        </w:rPr>
      </w:pPr>
      <w:ins w:id="423" w:author="Voong, Tai" w:date="2014-05-29T08:55:00Z">
        <w:del w:id="424" w:author="Huang, Jia Chang" w:date="2014-06-03T14:51:00Z">
          <w:r w:rsidRPr="00690E02" w:rsidDel="002F36EC">
            <w:rPr>
              <w:rStyle w:val="Hyperlink"/>
              <w:noProof/>
            </w:rPr>
            <w:delText>Section 4. Base Case &amp; Measure Costs</w:delText>
          </w:r>
          <w:r w:rsidDel="002F36EC">
            <w:rPr>
              <w:noProof/>
              <w:webHidden/>
            </w:rPr>
            <w:tab/>
            <w:delText>26</w:delText>
          </w:r>
        </w:del>
      </w:ins>
    </w:p>
    <w:p w:rsidR="00322367" w:rsidDel="002F36EC" w:rsidRDefault="00322367">
      <w:pPr>
        <w:pStyle w:val="TOC2"/>
        <w:tabs>
          <w:tab w:val="right" w:leader="dot" w:pos="9350"/>
        </w:tabs>
        <w:rPr>
          <w:ins w:id="425" w:author="Voong, Tai" w:date="2014-05-29T08:55:00Z"/>
          <w:del w:id="426" w:author="Huang, Jia Chang" w:date="2014-06-03T14:51:00Z"/>
          <w:rFonts w:asciiTheme="minorHAnsi" w:eastAsiaTheme="minorEastAsia" w:hAnsiTheme="minorHAnsi" w:cstheme="minorBidi"/>
          <w:noProof/>
          <w:szCs w:val="22"/>
        </w:rPr>
      </w:pPr>
      <w:ins w:id="427" w:author="Voong, Tai" w:date="2014-05-29T08:55:00Z">
        <w:del w:id="428" w:author="Huang, Jia Chang" w:date="2014-06-03T14:51:00Z">
          <w:r w:rsidRPr="00690E02" w:rsidDel="002F36EC">
            <w:rPr>
              <w:rStyle w:val="Hyperlink"/>
              <w:noProof/>
            </w:rPr>
            <w:delText>4.1 Base Case(s) Costs</w:delText>
          </w:r>
          <w:r w:rsidDel="002F36EC">
            <w:rPr>
              <w:noProof/>
              <w:webHidden/>
            </w:rPr>
            <w:tab/>
            <w:delText>26</w:delText>
          </w:r>
        </w:del>
      </w:ins>
    </w:p>
    <w:p w:rsidR="00322367" w:rsidDel="002F36EC" w:rsidRDefault="00322367">
      <w:pPr>
        <w:pStyle w:val="TOC2"/>
        <w:tabs>
          <w:tab w:val="right" w:leader="dot" w:pos="9350"/>
        </w:tabs>
        <w:rPr>
          <w:ins w:id="429" w:author="Voong, Tai" w:date="2014-05-29T08:55:00Z"/>
          <w:del w:id="430" w:author="Huang, Jia Chang" w:date="2014-06-03T14:51:00Z"/>
          <w:rFonts w:asciiTheme="minorHAnsi" w:eastAsiaTheme="minorEastAsia" w:hAnsiTheme="minorHAnsi" w:cstheme="minorBidi"/>
          <w:noProof/>
          <w:szCs w:val="22"/>
        </w:rPr>
      </w:pPr>
      <w:ins w:id="431" w:author="Voong, Tai" w:date="2014-05-29T08:55:00Z">
        <w:del w:id="432" w:author="Huang, Jia Chang" w:date="2014-06-03T14:51:00Z">
          <w:r w:rsidRPr="00690E02" w:rsidDel="002F36EC">
            <w:rPr>
              <w:rStyle w:val="Hyperlink"/>
              <w:noProof/>
            </w:rPr>
            <w:delText>4.2 Measure Case Costs</w:delText>
          </w:r>
          <w:r w:rsidDel="002F36EC">
            <w:rPr>
              <w:noProof/>
              <w:webHidden/>
            </w:rPr>
            <w:tab/>
            <w:delText>26</w:delText>
          </w:r>
        </w:del>
      </w:ins>
    </w:p>
    <w:p w:rsidR="00322367" w:rsidDel="002F36EC" w:rsidRDefault="00322367">
      <w:pPr>
        <w:pStyle w:val="TOC2"/>
        <w:tabs>
          <w:tab w:val="right" w:leader="dot" w:pos="9350"/>
        </w:tabs>
        <w:rPr>
          <w:ins w:id="433" w:author="Voong, Tai" w:date="2014-05-29T08:55:00Z"/>
          <w:del w:id="434" w:author="Huang, Jia Chang" w:date="2014-06-03T14:51:00Z"/>
          <w:rFonts w:asciiTheme="minorHAnsi" w:eastAsiaTheme="minorEastAsia" w:hAnsiTheme="minorHAnsi" w:cstheme="minorBidi"/>
          <w:noProof/>
          <w:szCs w:val="22"/>
        </w:rPr>
      </w:pPr>
      <w:ins w:id="435" w:author="Voong, Tai" w:date="2014-05-29T08:55:00Z">
        <w:del w:id="436" w:author="Huang, Jia Chang" w:date="2014-06-03T14:51:00Z">
          <w:r w:rsidRPr="00690E02" w:rsidDel="002F36EC">
            <w:rPr>
              <w:rStyle w:val="Hyperlink"/>
              <w:noProof/>
            </w:rPr>
            <w:delText>4.3 Increme</w:delText>
          </w:r>
          <w:r w:rsidRPr="002F36EC" w:rsidDel="002F36EC">
            <w:rPr>
              <w:rStyle w:val="Hyperlink"/>
              <w:noProof/>
            </w:rPr>
            <w:delText>ntal &amp; Full Measure Costs</w:delText>
          </w:r>
          <w:r w:rsidDel="002F36EC">
            <w:rPr>
              <w:noProof/>
              <w:webHidden/>
            </w:rPr>
            <w:tab/>
            <w:delText>26</w:delText>
          </w:r>
        </w:del>
      </w:ins>
    </w:p>
    <w:p w:rsidR="00322367" w:rsidDel="002F36EC" w:rsidRDefault="00322367">
      <w:pPr>
        <w:pStyle w:val="TOC3"/>
        <w:tabs>
          <w:tab w:val="right" w:leader="dot" w:pos="9350"/>
        </w:tabs>
        <w:rPr>
          <w:ins w:id="437" w:author="Voong, Tai" w:date="2014-05-29T08:55:00Z"/>
          <w:del w:id="438" w:author="Huang, Jia Chang" w:date="2014-06-03T14:51:00Z"/>
          <w:rFonts w:asciiTheme="minorHAnsi" w:eastAsiaTheme="minorEastAsia" w:hAnsiTheme="minorHAnsi" w:cstheme="minorBidi"/>
          <w:noProof/>
          <w:szCs w:val="22"/>
        </w:rPr>
      </w:pPr>
      <w:ins w:id="439" w:author="Voong, Tai" w:date="2014-05-29T08:55:00Z">
        <w:del w:id="440" w:author="Huang, Jia Chang" w:date="2014-06-03T14:51:00Z">
          <w:r w:rsidRPr="00690E02" w:rsidDel="002F36EC">
            <w:rPr>
              <w:rStyle w:val="Hyperlink"/>
              <w:noProof/>
            </w:rPr>
            <w:delText>4.3.1 Gross Measure Cost</w:delText>
          </w:r>
          <w:r w:rsidDel="002F36EC">
            <w:rPr>
              <w:noProof/>
              <w:webHidden/>
            </w:rPr>
            <w:tab/>
            <w:delText>27</w:delText>
          </w:r>
        </w:del>
      </w:ins>
    </w:p>
    <w:p w:rsidR="00322367" w:rsidDel="002F36EC" w:rsidRDefault="00322367">
      <w:pPr>
        <w:pStyle w:val="TOC3"/>
        <w:tabs>
          <w:tab w:val="right" w:leader="dot" w:pos="9350"/>
        </w:tabs>
        <w:rPr>
          <w:ins w:id="441" w:author="Voong, Tai" w:date="2014-05-29T08:55:00Z"/>
          <w:del w:id="442" w:author="Huang, Jia Chang" w:date="2014-06-03T14:51:00Z"/>
          <w:rFonts w:asciiTheme="minorHAnsi" w:eastAsiaTheme="minorEastAsia" w:hAnsiTheme="minorHAnsi" w:cstheme="minorBidi"/>
          <w:noProof/>
          <w:szCs w:val="22"/>
        </w:rPr>
      </w:pPr>
      <w:ins w:id="443" w:author="Voong, Tai" w:date="2014-05-29T08:55:00Z">
        <w:del w:id="444" w:author="Huang, Jia Chang" w:date="2014-06-03T14:51:00Z">
          <w:r w:rsidRPr="00690E02" w:rsidDel="002F36EC">
            <w:rPr>
              <w:rStyle w:val="Hyperlink"/>
              <w:noProof/>
            </w:rPr>
            <w:delText>4.3.2 Incremental Measure Costs</w:delText>
          </w:r>
          <w:r w:rsidDel="002F36EC">
            <w:rPr>
              <w:noProof/>
              <w:webHidden/>
            </w:rPr>
            <w:tab/>
            <w:delText>27</w:delText>
          </w:r>
        </w:del>
      </w:ins>
    </w:p>
    <w:p w:rsidR="00322367" w:rsidDel="002F36EC" w:rsidRDefault="00322367">
      <w:pPr>
        <w:pStyle w:val="TOC1"/>
        <w:tabs>
          <w:tab w:val="right" w:leader="dot" w:pos="9350"/>
        </w:tabs>
        <w:rPr>
          <w:ins w:id="445" w:author="Voong, Tai" w:date="2014-05-29T08:55:00Z"/>
          <w:del w:id="446" w:author="Huang, Jia Chang" w:date="2014-06-03T14:51:00Z"/>
          <w:rFonts w:asciiTheme="minorHAnsi" w:eastAsiaTheme="minorEastAsia" w:hAnsiTheme="minorHAnsi" w:cstheme="minorBidi"/>
          <w:noProof/>
          <w:szCs w:val="22"/>
        </w:rPr>
      </w:pPr>
      <w:ins w:id="447" w:author="Voong, Tai" w:date="2014-05-29T08:55:00Z">
        <w:del w:id="448" w:author="Huang, Jia Chang" w:date="2014-06-03T14:51:00Z">
          <w:r w:rsidRPr="00690E02" w:rsidDel="002F36EC">
            <w:rPr>
              <w:rStyle w:val="Hyperlink"/>
              <w:noProof/>
            </w:rPr>
            <w:delText>Input Appendices</w:delText>
          </w:r>
          <w:r w:rsidDel="002F36EC">
            <w:rPr>
              <w:noProof/>
              <w:webHidden/>
            </w:rPr>
            <w:tab/>
            <w:delText>28</w:delText>
          </w:r>
        </w:del>
      </w:ins>
    </w:p>
    <w:p w:rsidR="00322367" w:rsidDel="002F36EC" w:rsidRDefault="00322367">
      <w:pPr>
        <w:pStyle w:val="TOC2"/>
        <w:tabs>
          <w:tab w:val="right" w:leader="dot" w:pos="9350"/>
        </w:tabs>
        <w:rPr>
          <w:ins w:id="449" w:author="Voong, Tai" w:date="2014-05-29T08:55:00Z"/>
          <w:del w:id="450" w:author="Huang, Jia Chang" w:date="2014-06-03T14:51:00Z"/>
          <w:rFonts w:asciiTheme="minorHAnsi" w:eastAsiaTheme="minorEastAsia" w:hAnsiTheme="minorHAnsi" w:cstheme="minorBidi"/>
          <w:noProof/>
          <w:szCs w:val="22"/>
        </w:rPr>
      </w:pPr>
      <w:ins w:id="451" w:author="Voong, Tai" w:date="2014-05-29T08:55:00Z">
        <w:del w:id="452" w:author="Huang, Jia Chang" w:date="2014-06-03T14:51:00Z">
          <w:r w:rsidRPr="00690E02" w:rsidDel="002F36EC">
            <w:rPr>
              <w:rStyle w:val="Hyperlink"/>
              <w:noProof/>
            </w:rPr>
            <w:delText>A. (1.4.1) DEER Base Case and Measure Case Information</w:delText>
          </w:r>
          <w:r w:rsidDel="002F36EC">
            <w:rPr>
              <w:noProof/>
              <w:webHidden/>
            </w:rPr>
            <w:tab/>
            <w:delText>28</w:delText>
          </w:r>
        </w:del>
      </w:ins>
    </w:p>
    <w:p w:rsidR="00322367" w:rsidDel="002F36EC" w:rsidRDefault="00322367">
      <w:pPr>
        <w:pStyle w:val="TOC1"/>
        <w:tabs>
          <w:tab w:val="right" w:leader="dot" w:pos="9350"/>
        </w:tabs>
        <w:rPr>
          <w:ins w:id="453" w:author="Voong, Tai" w:date="2014-05-29T08:55:00Z"/>
          <w:del w:id="454" w:author="Huang, Jia Chang" w:date="2014-06-03T14:51:00Z"/>
          <w:rFonts w:asciiTheme="minorHAnsi" w:eastAsiaTheme="minorEastAsia" w:hAnsiTheme="minorHAnsi" w:cstheme="minorBidi"/>
          <w:noProof/>
          <w:szCs w:val="22"/>
        </w:rPr>
      </w:pPr>
      <w:ins w:id="455" w:author="Voong, Tai" w:date="2014-05-29T08:55:00Z">
        <w:del w:id="456" w:author="Huang, Jia Chang" w:date="2014-06-03T14:51:00Z">
          <w:r w:rsidRPr="00690E02" w:rsidDel="002F36EC">
            <w:rPr>
              <w:rStyle w:val="Hyperlink"/>
              <w:noProof/>
            </w:rPr>
            <w:delText>References</w:delText>
          </w:r>
          <w:r w:rsidDel="002F36EC">
            <w:rPr>
              <w:noProof/>
              <w:webHidden/>
            </w:rPr>
            <w:tab/>
            <w:delText>29</w:delText>
          </w:r>
        </w:del>
      </w:ins>
    </w:p>
    <w:p w:rsidR="00287200" w:rsidDel="002F36EC" w:rsidRDefault="00287200">
      <w:pPr>
        <w:pStyle w:val="TOC1"/>
        <w:tabs>
          <w:tab w:val="right" w:leader="dot" w:pos="9350"/>
        </w:tabs>
        <w:rPr>
          <w:del w:id="457" w:author="Huang, Jia Chang" w:date="2014-06-03T14:51:00Z"/>
          <w:rFonts w:asciiTheme="minorHAnsi" w:eastAsiaTheme="minorEastAsia" w:hAnsiTheme="minorHAnsi" w:cstheme="minorBidi"/>
          <w:noProof/>
          <w:szCs w:val="22"/>
        </w:rPr>
      </w:pPr>
      <w:del w:id="458" w:author="Huang, Jia Chang" w:date="2014-06-03T14:51:00Z">
        <w:r w:rsidRPr="00322367" w:rsidDel="002F36EC">
          <w:rPr>
            <w:rPrChange w:id="459" w:author="Voong, Tai" w:date="2014-05-29T08:55:00Z">
              <w:rPr>
                <w:rStyle w:val="Hyperlink"/>
                <w:noProof/>
              </w:rPr>
            </w:rPrChange>
          </w:rPr>
          <w:delText>At-a-Glance Summary</w:delText>
        </w:r>
        <w:r w:rsidDel="002F36EC">
          <w:rPr>
            <w:noProof/>
            <w:webHidden/>
          </w:rPr>
          <w:tab/>
          <w:delText>i</w:delText>
        </w:r>
      </w:del>
    </w:p>
    <w:p w:rsidR="00287200" w:rsidDel="002F36EC" w:rsidRDefault="00287200">
      <w:pPr>
        <w:pStyle w:val="TOC1"/>
        <w:tabs>
          <w:tab w:val="right" w:leader="dot" w:pos="9350"/>
        </w:tabs>
        <w:rPr>
          <w:del w:id="460" w:author="Huang, Jia Chang" w:date="2014-06-03T14:51:00Z"/>
          <w:rFonts w:asciiTheme="minorHAnsi" w:eastAsiaTheme="minorEastAsia" w:hAnsiTheme="minorHAnsi" w:cstheme="minorBidi"/>
          <w:noProof/>
          <w:szCs w:val="22"/>
        </w:rPr>
      </w:pPr>
      <w:del w:id="461" w:author="Huang, Jia Chang" w:date="2014-06-03T14:51:00Z">
        <w:r w:rsidRPr="00322367" w:rsidDel="002F36EC">
          <w:rPr>
            <w:rPrChange w:id="462" w:author="Voong, Tai" w:date="2014-05-29T08:55:00Z">
              <w:rPr>
                <w:rStyle w:val="Hyperlink"/>
                <w:rFonts w:cs="Arial"/>
                <w:b/>
                <w:bCs/>
                <w:noProof/>
                <w:kern w:val="32"/>
              </w:rPr>
            </w:rPrChange>
          </w:rPr>
          <w:delText>At-A-Glance Measure List</w:delText>
        </w:r>
        <w:r w:rsidDel="002F36EC">
          <w:rPr>
            <w:noProof/>
            <w:webHidden/>
          </w:rPr>
          <w:tab/>
          <w:delText>ii</w:delText>
        </w:r>
      </w:del>
    </w:p>
    <w:p w:rsidR="00287200" w:rsidDel="002F36EC" w:rsidRDefault="00287200">
      <w:pPr>
        <w:pStyle w:val="TOC1"/>
        <w:tabs>
          <w:tab w:val="right" w:leader="dot" w:pos="9350"/>
        </w:tabs>
        <w:rPr>
          <w:del w:id="463" w:author="Huang, Jia Chang" w:date="2014-06-03T14:51:00Z"/>
          <w:rFonts w:asciiTheme="minorHAnsi" w:eastAsiaTheme="minorEastAsia" w:hAnsiTheme="minorHAnsi" w:cstheme="minorBidi"/>
          <w:noProof/>
          <w:szCs w:val="22"/>
        </w:rPr>
      </w:pPr>
      <w:del w:id="464" w:author="Huang, Jia Chang" w:date="2014-06-03T14:51:00Z">
        <w:r w:rsidRPr="00322367" w:rsidDel="002F36EC">
          <w:rPr>
            <w:rPrChange w:id="465" w:author="Voong, Tai" w:date="2014-05-29T08:55:00Z">
              <w:rPr>
                <w:rStyle w:val="Hyperlink"/>
                <w:noProof/>
              </w:rPr>
            </w:rPrChange>
          </w:rPr>
          <w:delText>Work Paper Approvals</w:delText>
        </w:r>
        <w:r w:rsidDel="002F36EC">
          <w:rPr>
            <w:noProof/>
            <w:webHidden/>
          </w:rPr>
          <w:tab/>
          <w:delText>iii</w:delText>
        </w:r>
      </w:del>
    </w:p>
    <w:p w:rsidR="00287200" w:rsidDel="002F36EC" w:rsidRDefault="00287200">
      <w:pPr>
        <w:pStyle w:val="TOC1"/>
        <w:tabs>
          <w:tab w:val="right" w:leader="dot" w:pos="9350"/>
        </w:tabs>
        <w:rPr>
          <w:del w:id="466" w:author="Huang, Jia Chang" w:date="2014-06-03T14:51:00Z"/>
          <w:rFonts w:asciiTheme="minorHAnsi" w:eastAsiaTheme="minorEastAsia" w:hAnsiTheme="minorHAnsi" w:cstheme="minorBidi"/>
          <w:noProof/>
          <w:szCs w:val="22"/>
        </w:rPr>
      </w:pPr>
      <w:del w:id="467" w:author="Huang, Jia Chang" w:date="2014-06-03T14:51:00Z">
        <w:r w:rsidRPr="00322367" w:rsidDel="002F36EC">
          <w:rPr>
            <w:rPrChange w:id="468" w:author="Voong, Tai" w:date="2014-05-29T08:55:00Z">
              <w:rPr>
                <w:rStyle w:val="Hyperlink"/>
                <w:noProof/>
              </w:rPr>
            </w:rPrChange>
          </w:rPr>
          <w:delText>Document Revision History</w:delText>
        </w:r>
        <w:r w:rsidDel="002F36EC">
          <w:rPr>
            <w:noProof/>
            <w:webHidden/>
          </w:rPr>
          <w:tab/>
          <w:delText>iv</w:delText>
        </w:r>
      </w:del>
    </w:p>
    <w:p w:rsidR="00287200" w:rsidDel="002F36EC" w:rsidRDefault="00287200">
      <w:pPr>
        <w:pStyle w:val="TOC1"/>
        <w:tabs>
          <w:tab w:val="right" w:leader="dot" w:pos="9350"/>
        </w:tabs>
        <w:rPr>
          <w:del w:id="469" w:author="Huang, Jia Chang" w:date="2014-06-03T14:51:00Z"/>
          <w:rFonts w:asciiTheme="minorHAnsi" w:eastAsiaTheme="minorEastAsia" w:hAnsiTheme="minorHAnsi" w:cstheme="minorBidi"/>
          <w:noProof/>
          <w:szCs w:val="22"/>
        </w:rPr>
      </w:pPr>
      <w:del w:id="470" w:author="Huang, Jia Chang" w:date="2014-06-03T14:51:00Z">
        <w:r w:rsidRPr="00322367" w:rsidDel="002F36EC">
          <w:rPr>
            <w:rPrChange w:id="471" w:author="Voong, Tai" w:date="2014-05-29T08:55:00Z">
              <w:rPr>
                <w:rStyle w:val="Hyperlink"/>
                <w:noProof/>
              </w:rPr>
            </w:rPrChange>
          </w:rPr>
          <w:delText>Table of Contents</w:delText>
        </w:r>
        <w:r w:rsidDel="002F36EC">
          <w:rPr>
            <w:noProof/>
            <w:webHidden/>
          </w:rPr>
          <w:tab/>
          <w:delText>v</w:delText>
        </w:r>
      </w:del>
    </w:p>
    <w:p w:rsidR="00287200" w:rsidDel="002F36EC" w:rsidRDefault="00287200">
      <w:pPr>
        <w:pStyle w:val="TOC1"/>
        <w:tabs>
          <w:tab w:val="right" w:leader="dot" w:pos="9350"/>
        </w:tabs>
        <w:rPr>
          <w:del w:id="472" w:author="Huang, Jia Chang" w:date="2014-06-03T14:51:00Z"/>
          <w:rFonts w:asciiTheme="minorHAnsi" w:eastAsiaTheme="minorEastAsia" w:hAnsiTheme="minorHAnsi" w:cstheme="minorBidi"/>
          <w:noProof/>
          <w:szCs w:val="22"/>
        </w:rPr>
      </w:pPr>
      <w:del w:id="473" w:author="Huang, Jia Chang" w:date="2014-06-03T14:51:00Z">
        <w:r w:rsidRPr="00322367" w:rsidDel="002F36EC">
          <w:rPr>
            <w:rPrChange w:id="474" w:author="Voong, Tai" w:date="2014-05-29T08:55:00Z">
              <w:rPr>
                <w:rStyle w:val="Hyperlink"/>
                <w:noProof/>
              </w:rPr>
            </w:rPrChange>
          </w:rPr>
          <w:delText>List of Tables</w:delText>
        </w:r>
        <w:r w:rsidDel="002F36EC">
          <w:rPr>
            <w:noProof/>
            <w:webHidden/>
          </w:rPr>
          <w:tab/>
          <w:delText>vi</w:delText>
        </w:r>
      </w:del>
    </w:p>
    <w:p w:rsidR="00287200" w:rsidDel="002F36EC" w:rsidRDefault="00287200">
      <w:pPr>
        <w:pStyle w:val="TOC1"/>
        <w:tabs>
          <w:tab w:val="right" w:leader="dot" w:pos="9350"/>
        </w:tabs>
        <w:rPr>
          <w:del w:id="475" w:author="Huang, Jia Chang" w:date="2014-06-03T14:51:00Z"/>
          <w:rFonts w:asciiTheme="minorHAnsi" w:eastAsiaTheme="minorEastAsia" w:hAnsiTheme="minorHAnsi" w:cstheme="minorBidi"/>
          <w:noProof/>
          <w:szCs w:val="22"/>
        </w:rPr>
      </w:pPr>
      <w:del w:id="476" w:author="Huang, Jia Chang" w:date="2014-06-03T14:51:00Z">
        <w:r w:rsidRPr="00322367" w:rsidDel="002F36EC">
          <w:rPr>
            <w:rPrChange w:id="477" w:author="Voong, Tai" w:date="2014-05-29T08:55:00Z">
              <w:rPr>
                <w:rStyle w:val="Hyperlink"/>
                <w:noProof/>
              </w:rPr>
            </w:rPrChange>
          </w:rPr>
          <w:delText>List of Figures</w:delText>
        </w:r>
        <w:r w:rsidDel="002F36EC">
          <w:rPr>
            <w:noProof/>
            <w:webHidden/>
          </w:rPr>
          <w:tab/>
          <w:delText>vi</w:delText>
        </w:r>
      </w:del>
    </w:p>
    <w:p w:rsidR="00287200" w:rsidDel="002F36EC" w:rsidRDefault="00287200">
      <w:pPr>
        <w:pStyle w:val="TOC1"/>
        <w:tabs>
          <w:tab w:val="right" w:leader="dot" w:pos="9350"/>
        </w:tabs>
        <w:rPr>
          <w:del w:id="478" w:author="Huang, Jia Chang" w:date="2014-06-03T14:51:00Z"/>
          <w:rFonts w:asciiTheme="minorHAnsi" w:eastAsiaTheme="minorEastAsia" w:hAnsiTheme="minorHAnsi" w:cstheme="minorBidi"/>
          <w:noProof/>
          <w:szCs w:val="22"/>
        </w:rPr>
      </w:pPr>
      <w:del w:id="479" w:author="Huang, Jia Chang" w:date="2014-06-03T14:51:00Z">
        <w:r w:rsidRPr="00322367" w:rsidDel="002F36EC">
          <w:rPr>
            <w:rPrChange w:id="480" w:author="Voong, Tai" w:date="2014-05-29T08:55:00Z">
              <w:rPr>
                <w:rStyle w:val="Hyperlink"/>
                <w:noProof/>
              </w:rPr>
            </w:rPrChange>
          </w:rPr>
          <w:delText>Section 1. General Measure &amp; Baseline Data</w:delText>
        </w:r>
        <w:r w:rsidDel="002F36EC">
          <w:rPr>
            <w:noProof/>
            <w:webHidden/>
          </w:rPr>
          <w:tab/>
          <w:delText>1</w:delText>
        </w:r>
      </w:del>
    </w:p>
    <w:p w:rsidR="00287200" w:rsidDel="002F36EC" w:rsidRDefault="00287200">
      <w:pPr>
        <w:pStyle w:val="TOC2"/>
        <w:tabs>
          <w:tab w:val="right" w:leader="dot" w:pos="9350"/>
        </w:tabs>
        <w:rPr>
          <w:del w:id="481" w:author="Huang, Jia Chang" w:date="2014-06-03T14:51:00Z"/>
          <w:rFonts w:asciiTheme="minorHAnsi" w:eastAsiaTheme="minorEastAsia" w:hAnsiTheme="minorHAnsi" w:cstheme="minorBidi"/>
          <w:noProof/>
          <w:szCs w:val="22"/>
        </w:rPr>
      </w:pPr>
      <w:del w:id="482" w:author="Huang, Jia Chang" w:date="2014-06-03T14:51:00Z">
        <w:r w:rsidRPr="00322367" w:rsidDel="002F36EC">
          <w:rPr>
            <w:rPrChange w:id="483" w:author="Voong, Tai" w:date="2014-05-29T08:55:00Z">
              <w:rPr>
                <w:rStyle w:val="Hyperlink"/>
                <w:noProof/>
              </w:rPr>
            </w:rPrChange>
          </w:rPr>
          <w:delText>1.1 Product Measure Description &amp; Background</w:delText>
        </w:r>
        <w:r w:rsidDel="002F36EC">
          <w:rPr>
            <w:noProof/>
            <w:webHidden/>
          </w:rPr>
          <w:tab/>
          <w:delText>1</w:delText>
        </w:r>
      </w:del>
    </w:p>
    <w:p w:rsidR="00287200" w:rsidDel="002F36EC" w:rsidRDefault="00287200">
      <w:pPr>
        <w:pStyle w:val="TOC2"/>
        <w:tabs>
          <w:tab w:val="right" w:leader="dot" w:pos="9350"/>
        </w:tabs>
        <w:rPr>
          <w:del w:id="484" w:author="Huang, Jia Chang" w:date="2014-06-03T14:51:00Z"/>
          <w:rFonts w:asciiTheme="minorHAnsi" w:eastAsiaTheme="minorEastAsia" w:hAnsiTheme="minorHAnsi" w:cstheme="minorBidi"/>
          <w:noProof/>
          <w:szCs w:val="22"/>
        </w:rPr>
      </w:pPr>
      <w:del w:id="485" w:author="Huang, Jia Chang" w:date="2014-06-03T14:51:00Z">
        <w:r w:rsidRPr="00322367" w:rsidDel="002F36EC">
          <w:rPr>
            <w:rPrChange w:id="486" w:author="Voong, Tai" w:date="2014-05-29T08:55:00Z">
              <w:rPr>
                <w:rStyle w:val="Hyperlink"/>
                <w:noProof/>
              </w:rPr>
            </w:rPrChange>
          </w:rPr>
          <w:delText>1.2 Product Technical Description</w:delText>
        </w:r>
        <w:r w:rsidDel="002F36EC">
          <w:rPr>
            <w:noProof/>
            <w:webHidden/>
          </w:rPr>
          <w:tab/>
          <w:delText>1</w:delText>
        </w:r>
      </w:del>
    </w:p>
    <w:p w:rsidR="00287200" w:rsidDel="002F36EC" w:rsidRDefault="00287200">
      <w:pPr>
        <w:pStyle w:val="TOC2"/>
        <w:tabs>
          <w:tab w:val="right" w:leader="dot" w:pos="9350"/>
        </w:tabs>
        <w:rPr>
          <w:del w:id="487" w:author="Huang, Jia Chang" w:date="2014-06-03T14:51:00Z"/>
          <w:rFonts w:asciiTheme="minorHAnsi" w:eastAsiaTheme="minorEastAsia" w:hAnsiTheme="minorHAnsi" w:cstheme="minorBidi"/>
          <w:noProof/>
          <w:szCs w:val="22"/>
        </w:rPr>
      </w:pPr>
      <w:del w:id="488" w:author="Huang, Jia Chang" w:date="2014-06-03T14:51:00Z">
        <w:r w:rsidRPr="00322367" w:rsidDel="002F36EC">
          <w:rPr>
            <w:rPrChange w:id="489" w:author="Voong, Tai" w:date="2014-05-29T08:55:00Z">
              <w:rPr>
                <w:rStyle w:val="Hyperlink"/>
                <w:noProof/>
              </w:rPr>
            </w:rPrChange>
          </w:rPr>
          <w:delText>1.3 Measure Application Type</w:delText>
        </w:r>
        <w:r w:rsidDel="002F36EC">
          <w:rPr>
            <w:noProof/>
            <w:webHidden/>
          </w:rPr>
          <w:tab/>
          <w:delText>2</w:delText>
        </w:r>
      </w:del>
    </w:p>
    <w:p w:rsidR="00287200" w:rsidDel="002F36EC" w:rsidRDefault="00287200">
      <w:pPr>
        <w:pStyle w:val="TOC2"/>
        <w:tabs>
          <w:tab w:val="right" w:leader="dot" w:pos="9350"/>
        </w:tabs>
        <w:rPr>
          <w:del w:id="490" w:author="Huang, Jia Chang" w:date="2014-06-03T14:51:00Z"/>
          <w:rFonts w:asciiTheme="minorHAnsi" w:eastAsiaTheme="minorEastAsia" w:hAnsiTheme="minorHAnsi" w:cstheme="minorBidi"/>
          <w:noProof/>
          <w:szCs w:val="22"/>
        </w:rPr>
      </w:pPr>
      <w:del w:id="491" w:author="Huang, Jia Chang" w:date="2014-06-03T14:51:00Z">
        <w:r w:rsidRPr="00322367" w:rsidDel="002F36EC">
          <w:rPr>
            <w:rPrChange w:id="492" w:author="Voong, Tai" w:date="2014-05-29T08:55:00Z">
              <w:rPr>
                <w:rStyle w:val="Hyperlink"/>
                <w:noProof/>
              </w:rPr>
            </w:rPrChange>
          </w:rPr>
          <w:delText>1.4 Product Base Case and Measure Case Data</w:delText>
        </w:r>
        <w:r w:rsidDel="002F36EC">
          <w:rPr>
            <w:noProof/>
            <w:webHidden/>
          </w:rPr>
          <w:tab/>
          <w:delText>3</w:delText>
        </w:r>
      </w:del>
    </w:p>
    <w:p w:rsidR="00287200" w:rsidDel="002F36EC" w:rsidRDefault="00287200">
      <w:pPr>
        <w:pStyle w:val="TOC2"/>
        <w:tabs>
          <w:tab w:val="right" w:leader="dot" w:pos="9350"/>
        </w:tabs>
        <w:rPr>
          <w:del w:id="493" w:author="Huang, Jia Chang" w:date="2014-06-03T14:51:00Z"/>
          <w:rFonts w:asciiTheme="minorHAnsi" w:eastAsiaTheme="minorEastAsia" w:hAnsiTheme="minorHAnsi" w:cstheme="minorBidi"/>
          <w:noProof/>
          <w:szCs w:val="22"/>
        </w:rPr>
      </w:pPr>
      <w:del w:id="494" w:author="Huang, Jia Chang" w:date="2014-06-03T14:51:00Z">
        <w:r w:rsidRPr="00322367" w:rsidDel="002F36EC">
          <w:rPr>
            <w:rPrChange w:id="495" w:author="Voong, Tai" w:date="2014-05-29T08:55:00Z">
              <w:rPr>
                <w:rStyle w:val="Hyperlink"/>
                <w:noProof/>
              </w:rPr>
            </w:rPrChange>
          </w:rPr>
          <w:delText>1.4.1 DEER Base Case and Measure Case Information</w:delText>
        </w:r>
        <w:r w:rsidDel="002F36EC">
          <w:rPr>
            <w:noProof/>
            <w:webHidden/>
          </w:rPr>
          <w:tab/>
          <w:delText>3</w:delText>
        </w:r>
      </w:del>
    </w:p>
    <w:p w:rsidR="00287200" w:rsidDel="002F36EC" w:rsidRDefault="00287200">
      <w:pPr>
        <w:pStyle w:val="TOC4"/>
        <w:tabs>
          <w:tab w:val="right" w:leader="dot" w:pos="9350"/>
        </w:tabs>
        <w:rPr>
          <w:del w:id="496" w:author="Huang, Jia Chang" w:date="2014-06-03T14:51:00Z"/>
          <w:rFonts w:asciiTheme="minorHAnsi" w:eastAsiaTheme="minorEastAsia" w:hAnsiTheme="minorHAnsi" w:cstheme="minorBidi"/>
          <w:noProof/>
          <w:szCs w:val="22"/>
        </w:rPr>
      </w:pPr>
      <w:del w:id="497" w:author="Huang, Jia Chang" w:date="2014-06-03T14:51:00Z">
        <w:r w:rsidRPr="00322367" w:rsidDel="002F36EC">
          <w:rPr>
            <w:rPrChange w:id="498" w:author="Voong, Tai" w:date="2014-05-29T08:55:00Z">
              <w:rPr>
                <w:rStyle w:val="Hyperlink"/>
                <w:noProof/>
              </w:rPr>
            </w:rPrChange>
          </w:rPr>
          <w:delText>1.4.1.1 Measure electric and gas savings</w:delText>
        </w:r>
        <w:r w:rsidDel="002F36EC">
          <w:rPr>
            <w:noProof/>
            <w:webHidden/>
          </w:rPr>
          <w:tab/>
          <w:delText>6</w:delText>
        </w:r>
      </w:del>
    </w:p>
    <w:p w:rsidR="00287200" w:rsidDel="002F36EC" w:rsidRDefault="00287200">
      <w:pPr>
        <w:pStyle w:val="TOC4"/>
        <w:tabs>
          <w:tab w:val="right" w:leader="dot" w:pos="9350"/>
        </w:tabs>
        <w:rPr>
          <w:del w:id="499" w:author="Huang, Jia Chang" w:date="2014-06-03T14:51:00Z"/>
          <w:rFonts w:asciiTheme="minorHAnsi" w:eastAsiaTheme="minorEastAsia" w:hAnsiTheme="minorHAnsi" w:cstheme="minorBidi"/>
          <w:noProof/>
          <w:szCs w:val="22"/>
        </w:rPr>
      </w:pPr>
      <w:del w:id="500" w:author="Huang, Jia Chang" w:date="2014-06-03T14:51:00Z">
        <w:r w:rsidRPr="00322367" w:rsidDel="002F36EC">
          <w:rPr>
            <w:rPrChange w:id="501" w:author="Voong, Tai" w:date="2014-05-29T08:55:00Z">
              <w:rPr>
                <w:rStyle w:val="Hyperlink"/>
                <w:noProof/>
              </w:rPr>
            </w:rPrChange>
          </w:rPr>
          <w:delText>1.4.1.2 Base Case Costs and Measure Case Costs</w:delText>
        </w:r>
        <w:r w:rsidDel="002F36EC">
          <w:rPr>
            <w:noProof/>
            <w:webHidden/>
          </w:rPr>
          <w:tab/>
          <w:delText>7</w:delText>
        </w:r>
      </w:del>
    </w:p>
    <w:p w:rsidR="00287200" w:rsidDel="002F36EC" w:rsidRDefault="00287200">
      <w:pPr>
        <w:pStyle w:val="TOC4"/>
        <w:tabs>
          <w:tab w:val="right" w:leader="dot" w:pos="9350"/>
        </w:tabs>
        <w:rPr>
          <w:del w:id="502" w:author="Huang, Jia Chang" w:date="2014-06-03T14:51:00Z"/>
          <w:rFonts w:asciiTheme="minorHAnsi" w:eastAsiaTheme="minorEastAsia" w:hAnsiTheme="minorHAnsi" w:cstheme="minorBidi"/>
          <w:noProof/>
          <w:szCs w:val="22"/>
        </w:rPr>
      </w:pPr>
      <w:del w:id="503" w:author="Huang, Jia Chang" w:date="2014-06-03T14:51:00Z">
        <w:r w:rsidRPr="00322367" w:rsidDel="002F36EC">
          <w:rPr>
            <w:rPrChange w:id="504" w:author="Voong, Tai" w:date="2014-05-29T08:55:00Z">
              <w:rPr>
                <w:rStyle w:val="Hyperlink"/>
                <w:noProof/>
              </w:rPr>
            </w:rPrChange>
          </w:rPr>
          <w:delText>1.4.1.3 Net to Gross Assumption</w:delText>
        </w:r>
        <w:r w:rsidDel="002F36EC">
          <w:rPr>
            <w:noProof/>
            <w:webHidden/>
          </w:rPr>
          <w:tab/>
          <w:delText>7</w:delText>
        </w:r>
      </w:del>
    </w:p>
    <w:p w:rsidR="00287200" w:rsidDel="002F36EC" w:rsidRDefault="00287200">
      <w:pPr>
        <w:pStyle w:val="TOC4"/>
        <w:tabs>
          <w:tab w:val="right" w:leader="dot" w:pos="9350"/>
        </w:tabs>
        <w:rPr>
          <w:del w:id="505" w:author="Huang, Jia Chang" w:date="2014-06-03T14:51:00Z"/>
          <w:rFonts w:asciiTheme="minorHAnsi" w:eastAsiaTheme="minorEastAsia" w:hAnsiTheme="minorHAnsi" w:cstheme="minorBidi"/>
          <w:noProof/>
          <w:szCs w:val="22"/>
        </w:rPr>
      </w:pPr>
      <w:del w:id="506" w:author="Huang, Jia Chang" w:date="2014-06-03T14:51:00Z">
        <w:r w:rsidRPr="00322367" w:rsidDel="002F36EC">
          <w:rPr>
            <w:rPrChange w:id="507" w:author="Voong, Tai" w:date="2014-05-29T08:55:00Z">
              <w:rPr>
                <w:rStyle w:val="Hyperlink"/>
                <w:noProof/>
              </w:rPr>
            </w:rPrChange>
          </w:rPr>
          <w:delText>1.4.1.4 Effective Useful Life / Remaining Useful Life</w:delText>
        </w:r>
        <w:r w:rsidDel="002F36EC">
          <w:rPr>
            <w:noProof/>
            <w:webHidden/>
          </w:rPr>
          <w:tab/>
          <w:delText>7</w:delText>
        </w:r>
      </w:del>
    </w:p>
    <w:p w:rsidR="00287200" w:rsidDel="002F36EC" w:rsidRDefault="00287200">
      <w:pPr>
        <w:pStyle w:val="TOC4"/>
        <w:tabs>
          <w:tab w:val="right" w:leader="dot" w:pos="9350"/>
        </w:tabs>
        <w:rPr>
          <w:del w:id="508" w:author="Huang, Jia Chang" w:date="2014-06-03T14:51:00Z"/>
          <w:rFonts w:asciiTheme="minorHAnsi" w:eastAsiaTheme="minorEastAsia" w:hAnsiTheme="minorHAnsi" w:cstheme="minorBidi"/>
          <w:noProof/>
          <w:szCs w:val="22"/>
        </w:rPr>
      </w:pPr>
      <w:del w:id="509" w:author="Huang, Jia Chang" w:date="2014-06-03T14:51:00Z">
        <w:r w:rsidRPr="00322367" w:rsidDel="002F36EC">
          <w:rPr>
            <w:rPrChange w:id="510" w:author="Voong, Tai" w:date="2014-05-29T08:55:00Z">
              <w:rPr>
                <w:rStyle w:val="Hyperlink"/>
                <w:noProof/>
              </w:rPr>
            </w:rPrChange>
          </w:rPr>
          <w:delText>1.4.1.5 In-service rate / first year installation rate</w:delText>
        </w:r>
        <w:r w:rsidDel="002F36EC">
          <w:rPr>
            <w:noProof/>
            <w:webHidden/>
          </w:rPr>
          <w:tab/>
          <w:delText>8</w:delText>
        </w:r>
      </w:del>
    </w:p>
    <w:p w:rsidR="00287200" w:rsidDel="002F36EC" w:rsidRDefault="00287200">
      <w:pPr>
        <w:pStyle w:val="TOC2"/>
        <w:tabs>
          <w:tab w:val="right" w:leader="dot" w:pos="9350"/>
        </w:tabs>
        <w:rPr>
          <w:del w:id="511" w:author="Huang, Jia Chang" w:date="2014-06-03T14:51:00Z"/>
          <w:rFonts w:asciiTheme="minorHAnsi" w:eastAsiaTheme="minorEastAsia" w:hAnsiTheme="minorHAnsi" w:cstheme="minorBidi"/>
          <w:noProof/>
          <w:szCs w:val="22"/>
        </w:rPr>
      </w:pPr>
      <w:del w:id="512" w:author="Huang, Jia Chang" w:date="2014-06-03T14:51:00Z">
        <w:r w:rsidRPr="00322367" w:rsidDel="002F36EC">
          <w:rPr>
            <w:rPrChange w:id="513" w:author="Voong, Tai" w:date="2014-05-29T08:55:00Z">
              <w:rPr>
                <w:rStyle w:val="Hyperlink"/>
                <w:noProof/>
              </w:rPr>
            </w:rPrChange>
          </w:rPr>
          <w:delText>1.4.2 Codes &amp; Standards Requirements Base Case and Measure Information</w:delText>
        </w:r>
        <w:r w:rsidDel="002F36EC">
          <w:rPr>
            <w:noProof/>
            <w:webHidden/>
          </w:rPr>
          <w:tab/>
          <w:delText>8</w:delText>
        </w:r>
      </w:del>
    </w:p>
    <w:p w:rsidR="00287200" w:rsidDel="002F36EC" w:rsidRDefault="00287200">
      <w:pPr>
        <w:pStyle w:val="TOC2"/>
        <w:tabs>
          <w:tab w:val="right" w:leader="dot" w:pos="9350"/>
        </w:tabs>
        <w:rPr>
          <w:del w:id="514" w:author="Huang, Jia Chang" w:date="2014-06-03T14:51:00Z"/>
          <w:rFonts w:asciiTheme="minorHAnsi" w:eastAsiaTheme="minorEastAsia" w:hAnsiTheme="minorHAnsi" w:cstheme="minorBidi"/>
          <w:noProof/>
          <w:szCs w:val="22"/>
        </w:rPr>
      </w:pPr>
      <w:del w:id="515" w:author="Huang, Jia Chang" w:date="2014-06-03T14:51:00Z">
        <w:r w:rsidRPr="00322367" w:rsidDel="002F36EC">
          <w:rPr>
            <w:rPrChange w:id="516" w:author="Voong, Tai" w:date="2014-05-29T08:55:00Z">
              <w:rPr>
                <w:rStyle w:val="Hyperlink"/>
                <w:noProof/>
              </w:rPr>
            </w:rPrChange>
          </w:rPr>
          <w:delText>1.4.3 EM&amp;V, Market Potential, and Other Studies – Base Case and Measure Case Information</w:delText>
        </w:r>
        <w:r w:rsidDel="002F36EC">
          <w:rPr>
            <w:noProof/>
            <w:webHidden/>
          </w:rPr>
          <w:tab/>
          <w:delText>8</w:delText>
        </w:r>
      </w:del>
    </w:p>
    <w:p w:rsidR="00287200" w:rsidDel="002F36EC" w:rsidRDefault="00287200">
      <w:pPr>
        <w:pStyle w:val="TOC4"/>
        <w:tabs>
          <w:tab w:val="right" w:leader="dot" w:pos="9350"/>
        </w:tabs>
        <w:rPr>
          <w:del w:id="517" w:author="Huang, Jia Chang" w:date="2014-06-03T14:51:00Z"/>
          <w:rFonts w:asciiTheme="minorHAnsi" w:eastAsiaTheme="minorEastAsia" w:hAnsiTheme="minorHAnsi" w:cstheme="minorBidi"/>
          <w:noProof/>
          <w:szCs w:val="22"/>
        </w:rPr>
      </w:pPr>
      <w:del w:id="518" w:author="Huang, Jia Chang" w:date="2014-06-03T14:51:00Z">
        <w:r w:rsidRPr="00322367" w:rsidDel="002F36EC">
          <w:rPr>
            <w:rPrChange w:id="519" w:author="Voong, Tai" w:date="2014-05-29T08:55:00Z">
              <w:rPr>
                <w:rStyle w:val="Hyperlink"/>
                <w:noProof/>
              </w:rPr>
            </w:rPrChange>
          </w:rPr>
          <w:delText>1.4.3.1 Study #1,  ACEEE Report “The Efficiency Boom: Cashing In on the Savings from Appliance Standards”</w:delText>
        </w:r>
        <w:r w:rsidDel="002F36EC">
          <w:rPr>
            <w:noProof/>
            <w:webHidden/>
          </w:rPr>
          <w:tab/>
          <w:delText>9</w:delText>
        </w:r>
      </w:del>
    </w:p>
    <w:p w:rsidR="00287200" w:rsidDel="002F36EC" w:rsidRDefault="00287200">
      <w:pPr>
        <w:pStyle w:val="TOC4"/>
        <w:tabs>
          <w:tab w:val="right" w:leader="dot" w:pos="9350"/>
        </w:tabs>
        <w:rPr>
          <w:del w:id="520" w:author="Huang, Jia Chang" w:date="2014-06-03T14:51:00Z"/>
          <w:rFonts w:asciiTheme="minorHAnsi" w:eastAsiaTheme="minorEastAsia" w:hAnsiTheme="minorHAnsi" w:cstheme="minorBidi"/>
          <w:noProof/>
          <w:szCs w:val="22"/>
        </w:rPr>
      </w:pPr>
      <w:del w:id="521" w:author="Huang, Jia Chang" w:date="2014-06-03T14:51:00Z">
        <w:r w:rsidRPr="00322367" w:rsidDel="002F36EC">
          <w:rPr>
            <w:rPrChange w:id="522" w:author="Voong, Tai" w:date="2014-05-29T08:55:00Z">
              <w:rPr>
                <w:rStyle w:val="Hyperlink"/>
                <w:noProof/>
              </w:rPr>
            </w:rPrChange>
          </w:rPr>
          <w:delText>1.4.3.2 Study #2, CEC Study “Furnace Fan Watt Draw and Air Flow in Cooling and Air Distribution Modes”</w:delText>
        </w:r>
        <w:r w:rsidDel="002F36EC">
          <w:rPr>
            <w:noProof/>
            <w:webHidden/>
          </w:rPr>
          <w:tab/>
          <w:delText>9</w:delText>
        </w:r>
      </w:del>
    </w:p>
    <w:p w:rsidR="00287200" w:rsidDel="002F36EC" w:rsidRDefault="00287200">
      <w:pPr>
        <w:pStyle w:val="TOC4"/>
        <w:tabs>
          <w:tab w:val="right" w:leader="dot" w:pos="9350"/>
        </w:tabs>
        <w:rPr>
          <w:del w:id="523" w:author="Huang, Jia Chang" w:date="2014-06-03T14:51:00Z"/>
          <w:rFonts w:asciiTheme="minorHAnsi" w:eastAsiaTheme="minorEastAsia" w:hAnsiTheme="minorHAnsi" w:cstheme="minorBidi"/>
          <w:noProof/>
          <w:szCs w:val="22"/>
        </w:rPr>
      </w:pPr>
      <w:del w:id="524" w:author="Huang, Jia Chang" w:date="2014-06-03T14:51:00Z">
        <w:r w:rsidRPr="00322367" w:rsidDel="002F36EC">
          <w:rPr>
            <w:rPrChange w:id="525" w:author="Voong, Tai" w:date="2014-05-29T08:55:00Z">
              <w:rPr>
                <w:rStyle w:val="Hyperlink"/>
                <w:noProof/>
              </w:rPr>
            </w:rPrChange>
          </w:rPr>
          <w:delText>1.4.3.3 Study #3 Electricity Use by New Furnaces - A Wisconsin Field Study</w:delText>
        </w:r>
        <w:r w:rsidDel="002F36EC">
          <w:rPr>
            <w:noProof/>
            <w:webHidden/>
          </w:rPr>
          <w:tab/>
          <w:delText>11</w:delText>
        </w:r>
      </w:del>
    </w:p>
    <w:p w:rsidR="00287200" w:rsidDel="002F36EC" w:rsidRDefault="00287200">
      <w:pPr>
        <w:pStyle w:val="TOC4"/>
        <w:tabs>
          <w:tab w:val="right" w:leader="dot" w:pos="9350"/>
        </w:tabs>
        <w:rPr>
          <w:del w:id="526" w:author="Huang, Jia Chang" w:date="2014-06-03T14:51:00Z"/>
          <w:rFonts w:asciiTheme="minorHAnsi" w:eastAsiaTheme="minorEastAsia" w:hAnsiTheme="minorHAnsi" w:cstheme="minorBidi"/>
          <w:noProof/>
          <w:szCs w:val="22"/>
        </w:rPr>
      </w:pPr>
      <w:del w:id="527" w:author="Huang, Jia Chang" w:date="2014-06-03T14:51:00Z">
        <w:r w:rsidRPr="00322367" w:rsidDel="002F36EC">
          <w:rPr>
            <w:rPrChange w:id="528" w:author="Voong, Tai" w:date="2014-05-29T08:55:00Z">
              <w:rPr>
                <w:rStyle w:val="Hyperlink"/>
                <w:noProof/>
              </w:rPr>
            </w:rPrChange>
          </w:rPr>
          <w:delText>1.4.3.4 Study #5 2013 California Building Energy Efficiency Standards Case Report</w:delText>
        </w:r>
        <w:r w:rsidDel="002F36EC">
          <w:rPr>
            <w:noProof/>
            <w:webHidden/>
          </w:rPr>
          <w:tab/>
          <w:delText>11</w:delText>
        </w:r>
      </w:del>
    </w:p>
    <w:p w:rsidR="00287200" w:rsidDel="002F36EC" w:rsidRDefault="00287200">
      <w:pPr>
        <w:pStyle w:val="TOC4"/>
        <w:tabs>
          <w:tab w:val="right" w:leader="dot" w:pos="9350"/>
        </w:tabs>
        <w:rPr>
          <w:del w:id="529" w:author="Huang, Jia Chang" w:date="2014-06-03T14:51:00Z"/>
          <w:rFonts w:asciiTheme="minorHAnsi" w:eastAsiaTheme="minorEastAsia" w:hAnsiTheme="minorHAnsi" w:cstheme="minorBidi"/>
          <w:noProof/>
          <w:szCs w:val="22"/>
        </w:rPr>
      </w:pPr>
      <w:del w:id="530" w:author="Huang, Jia Chang" w:date="2014-06-03T14:51:00Z">
        <w:r w:rsidRPr="00322367" w:rsidDel="002F36EC">
          <w:rPr>
            <w:rPrChange w:id="531" w:author="Voong, Tai" w:date="2014-05-29T08:55:00Z">
              <w:rPr>
                <w:rStyle w:val="Hyperlink"/>
                <w:noProof/>
              </w:rPr>
            </w:rPrChange>
          </w:rPr>
          <w:delText>1.4.3.5 Study #4 US Department of Energy Residential Furnace Fans Standards Rulemaking Documents</w:delText>
        </w:r>
        <w:r w:rsidDel="002F36EC">
          <w:rPr>
            <w:noProof/>
            <w:webHidden/>
          </w:rPr>
          <w:tab/>
          <w:delText>13</w:delText>
        </w:r>
      </w:del>
    </w:p>
    <w:p w:rsidR="00287200" w:rsidDel="002F36EC" w:rsidRDefault="00287200">
      <w:pPr>
        <w:pStyle w:val="TOC2"/>
        <w:tabs>
          <w:tab w:val="right" w:leader="dot" w:pos="9350"/>
        </w:tabs>
        <w:rPr>
          <w:del w:id="532" w:author="Huang, Jia Chang" w:date="2014-06-03T14:51:00Z"/>
          <w:rFonts w:asciiTheme="minorHAnsi" w:eastAsiaTheme="minorEastAsia" w:hAnsiTheme="minorHAnsi" w:cstheme="minorBidi"/>
          <w:noProof/>
          <w:szCs w:val="22"/>
        </w:rPr>
      </w:pPr>
      <w:del w:id="533" w:author="Huang, Jia Chang" w:date="2014-06-03T14:51:00Z">
        <w:r w:rsidRPr="00322367" w:rsidDel="002F36EC">
          <w:rPr>
            <w:rPrChange w:id="534" w:author="Voong, Tai" w:date="2014-05-29T08:55:00Z">
              <w:rPr>
                <w:rStyle w:val="Hyperlink"/>
                <w:noProof/>
              </w:rPr>
            </w:rPrChange>
          </w:rPr>
          <w:delText>1.4.4 Assumptions and Calculations from other sources—Base and Measure Cases</w:delText>
        </w:r>
        <w:r w:rsidDel="002F36EC">
          <w:rPr>
            <w:noProof/>
            <w:webHidden/>
          </w:rPr>
          <w:tab/>
          <w:delText>14</w:delText>
        </w:r>
      </w:del>
    </w:p>
    <w:p w:rsidR="00287200" w:rsidDel="002F36EC" w:rsidRDefault="00287200">
      <w:pPr>
        <w:pStyle w:val="TOC4"/>
        <w:tabs>
          <w:tab w:val="right" w:leader="dot" w:pos="9350"/>
        </w:tabs>
        <w:rPr>
          <w:del w:id="535" w:author="Huang, Jia Chang" w:date="2014-06-03T14:51:00Z"/>
          <w:rFonts w:asciiTheme="minorHAnsi" w:eastAsiaTheme="minorEastAsia" w:hAnsiTheme="minorHAnsi" w:cstheme="minorBidi"/>
          <w:noProof/>
          <w:szCs w:val="22"/>
        </w:rPr>
      </w:pPr>
      <w:del w:id="536" w:author="Huang, Jia Chang" w:date="2014-06-03T14:51:00Z">
        <w:r w:rsidRPr="00322367" w:rsidDel="002F36EC">
          <w:rPr>
            <w:rPrChange w:id="537" w:author="Voong, Tai" w:date="2014-05-29T08:55:00Z">
              <w:rPr>
                <w:rStyle w:val="Hyperlink"/>
                <w:noProof/>
              </w:rPr>
            </w:rPrChange>
          </w:rPr>
          <w:delText>1.4.4.1 Field Measured Data</w:delText>
        </w:r>
        <w:r w:rsidDel="002F36EC">
          <w:rPr>
            <w:noProof/>
            <w:webHidden/>
          </w:rPr>
          <w:tab/>
          <w:delText>14</w:delText>
        </w:r>
      </w:del>
    </w:p>
    <w:p w:rsidR="00287200" w:rsidDel="002F36EC" w:rsidRDefault="00287200">
      <w:pPr>
        <w:pStyle w:val="TOC4"/>
        <w:tabs>
          <w:tab w:val="right" w:leader="dot" w:pos="9350"/>
        </w:tabs>
        <w:rPr>
          <w:del w:id="538" w:author="Huang, Jia Chang" w:date="2014-06-03T14:51:00Z"/>
          <w:rFonts w:asciiTheme="minorHAnsi" w:eastAsiaTheme="minorEastAsia" w:hAnsiTheme="minorHAnsi" w:cstheme="minorBidi"/>
          <w:noProof/>
          <w:szCs w:val="22"/>
        </w:rPr>
      </w:pPr>
      <w:del w:id="539" w:author="Huang, Jia Chang" w:date="2014-06-03T14:51:00Z">
        <w:r w:rsidRPr="00322367" w:rsidDel="002F36EC">
          <w:rPr>
            <w:rPrChange w:id="540" w:author="Voong, Tai" w:date="2014-05-29T08:55:00Z">
              <w:rPr>
                <w:rStyle w:val="Hyperlink"/>
                <w:noProof/>
              </w:rPr>
            </w:rPrChange>
          </w:rPr>
          <w:delText>1.4.4.2 Laboratory Measured Data</w:delText>
        </w:r>
        <w:r w:rsidDel="002F36EC">
          <w:rPr>
            <w:noProof/>
            <w:webHidden/>
          </w:rPr>
          <w:tab/>
          <w:delText>17</w:delText>
        </w:r>
      </w:del>
    </w:p>
    <w:p w:rsidR="00287200" w:rsidDel="002F36EC" w:rsidRDefault="00287200">
      <w:pPr>
        <w:pStyle w:val="TOC4"/>
        <w:tabs>
          <w:tab w:val="right" w:leader="dot" w:pos="9350"/>
        </w:tabs>
        <w:rPr>
          <w:del w:id="541" w:author="Huang, Jia Chang" w:date="2014-06-03T14:51:00Z"/>
          <w:rFonts w:asciiTheme="minorHAnsi" w:eastAsiaTheme="minorEastAsia" w:hAnsiTheme="minorHAnsi" w:cstheme="minorBidi"/>
          <w:noProof/>
          <w:szCs w:val="22"/>
        </w:rPr>
      </w:pPr>
      <w:del w:id="542" w:author="Huang, Jia Chang" w:date="2014-06-03T14:51:00Z">
        <w:r w:rsidRPr="00322367" w:rsidDel="002F36EC">
          <w:rPr>
            <w:rPrChange w:id="543" w:author="Voong, Tai" w:date="2014-05-29T08:55:00Z">
              <w:rPr>
                <w:rStyle w:val="Hyperlink"/>
                <w:noProof/>
              </w:rPr>
            </w:rPrChange>
          </w:rPr>
          <w:delText>1.4.4.3 Cooling Compressor Cycle Energy Savings – Engineering Calculation</w:delText>
        </w:r>
        <w:r w:rsidDel="002F36EC">
          <w:rPr>
            <w:noProof/>
            <w:webHidden/>
          </w:rPr>
          <w:tab/>
          <w:delText>18</w:delText>
        </w:r>
      </w:del>
    </w:p>
    <w:p w:rsidR="00287200" w:rsidDel="002F36EC" w:rsidRDefault="00287200">
      <w:pPr>
        <w:pStyle w:val="TOC4"/>
        <w:tabs>
          <w:tab w:val="right" w:leader="dot" w:pos="9350"/>
        </w:tabs>
        <w:rPr>
          <w:del w:id="544" w:author="Huang, Jia Chang" w:date="2014-06-03T14:51:00Z"/>
          <w:rFonts w:asciiTheme="minorHAnsi" w:eastAsiaTheme="minorEastAsia" w:hAnsiTheme="minorHAnsi" w:cstheme="minorBidi"/>
          <w:noProof/>
          <w:szCs w:val="22"/>
        </w:rPr>
      </w:pPr>
      <w:del w:id="545" w:author="Huang, Jia Chang" w:date="2014-06-03T14:51:00Z">
        <w:r w:rsidRPr="00322367" w:rsidDel="002F36EC">
          <w:rPr>
            <w:rPrChange w:id="546" w:author="Voong, Tai" w:date="2014-05-29T08:55:00Z">
              <w:rPr>
                <w:rStyle w:val="Hyperlink"/>
                <w:noProof/>
              </w:rPr>
            </w:rPrChange>
          </w:rPr>
          <w:delText>1.4.4.4 Cooling Compressor Cycle Energy Savings – Modeled Performance</w:delText>
        </w:r>
        <w:r w:rsidDel="002F36EC">
          <w:rPr>
            <w:noProof/>
            <w:webHidden/>
          </w:rPr>
          <w:tab/>
          <w:delText>20</w:delText>
        </w:r>
      </w:del>
    </w:p>
    <w:p w:rsidR="00287200" w:rsidDel="002F36EC" w:rsidRDefault="00287200">
      <w:pPr>
        <w:pStyle w:val="TOC4"/>
        <w:tabs>
          <w:tab w:val="right" w:leader="dot" w:pos="9350"/>
        </w:tabs>
        <w:rPr>
          <w:del w:id="547" w:author="Huang, Jia Chang" w:date="2014-06-03T14:51:00Z"/>
          <w:rFonts w:asciiTheme="minorHAnsi" w:eastAsiaTheme="minorEastAsia" w:hAnsiTheme="minorHAnsi" w:cstheme="minorBidi"/>
          <w:noProof/>
          <w:szCs w:val="22"/>
        </w:rPr>
      </w:pPr>
      <w:del w:id="548" w:author="Huang, Jia Chang" w:date="2014-06-03T14:51:00Z">
        <w:r w:rsidRPr="00322367" w:rsidDel="002F36EC">
          <w:rPr>
            <w:rPrChange w:id="549" w:author="Voong, Tai" w:date="2014-05-29T08:55:00Z">
              <w:rPr>
                <w:rStyle w:val="Hyperlink"/>
                <w:noProof/>
              </w:rPr>
            </w:rPrChange>
          </w:rPr>
          <w:delText>1.4.4.5 Cooling Fan Cycle Energy Savings</w:delText>
        </w:r>
        <w:r w:rsidDel="002F36EC">
          <w:rPr>
            <w:noProof/>
            <w:webHidden/>
          </w:rPr>
          <w:tab/>
          <w:delText>21</w:delText>
        </w:r>
      </w:del>
    </w:p>
    <w:p w:rsidR="00287200" w:rsidDel="002F36EC" w:rsidRDefault="00287200">
      <w:pPr>
        <w:pStyle w:val="TOC4"/>
        <w:tabs>
          <w:tab w:val="right" w:leader="dot" w:pos="9350"/>
        </w:tabs>
        <w:rPr>
          <w:del w:id="550" w:author="Huang, Jia Chang" w:date="2014-06-03T14:51:00Z"/>
          <w:rFonts w:asciiTheme="minorHAnsi" w:eastAsiaTheme="minorEastAsia" w:hAnsiTheme="minorHAnsi" w:cstheme="minorBidi"/>
          <w:noProof/>
          <w:szCs w:val="22"/>
        </w:rPr>
      </w:pPr>
      <w:del w:id="551" w:author="Huang, Jia Chang" w:date="2014-06-03T14:51:00Z">
        <w:r w:rsidRPr="00322367" w:rsidDel="002F36EC">
          <w:rPr>
            <w:rPrChange w:id="552" w:author="Voong, Tai" w:date="2014-05-29T08:55:00Z">
              <w:rPr>
                <w:rStyle w:val="Hyperlink"/>
                <w:noProof/>
              </w:rPr>
            </w:rPrChange>
          </w:rPr>
          <w:delText>1.4.4.6 Air Conditioning Peak Population Characteristics</w:delText>
        </w:r>
        <w:r w:rsidDel="002F36EC">
          <w:rPr>
            <w:noProof/>
            <w:webHidden/>
          </w:rPr>
          <w:tab/>
          <w:delText>21</w:delText>
        </w:r>
      </w:del>
    </w:p>
    <w:p w:rsidR="00287200" w:rsidDel="002F36EC" w:rsidRDefault="00287200">
      <w:pPr>
        <w:pStyle w:val="TOC1"/>
        <w:tabs>
          <w:tab w:val="right" w:leader="dot" w:pos="9350"/>
        </w:tabs>
        <w:rPr>
          <w:del w:id="553" w:author="Huang, Jia Chang" w:date="2014-06-03T14:51:00Z"/>
          <w:rFonts w:asciiTheme="minorHAnsi" w:eastAsiaTheme="minorEastAsia" w:hAnsiTheme="minorHAnsi" w:cstheme="minorBidi"/>
          <w:noProof/>
          <w:szCs w:val="22"/>
        </w:rPr>
      </w:pPr>
      <w:del w:id="554" w:author="Huang, Jia Chang" w:date="2014-06-03T14:51:00Z">
        <w:r w:rsidRPr="00322367" w:rsidDel="002F36EC">
          <w:rPr>
            <w:rPrChange w:id="555" w:author="Voong, Tai" w:date="2014-05-29T08:55:00Z">
              <w:rPr>
                <w:rStyle w:val="Hyperlink"/>
                <w:noProof/>
              </w:rPr>
            </w:rPrChange>
          </w:rPr>
          <w:delText>Section 2. Calculation Methods</w:delText>
        </w:r>
        <w:r w:rsidDel="002F36EC">
          <w:rPr>
            <w:noProof/>
            <w:webHidden/>
          </w:rPr>
          <w:tab/>
          <w:delText>23</w:delText>
        </w:r>
      </w:del>
    </w:p>
    <w:p w:rsidR="00287200" w:rsidDel="002F36EC" w:rsidRDefault="00287200">
      <w:pPr>
        <w:pStyle w:val="TOC2"/>
        <w:tabs>
          <w:tab w:val="right" w:leader="dot" w:pos="9350"/>
        </w:tabs>
        <w:rPr>
          <w:del w:id="556" w:author="Huang, Jia Chang" w:date="2014-06-03T14:51:00Z"/>
          <w:rFonts w:asciiTheme="minorHAnsi" w:eastAsiaTheme="minorEastAsia" w:hAnsiTheme="minorHAnsi" w:cstheme="minorBidi"/>
          <w:noProof/>
          <w:szCs w:val="22"/>
        </w:rPr>
      </w:pPr>
      <w:del w:id="557" w:author="Huang, Jia Chang" w:date="2014-06-03T14:51:00Z">
        <w:r w:rsidRPr="00322367" w:rsidDel="002F36EC">
          <w:rPr>
            <w:rPrChange w:id="558" w:author="Voong, Tai" w:date="2014-05-29T08:55:00Z">
              <w:rPr>
                <w:rStyle w:val="Hyperlink"/>
                <w:noProof/>
              </w:rPr>
            </w:rPrChange>
          </w:rPr>
          <w:delText>2.1 Electric Energy Savings Estimation Methodologies</w:delText>
        </w:r>
        <w:r w:rsidDel="002F36EC">
          <w:rPr>
            <w:noProof/>
            <w:webHidden/>
          </w:rPr>
          <w:tab/>
          <w:delText>23</w:delText>
        </w:r>
      </w:del>
    </w:p>
    <w:p w:rsidR="00287200" w:rsidDel="002F36EC" w:rsidRDefault="00287200">
      <w:pPr>
        <w:pStyle w:val="TOC2"/>
        <w:tabs>
          <w:tab w:val="right" w:leader="dot" w:pos="9350"/>
        </w:tabs>
        <w:rPr>
          <w:del w:id="559" w:author="Huang, Jia Chang" w:date="2014-06-03T14:51:00Z"/>
          <w:rFonts w:asciiTheme="minorHAnsi" w:eastAsiaTheme="minorEastAsia" w:hAnsiTheme="minorHAnsi" w:cstheme="minorBidi"/>
          <w:noProof/>
          <w:szCs w:val="22"/>
        </w:rPr>
      </w:pPr>
      <w:del w:id="560" w:author="Huang, Jia Chang" w:date="2014-06-03T14:51:00Z">
        <w:r w:rsidRPr="00322367" w:rsidDel="002F36EC">
          <w:rPr>
            <w:rPrChange w:id="561" w:author="Voong, Tai" w:date="2014-05-29T08:55:00Z">
              <w:rPr>
                <w:rStyle w:val="Hyperlink"/>
                <w:noProof/>
              </w:rPr>
            </w:rPrChange>
          </w:rPr>
          <w:delText>2.2. Demand Reduction Estimation Methodologies</w:delText>
        </w:r>
        <w:r w:rsidDel="002F36EC">
          <w:rPr>
            <w:noProof/>
            <w:webHidden/>
          </w:rPr>
          <w:tab/>
          <w:delText>24</w:delText>
        </w:r>
      </w:del>
    </w:p>
    <w:p w:rsidR="00287200" w:rsidDel="002F36EC" w:rsidRDefault="00287200">
      <w:pPr>
        <w:pStyle w:val="TOC3"/>
        <w:tabs>
          <w:tab w:val="right" w:leader="dot" w:pos="9350"/>
        </w:tabs>
        <w:rPr>
          <w:del w:id="562" w:author="Huang, Jia Chang" w:date="2014-06-03T14:51:00Z"/>
          <w:rFonts w:asciiTheme="minorHAnsi" w:eastAsiaTheme="minorEastAsia" w:hAnsiTheme="minorHAnsi" w:cstheme="minorBidi"/>
          <w:noProof/>
          <w:szCs w:val="22"/>
        </w:rPr>
      </w:pPr>
      <w:del w:id="563" w:author="Huang, Jia Chang" w:date="2014-06-03T14:51:00Z">
        <w:r w:rsidRPr="00322367" w:rsidDel="002F36EC">
          <w:rPr>
            <w:rPrChange w:id="564" w:author="Voong, Tai" w:date="2014-05-29T08:55:00Z">
              <w:rPr>
                <w:rStyle w:val="Hyperlink"/>
                <w:noProof/>
              </w:rPr>
            </w:rPrChange>
          </w:rPr>
          <w:delText>2.2.1 Summer Demand Reduction for Units with Auto Fan</w:delText>
        </w:r>
        <w:r w:rsidDel="002F36EC">
          <w:rPr>
            <w:noProof/>
            <w:webHidden/>
          </w:rPr>
          <w:tab/>
          <w:delText>24</w:delText>
        </w:r>
      </w:del>
    </w:p>
    <w:p w:rsidR="00287200" w:rsidDel="002F36EC" w:rsidRDefault="00287200">
      <w:pPr>
        <w:pStyle w:val="TOC3"/>
        <w:tabs>
          <w:tab w:val="right" w:leader="dot" w:pos="9350"/>
        </w:tabs>
        <w:rPr>
          <w:del w:id="565" w:author="Huang, Jia Chang" w:date="2014-06-03T14:51:00Z"/>
          <w:rFonts w:asciiTheme="minorHAnsi" w:eastAsiaTheme="minorEastAsia" w:hAnsiTheme="minorHAnsi" w:cstheme="minorBidi"/>
          <w:noProof/>
          <w:szCs w:val="22"/>
        </w:rPr>
      </w:pPr>
      <w:del w:id="566" w:author="Huang, Jia Chang" w:date="2014-06-03T14:51:00Z">
        <w:r w:rsidRPr="00322367" w:rsidDel="002F36EC">
          <w:rPr>
            <w:rPrChange w:id="567" w:author="Voong, Tai" w:date="2014-05-29T08:55:00Z">
              <w:rPr>
                <w:rStyle w:val="Hyperlink"/>
                <w:noProof/>
              </w:rPr>
            </w:rPrChange>
          </w:rPr>
          <w:delText>2.2.2 Summer Demand Reduction for Units with Continuous Fan</w:delText>
        </w:r>
        <w:r w:rsidDel="002F36EC">
          <w:rPr>
            <w:noProof/>
            <w:webHidden/>
          </w:rPr>
          <w:tab/>
          <w:delText>25</w:delText>
        </w:r>
      </w:del>
    </w:p>
    <w:p w:rsidR="00287200" w:rsidDel="002F36EC" w:rsidRDefault="00287200">
      <w:pPr>
        <w:pStyle w:val="TOC2"/>
        <w:tabs>
          <w:tab w:val="right" w:leader="dot" w:pos="9350"/>
        </w:tabs>
        <w:rPr>
          <w:del w:id="568" w:author="Huang, Jia Chang" w:date="2014-06-03T14:51:00Z"/>
          <w:rFonts w:asciiTheme="minorHAnsi" w:eastAsiaTheme="minorEastAsia" w:hAnsiTheme="minorHAnsi" w:cstheme="minorBidi"/>
          <w:noProof/>
          <w:szCs w:val="22"/>
        </w:rPr>
      </w:pPr>
      <w:del w:id="569" w:author="Huang, Jia Chang" w:date="2014-06-03T14:51:00Z">
        <w:r w:rsidRPr="00322367" w:rsidDel="002F36EC">
          <w:rPr>
            <w:rPrChange w:id="570" w:author="Voong, Tai" w:date="2014-05-29T08:55:00Z">
              <w:rPr>
                <w:rStyle w:val="Hyperlink"/>
                <w:noProof/>
              </w:rPr>
            </w:rPrChange>
          </w:rPr>
          <w:delText>2.3. Gas Energy Savings Estimation Methodologies</w:delText>
        </w:r>
        <w:r w:rsidDel="002F36EC">
          <w:rPr>
            <w:noProof/>
            <w:webHidden/>
          </w:rPr>
          <w:tab/>
          <w:delText>25</w:delText>
        </w:r>
      </w:del>
    </w:p>
    <w:p w:rsidR="00287200" w:rsidDel="002F36EC" w:rsidRDefault="00287200">
      <w:pPr>
        <w:pStyle w:val="TOC1"/>
        <w:tabs>
          <w:tab w:val="right" w:leader="dot" w:pos="9350"/>
        </w:tabs>
        <w:rPr>
          <w:del w:id="571" w:author="Huang, Jia Chang" w:date="2014-06-03T14:51:00Z"/>
          <w:rFonts w:asciiTheme="minorHAnsi" w:eastAsiaTheme="minorEastAsia" w:hAnsiTheme="minorHAnsi" w:cstheme="minorBidi"/>
          <w:noProof/>
          <w:szCs w:val="22"/>
        </w:rPr>
      </w:pPr>
      <w:del w:id="572" w:author="Huang, Jia Chang" w:date="2014-06-03T14:51:00Z">
        <w:r w:rsidRPr="00322367" w:rsidDel="002F36EC">
          <w:rPr>
            <w:rPrChange w:id="573" w:author="Voong, Tai" w:date="2014-05-29T08:55:00Z">
              <w:rPr>
                <w:rStyle w:val="Hyperlink"/>
                <w:i/>
                <w:noProof/>
              </w:rPr>
            </w:rPrChange>
          </w:rPr>
          <w:delText>Section 3. Load Shapes</w:delText>
        </w:r>
        <w:r w:rsidDel="002F36EC">
          <w:rPr>
            <w:noProof/>
            <w:webHidden/>
          </w:rPr>
          <w:tab/>
          <w:delText>25</w:delText>
        </w:r>
      </w:del>
    </w:p>
    <w:p w:rsidR="00287200" w:rsidDel="002F36EC" w:rsidRDefault="00287200">
      <w:pPr>
        <w:pStyle w:val="TOC2"/>
        <w:tabs>
          <w:tab w:val="right" w:leader="dot" w:pos="9350"/>
        </w:tabs>
        <w:rPr>
          <w:del w:id="574" w:author="Huang, Jia Chang" w:date="2014-06-03T14:51:00Z"/>
          <w:rFonts w:asciiTheme="minorHAnsi" w:eastAsiaTheme="minorEastAsia" w:hAnsiTheme="minorHAnsi" w:cstheme="minorBidi"/>
          <w:noProof/>
          <w:szCs w:val="22"/>
        </w:rPr>
      </w:pPr>
      <w:del w:id="575" w:author="Huang, Jia Chang" w:date="2014-06-03T14:51:00Z">
        <w:r w:rsidRPr="00322367" w:rsidDel="002F36EC">
          <w:rPr>
            <w:rPrChange w:id="576" w:author="Voong, Tai" w:date="2014-05-29T08:55:00Z">
              <w:rPr>
                <w:rStyle w:val="Hyperlink"/>
                <w:noProof/>
              </w:rPr>
            </w:rPrChange>
          </w:rPr>
          <w:delText>3.1 Base Case Load Shapes</w:delText>
        </w:r>
        <w:r w:rsidDel="002F36EC">
          <w:rPr>
            <w:noProof/>
            <w:webHidden/>
          </w:rPr>
          <w:tab/>
          <w:delText>25</w:delText>
        </w:r>
      </w:del>
    </w:p>
    <w:p w:rsidR="00287200" w:rsidDel="002F36EC" w:rsidRDefault="00287200">
      <w:pPr>
        <w:pStyle w:val="TOC2"/>
        <w:tabs>
          <w:tab w:val="right" w:leader="dot" w:pos="9350"/>
        </w:tabs>
        <w:rPr>
          <w:del w:id="577" w:author="Huang, Jia Chang" w:date="2014-06-03T14:51:00Z"/>
          <w:rFonts w:asciiTheme="minorHAnsi" w:eastAsiaTheme="minorEastAsia" w:hAnsiTheme="minorHAnsi" w:cstheme="minorBidi"/>
          <w:noProof/>
          <w:szCs w:val="22"/>
        </w:rPr>
      </w:pPr>
      <w:del w:id="578" w:author="Huang, Jia Chang" w:date="2014-06-03T14:51:00Z">
        <w:r w:rsidRPr="00322367" w:rsidDel="002F36EC">
          <w:rPr>
            <w:rPrChange w:id="579" w:author="Voong, Tai" w:date="2014-05-29T08:55:00Z">
              <w:rPr>
                <w:rStyle w:val="Hyperlink"/>
                <w:noProof/>
              </w:rPr>
            </w:rPrChange>
          </w:rPr>
          <w:delText>3.2 Measure Load Shapes</w:delText>
        </w:r>
        <w:r w:rsidDel="002F36EC">
          <w:rPr>
            <w:noProof/>
            <w:webHidden/>
          </w:rPr>
          <w:tab/>
          <w:delText>26</w:delText>
        </w:r>
      </w:del>
    </w:p>
    <w:p w:rsidR="00287200" w:rsidDel="002F36EC" w:rsidRDefault="00287200">
      <w:pPr>
        <w:pStyle w:val="TOC1"/>
        <w:tabs>
          <w:tab w:val="right" w:leader="dot" w:pos="9350"/>
        </w:tabs>
        <w:rPr>
          <w:del w:id="580" w:author="Huang, Jia Chang" w:date="2014-06-03T14:51:00Z"/>
          <w:rFonts w:asciiTheme="minorHAnsi" w:eastAsiaTheme="minorEastAsia" w:hAnsiTheme="minorHAnsi" w:cstheme="minorBidi"/>
          <w:noProof/>
          <w:szCs w:val="22"/>
        </w:rPr>
      </w:pPr>
      <w:del w:id="581" w:author="Huang, Jia Chang" w:date="2014-06-03T14:51:00Z">
        <w:r w:rsidRPr="00322367" w:rsidDel="002F36EC">
          <w:rPr>
            <w:rPrChange w:id="582" w:author="Voong, Tai" w:date="2014-05-29T08:55:00Z">
              <w:rPr>
                <w:rStyle w:val="Hyperlink"/>
                <w:noProof/>
              </w:rPr>
            </w:rPrChange>
          </w:rPr>
          <w:delText>Section 4. Base Case &amp; Measure Costs</w:delText>
        </w:r>
        <w:r w:rsidDel="002F36EC">
          <w:rPr>
            <w:noProof/>
            <w:webHidden/>
          </w:rPr>
          <w:tab/>
          <w:delText>26</w:delText>
        </w:r>
      </w:del>
    </w:p>
    <w:p w:rsidR="00287200" w:rsidDel="002F36EC" w:rsidRDefault="00287200">
      <w:pPr>
        <w:pStyle w:val="TOC2"/>
        <w:tabs>
          <w:tab w:val="right" w:leader="dot" w:pos="9350"/>
        </w:tabs>
        <w:rPr>
          <w:del w:id="583" w:author="Huang, Jia Chang" w:date="2014-06-03T14:51:00Z"/>
          <w:rFonts w:asciiTheme="minorHAnsi" w:eastAsiaTheme="minorEastAsia" w:hAnsiTheme="minorHAnsi" w:cstheme="minorBidi"/>
          <w:noProof/>
          <w:szCs w:val="22"/>
        </w:rPr>
      </w:pPr>
      <w:del w:id="584" w:author="Huang, Jia Chang" w:date="2014-06-03T14:51:00Z">
        <w:r w:rsidRPr="00322367" w:rsidDel="002F36EC">
          <w:rPr>
            <w:rPrChange w:id="585" w:author="Voong, Tai" w:date="2014-05-29T08:55:00Z">
              <w:rPr>
                <w:rStyle w:val="Hyperlink"/>
                <w:noProof/>
              </w:rPr>
            </w:rPrChange>
          </w:rPr>
          <w:delText>4.1 Base Case(s) Costs</w:delText>
        </w:r>
        <w:r w:rsidDel="002F36EC">
          <w:rPr>
            <w:noProof/>
            <w:webHidden/>
          </w:rPr>
          <w:tab/>
          <w:delText>26</w:delText>
        </w:r>
      </w:del>
    </w:p>
    <w:p w:rsidR="00287200" w:rsidDel="002F36EC" w:rsidRDefault="00287200">
      <w:pPr>
        <w:pStyle w:val="TOC2"/>
        <w:tabs>
          <w:tab w:val="right" w:leader="dot" w:pos="9350"/>
        </w:tabs>
        <w:rPr>
          <w:del w:id="586" w:author="Huang, Jia Chang" w:date="2014-06-03T14:51:00Z"/>
          <w:rFonts w:asciiTheme="minorHAnsi" w:eastAsiaTheme="minorEastAsia" w:hAnsiTheme="minorHAnsi" w:cstheme="minorBidi"/>
          <w:noProof/>
          <w:szCs w:val="22"/>
        </w:rPr>
      </w:pPr>
      <w:del w:id="587" w:author="Huang, Jia Chang" w:date="2014-06-03T14:51:00Z">
        <w:r w:rsidRPr="00322367" w:rsidDel="002F36EC">
          <w:rPr>
            <w:rPrChange w:id="588" w:author="Voong, Tai" w:date="2014-05-29T08:55:00Z">
              <w:rPr>
                <w:rStyle w:val="Hyperlink"/>
                <w:noProof/>
              </w:rPr>
            </w:rPrChange>
          </w:rPr>
          <w:delText>4.2 Measure Case Costs</w:delText>
        </w:r>
        <w:r w:rsidDel="002F36EC">
          <w:rPr>
            <w:noProof/>
            <w:webHidden/>
          </w:rPr>
          <w:tab/>
          <w:delText>26</w:delText>
        </w:r>
      </w:del>
    </w:p>
    <w:p w:rsidR="00287200" w:rsidDel="002F36EC" w:rsidRDefault="00287200">
      <w:pPr>
        <w:pStyle w:val="TOC2"/>
        <w:tabs>
          <w:tab w:val="right" w:leader="dot" w:pos="9350"/>
        </w:tabs>
        <w:rPr>
          <w:del w:id="589" w:author="Huang, Jia Chang" w:date="2014-06-03T14:51:00Z"/>
          <w:rFonts w:asciiTheme="minorHAnsi" w:eastAsiaTheme="minorEastAsia" w:hAnsiTheme="minorHAnsi" w:cstheme="minorBidi"/>
          <w:noProof/>
          <w:szCs w:val="22"/>
        </w:rPr>
      </w:pPr>
      <w:del w:id="590" w:author="Huang, Jia Chang" w:date="2014-06-03T14:51:00Z">
        <w:r w:rsidRPr="00322367" w:rsidDel="002F36EC">
          <w:rPr>
            <w:rPrChange w:id="591" w:author="Voong, Tai" w:date="2014-05-29T08:55:00Z">
              <w:rPr>
                <w:rStyle w:val="Hyperlink"/>
                <w:noProof/>
              </w:rPr>
            </w:rPrChange>
          </w:rPr>
          <w:delText>4.3 Incremental &amp; Full Measure Costs</w:delText>
        </w:r>
        <w:r w:rsidDel="002F36EC">
          <w:rPr>
            <w:noProof/>
            <w:webHidden/>
          </w:rPr>
          <w:tab/>
          <w:delText>26</w:delText>
        </w:r>
      </w:del>
    </w:p>
    <w:p w:rsidR="00287200" w:rsidDel="002F36EC" w:rsidRDefault="00287200">
      <w:pPr>
        <w:pStyle w:val="TOC3"/>
        <w:tabs>
          <w:tab w:val="right" w:leader="dot" w:pos="9350"/>
        </w:tabs>
        <w:rPr>
          <w:del w:id="592" w:author="Huang, Jia Chang" w:date="2014-06-03T14:51:00Z"/>
          <w:rFonts w:asciiTheme="minorHAnsi" w:eastAsiaTheme="minorEastAsia" w:hAnsiTheme="minorHAnsi" w:cstheme="minorBidi"/>
          <w:noProof/>
          <w:szCs w:val="22"/>
        </w:rPr>
      </w:pPr>
      <w:del w:id="593" w:author="Huang, Jia Chang" w:date="2014-06-03T14:51:00Z">
        <w:r w:rsidRPr="00322367" w:rsidDel="002F36EC">
          <w:rPr>
            <w:rPrChange w:id="594" w:author="Voong, Tai" w:date="2014-05-29T08:55:00Z">
              <w:rPr>
                <w:rStyle w:val="Hyperlink"/>
                <w:noProof/>
              </w:rPr>
            </w:rPrChange>
          </w:rPr>
          <w:delText>4.3.1 Gross Measure Cost</w:delText>
        </w:r>
        <w:r w:rsidDel="002F36EC">
          <w:rPr>
            <w:noProof/>
            <w:webHidden/>
          </w:rPr>
          <w:tab/>
          <w:delText>27</w:delText>
        </w:r>
      </w:del>
    </w:p>
    <w:p w:rsidR="00287200" w:rsidDel="002F36EC" w:rsidRDefault="00287200">
      <w:pPr>
        <w:pStyle w:val="TOC3"/>
        <w:tabs>
          <w:tab w:val="right" w:leader="dot" w:pos="9350"/>
        </w:tabs>
        <w:rPr>
          <w:del w:id="595" w:author="Huang, Jia Chang" w:date="2014-06-03T14:51:00Z"/>
          <w:rFonts w:asciiTheme="minorHAnsi" w:eastAsiaTheme="minorEastAsia" w:hAnsiTheme="minorHAnsi" w:cstheme="minorBidi"/>
          <w:noProof/>
          <w:szCs w:val="22"/>
        </w:rPr>
      </w:pPr>
      <w:del w:id="596" w:author="Huang, Jia Chang" w:date="2014-06-03T14:51:00Z">
        <w:r w:rsidRPr="00322367" w:rsidDel="002F36EC">
          <w:rPr>
            <w:rPrChange w:id="597" w:author="Voong, Tai" w:date="2014-05-29T08:55:00Z">
              <w:rPr>
                <w:rStyle w:val="Hyperlink"/>
                <w:noProof/>
              </w:rPr>
            </w:rPrChange>
          </w:rPr>
          <w:delText>4.3.2 Incremental Measure Costs</w:delText>
        </w:r>
        <w:r w:rsidDel="002F36EC">
          <w:rPr>
            <w:noProof/>
            <w:webHidden/>
          </w:rPr>
          <w:tab/>
          <w:delText>27</w:delText>
        </w:r>
      </w:del>
    </w:p>
    <w:p w:rsidR="00287200" w:rsidDel="002F36EC" w:rsidRDefault="00287200">
      <w:pPr>
        <w:pStyle w:val="TOC1"/>
        <w:tabs>
          <w:tab w:val="right" w:leader="dot" w:pos="9350"/>
        </w:tabs>
        <w:rPr>
          <w:del w:id="598" w:author="Huang, Jia Chang" w:date="2014-06-03T14:51:00Z"/>
          <w:rFonts w:asciiTheme="minorHAnsi" w:eastAsiaTheme="minorEastAsia" w:hAnsiTheme="minorHAnsi" w:cstheme="minorBidi"/>
          <w:noProof/>
          <w:szCs w:val="22"/>
        </w:rPr>
      </w:pPr>
      <w:del w:id="599" w:author="Huang, Jia Chang" w:date="2014-06-03T14:51:00Z">
        <w:r w:rsidRPr="00322367" w:rsidDel="002F36EC">
          <w:rPr>
            <w:rPrChange w:id="600" w:author="Voong, Tai" w:date="2014-05-29T08:55:00Z">
              <w:rPr>
                <w:rStyle w:val="Hyperlink"/>
                <w:noProof/>
              </w:rPr>
            </w:rPrChange>
          </w:rPr>
          <w:delText>Input Appendices</w:delText>
        </w:r>
        <w:r w:rsidDel="002F36EC">
          <w:rPr>
            <w:noProof/>
            <w:webHidden/>
          </w:rPr>
          <w:tab/>
          <w:delText>28</w:delText>
        </w:r>
      </w:del>
    </w:p>
    <w:p w:rsidR="00287200" w:rsidDel="002F36EC" w:rsidRDefault="00287200">
      <w:pPr>
        <w:pStyle w:val="TOC2"/>
        <w:tabs>
          <w:tab w:val="right" w:leader="dot" w:pos="9350"/>
        </w:tabs>
        <w:rPr>
          <w:del w:id="601" w:author="Huang, Jia Chang" w:date="2014-06-03T14:51:00Z"/>
          <w:rFonts w:asciiTheme="minorHAnsi" w:eastAsiaTheme="minorEastAsia" w:hAnsiTheme="minorHAnsi" w:cstheme="minorBidi"/>
          <w:noProof/>
          <w:szCs w:val="22"/>
        </w:rPr>
      </w:pPr>
      <w:del w:id="602" w:author="Huang, Jia Chang" w:date="2014-06-03T14:51:00Z">
        <w:r w:rsidRPr="00322367" w:rsidDel="002F36EC">
          <w:rPr>
            <w:rPrChange w:id="603" w:author="Voong, Tai" w:date="2014-05-29T08:55:00Z">
              <w:rPr>
                <w:rStyle w:val="Hyperlink"/>
                <w:noProof/>
              </w:rPr>
            </w:rPrChange>
          </w:rPr>
          <w:delText>A. (1.4.1) DEER Base Case and Measure Case Information</w:delText>
        </w:r>
        <w:r w:rsidDel="002F36EC">
          <w:rPr>
            <w:noProof/>
            <w:webHidden/>
          </w:rPr>
          <w:tab/>
          <w:delText>28</w:delText>
        </w:r>
      </w:del>
    </w:p>
    <w:p w:rsidR="00287200" w:rsidDel="002F36EC" w:rsidRDefault="00287200">
      <w:pPr>
        <w:pStyle w:val="TOC1"/>
        <w:tabs>
          <w:tab w:val="right" w:leader="dot" w:pos="9350"/>
        </w:tabs>
        <w:rPr>
          <w:del w:id="604" w:author="Huang, Jia Chang" w:date="2014-06-03T14:51:00Z"/>
          <w:rFonts w:asciiTheme="minorHAnsi" w:eastAsiaTheme="minorEastAsia" w:hAnsiTheme="minorHAnsi" w:cstheme="minorBidi"/>
          <w:noProof/>
          <w:szCs w:val="22"/>
        </w:rPr>
      </w:pPr>
      <w:del w:id="605" w:author="Huang, Jia Chang" w:date="2014-06-03T14:51:00Z">
        <w:r w:rsidRPr="00322367" w:rsidDel="002F36EC">
          <w:rPr>
            <w:rPrChange w:id="606" w:author="Voong, Tai" w:date="2014-05-29T08:55:00Z">
              <w:rPr>
                <w:rStyle w:val="Hyperlink"/>
                <w:noProof/>
              </w:rPr>
            </w:rPrChange>
          </w:rPr>
          <w:delText>References</w:delText>
        </w:r>
        <w:r w:rsidDel="002F36EC">
          <w:rPr>
            <w:noProof/>
            <w:webHidden/>
          </w:rPr>
          <w:tab/>
          <w:delText>29</w:delText>
        </w:r>
      </w:del>
    </w:p>
    <w:p w:rsidR="001E4C31" w:rsidRDefault="001E4C31">
      <w:r>
        <w:rPr>
          <w:b/>
          <w:bCs/>
          <w:noProof/>
        </w:rPr>
        <w:fldChar w:fldCharType="end"/>
      </w:r>
    </w:p>
    <w:p w:rsidR="003A06E8" w:rsidRDefault="003A06E8" w:rsidP="00F76D67">
      <w:pPr>
        <w:pStyle w:val="Heading1"/>
        <w:spacing w:before="0"/>
      </w:pPr>
      <w:bookmarkStart w:id="607" w:name="_Toc226798849"/>
      <w:bookmarkStart w:id="608" w:name="_Toc174179832"/>
      <w:bookmarkStart w:id="609" w:name="_Toc174181292"/>
      <w:bookmarkStart w:id="610" w:name="_Toc304800200"/>
      <w:bookmarkStart w:id="611" w:name="_Toc324318336"/>
      <w:bookmarkStart w:id="612" w:name="_Toc324340480"/>
    </w:p>
    <w:p w:rsidR="00F76D67" w:rsidRDefault="00F76D67" w:rsidP="00F76D67">
      <w:pPr>
        <w:pStyle w:val="Heading1"/>
        <w:spacing w:before="0"/>
      </w:pPr>
      <w:bookmarkStart w:id="613" w:name="_Toc389646536"/>
      <w:r>
        <w:t>List of Tables</w:t>
      </w:r>
      <w:bookmarkEnd w:id="607"/>
      <w:bookmarkEnd w:id="613"/>
    </w:p>
    <w:p w:rsidR="00F76D67" w:rsidRDefault="00F76D67" w:rsidP="00F76D67">
      <w:pPr>
        <w:rPr>
          <w:sz w:val="20"/>
        </w:rPr>
      </w:pPr>
    </w:p>
    <w:p w:rsidR="008E2F10" w:rsidRDefault="00F76D67">
      <w:pPr>
        <w:pStyle w:val="TOC2"/>
        <w:tabs>
          <w:tab w:val="right" w:leader="dot" w:pos="9350"/>
        </w:tabs>
        <w:rPr>
          <w:ins w:id="614" w:author="Huang, Jia Chang" w:date="2014-06-04T15:41:00Z"/>
          <w:rFonts w:asciiTheme="minorHAnsi" w:eastAsiaTheme="minorEastAsia" w:hAnsiTheme="minorHAnsi" w:cstheme="minorBidi"/>
          <w:noProof/>
          <w:szCs w:val="22"/>
        </w:rPr>
      </w:pPr>
      <w:r>
        <w:fldChar w:fldCharType="begin"/>
      </w:r>
      <w:r>
        <w:instrText xml:space="preserve"> TOC \h \z \t "Table,2" </w:instrText>
      </w:r>
      <w:r>
        <w:fldChar w:fldCharType="separate"/>
      </w:r>
      <w:ins w:id="615" w:author="Huang, Jia Chang" w:date="2014-06-04T15:41:00Z">
        <w:r w:rsidR="008E2F10" w:rsidRPr="000730E1">
          <w:rPr>
            <w:rStyle w:val="Hyperlink"/>
            <w:noProof/>
          </w:rPr>
          <w:fldChar w:fldCharType="begin"/>
        </w:r>
        <w:r w:rsidR="008E2F10" w:rsidRPr="000730E1">
          <w:rPr>
            <w:rStyle w:val="Hyperlink"/>
            <w:noProof/>
          </w:rPr>
          <w:instrText xml:space="preserve"> </w:instrText>
        </w:r>
        <w:r w:rsidR="008E2F10">
          <w:rPr>
            <w:noProof/>
          </w:rPr>
          <w:instrText>HYPERLINK \l "_Toc389659802"</w:instrText>
        </w:r>
        <w:r w:rsidR="008E2F10" w:rsidRPr="000730E1">
          <w:rPr>
            <w:rStyle w:val="Hyperlink"/>
            <w:noProof/>
          </w:rPr>
          <w:instrText xml:space="preserve"> </w:instrText>
        </w:r>
        <w:r w:rsidR="008E2F10" w:rsidRPr="000730E1">
          <w:rPr>
            <w:rStyle w:val="Hyperlink"/>
            <w:noProof/>
          </w:rPr>
          <w:fldChar w:fldCharType="separate"/>
        </w:r>
        <w:r w:rsidR="008E2F10" w:rsidRPr="000730E1">
          <w:rPr>
            <w:rStyle w:val="Hyperlink"/>
            <w:noProof/>
          </w:rPr>
          <w:t>Table 1: DEER Use and Technology Table</w:t>
        </w:r>
        <w:r w:rsidR="008E2F10">
          <w:rPr>
            <w:noProof/>
            <w:webHidden/>
          </w:rPr>
          <w:tab/>
        </w:r>
        <w:r w:rsidR="008E2F10">
          <w:rPr>
            <w:noProof/>
            <w:webHidden/>
          </w:rPr>
          <w:fldChar w:fldCharType="begin"/>
        </w:r>
        <w:r w:rsidR="008E2F10">
          <w:rPr>
            <w:noProof/>
            <w:webHidden/>
          </w:rPr>
          <w:instrText xml:space="preserve"> PAGEREF _Toc389659802 \h </w:instrText>
        </w:r>
      </w:ins>
      <w:r w:rsidR="008E2F10">
        <w:rPr>
          <w:noProof/>
          <w:webHidden/>
        </w:rPr>
      </w:r>
      <w:r w:rsidR="008E2F10">
        <w:rPr>
          <w:noProof/>
          <w:webHidden/>
        </w:rPr>
        <w:fldChar w:fldCharType="separate"/>
      </w:r>
      <w:ins w:id="616" w:author="Huang, Jia Chang" w:date="2014-06-04T15:41:00Z">
        <w:r w:rsidR="008E2F10">
          <w:rPr>
            <w:noProof/>
            <w:webHidden/>
          </w:rPr>
          <w:t>3</w:t>
        </w:r>
        <w:r w:rsidR="008E2F10">
          <w:rPr>
            <w:noProof/>
            <w:webHidden/>
          </w:rPr>
          <w:fldChar w:fldCharType="end"/>
        </w:r>
        <w:r w:rsidR="008E2F10" w:rsidRPr="000730E1">
          <w:rPr>
            <w:rStyle w:val="Hyperlink"/>
            <w:noProof/>
          </w:rPr>
          <w:fldChar w:fldCharType="end"/>
        </w:r>
      </w:ins>
    </w:p>
    <w:p w:rsidR="008E2F10" w:rsidRDefault="008E2F10">
      <w:pPr>
        <w:pStyle w:val="TOC2"/>
        <w:tabs>
          <w:tab w:val="right" w:leader="dot" w:pos="9350"/>
        </w:tabs>
        <w:rPr>
          <w:ins w:id="617" w:author="Huang, Jia Chang" w:date="2014-06-04T15:41:00Z"/>
          <w:rFonts w:asciiTheme="minorHAnsi" w:eastAsiaTheme="minorEastAsia" w:hAnsiTheme="minorHAnsi" w:cstheme="minorBidi"/>
          <w:noProof/>
          <w:szCs w:val="22"/>
        </w:rPr>
      </w:pPr>
      <w:ins w:id="618"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"_Toc389659803"</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2: DEER 2008 Impact IDs and Baseline Annual Energy Use</w:t>
        </w:r>
        <w:r>
          <w:rPr>
            <w:noProof/>
            <w:webHidden/>
          </w:rPr>
          <w:tab/>
        </w:r>
        <w:r>
          <w:rPr>
            <w:noProof/>
            <w:webHidden/>
          </w:rPr>
          <w:fldChar w:fldCharType="begin"/>
        </w:r>
        <w:r>
          <w:rPr>
            <w:noProof/>
            <w:webHidden/>
          </w:rPr>
          <w:instrText xml:space="preserve"> PAGEREF _Toc389659803 \h </w:instrText>
        </w:r>
      </w:ins>
      <w:r>
        <w:rPr>
          <w:noProof/>
          <w:webHidden/>
        </w:rPr>
      </w:r>
      <w:r>
        <w:rPr>
          <w:noProof/>
          <w:webHidden/>
        </w:rPr>
        <w:fldChar w:fldCharType="separate"/>
      </w:r>
      <w:ins w:id="619" w:author="Huang, Jia Chang" w:date="2014-06-04T15:41:00Z">
        <w:r>
          <w:rPr>
            <w:noProof/>
            <w:webHidden/>
          </w:rPr>
          <w:t>4</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20" w:author="Huang, Jia Chang" w:date="2014-06-04T15:41:00Z"/>
          <w:rFonts w:asciiTheme="minorHAnsi" w:eastAsiaTheme="minorEastAsia" w:hAnsiTheme="minorHAnsi" w:cstheme="minorBidi"/>
          <w:noProof/>
          <w:szCs w:val="22"/>
        </w:rPr>
      </w:pPr>
      <w:ins w:id="621"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"_Toc389659804"</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3: DEER 2008 to 2014 Adjustment, Cooling kWh</w:t>
        </w:r>
        <w:r>
          <w:rPr>
            <w:noProof/>
            <w:webHidden/>
          </w:rPr>
          <w:tab/>
        </w:r>
        <w:r>
          <w:rPr>
            <w:noProof/>
            <w:webHidden/>
          </w:rPr>
          <w:fldChar w:fldCharType="begin"/>
        </w:r>
        <w:r>
          <w:rPr>
            <w:noProof/>
            <w:webHidden/>
          </w:rPr>
          <w:instrText xml:space="preserve"> PAGEREF _Toc389659804 \h </w:instrText>
        </w:r>
      </w:ins>
      <w:r>
        <w:rPr>
          <w:noProof/>
          <w:webHidden/>
        </w:rPr>
      </w:r>
      <w:r>
        <w:rPr>
          <w:noProof/>
          <w:webHidden/>
        </w:rPr>
        <w:fldChar w:fldCharType="separate"/>
      </w:r>
      <w:ins w:id="622" w:author="Huang, Jia Chang" w:date="2014-06-04T15:41:00Z">
        <w:r>
          <w:rPr>
            <w:noProof/>
            <w:webHidden/>
          </w:rPr>
          <w:t>4</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23" w:author="Huang, Jia Chang" w:date="2014-06-04T15:41:00Z"/>
          <w:rFonts w:asciiTheme="minorHAnsi" w:eastAsiaTheme="minorEastAsia" w:hAnsiTheme="minorHAnsi" w:cstheme="minorBidi"/>
          <w:noProof/>
          <w:szCs w:val="22"/>
        </w:rPr>
      </w:pPr>
      <w:ins w:id="624"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"_Toc389659805"</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4: DEER 2008 to 2014 Adjustment, Heating Therms</w:t>
        </w:r>
        <w:r>
          <w:rPr>
            <w:noProof/>
            <w:webHidden/>
          </w:rPr>
          <w:tab/>
        </w:r>
        <w:r>
          <w:rPr>
            <w:noProof/>
            <w:webHidden/>
          </w:rPr>
          <w:fldChar w:fldCharType="begin"/>
        </w:r>
        <w:r>
          <w:rPr>
            <w:noProof/>
            <w:webHidden/>
          </w:rPr>
          <w:instrText xml:space="preserve"> PAGEREF _Toc389659805 \h </w:instrText>
        </w:r>
      </w:ins>
      <w:r>
        <w:rPr>
          <w:noProof/>
          <w:webHidden/>
        </w:rPr>
      </w:r>
      <w:r>
        <w:rPr>
          <w:noProof/>
          <w:webHidden/>
        </w:rPr>
        <w:fldChar w:fldCharType="separate"/>
      </w:r>
      <w:ins w:id="625" w:author="Huang, Jia Chang" w:date="2014-06-04T15:41:00Z">
        <w:r>
          <w:rPr>
            <w:noProof/>
            <w:webHidden/>
          </w:rPr>
          <w:t>5</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26" w:author="Huang, Jia Chang" w:date="2014-06-04T15:41:00Z"/>
          <w:rFonts w:asciiTheme="minorHAnsi" w:eastAsiaTheme="minorEastAsia" w:hAnsiTheme="minorHAnsi" w:cstheme="minorBidi"/>
          <w:noProof/>
          <w:szCs w:val="22"/>
        </w:rPr>
      </w:pPr>
      <w:ins w:id="627"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"_Toc389659806"</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5: DEER 2014 Impact IDs and Baseline Annual Energy Use</w:t>
        </w:r>
        <w:r>
          <w:rPr>
            <w:noProof/>
            <w:webHidden/>
          </w:rPr>
          <w:tab/>
        </w:r>
        <w:r>
          <w:rPr>
            <w:noProof/>
            <w:webHidden/>
          </w:rPr>
          <w:fldChar w:fldCharType="begin"/>
        </w:r>
        <w:r>
          <w:rPr>
            <w:noProof/>
            <w:webHidden/>
          </w:rPr>
          <w:instrText xml:space="preserve"> PAGEREF _Toc389659806 \h </w:instrText>
        </w:r>
      </w:ins>
      <w:r>
        <w:rPr>
          <w:noProof/>
          <w:webHidden/>
        </w:rPr>
      </w:r>
      <w:r>
        <w:rPr>
          <w:noProof/>
          <w:webHidden/>
        </w:rPr>
        <w:fldChar w:fldCharType="separate"/>
      </w:r>
      <w:ins w:id="628" w:author="Huang, Jia Chang" w:date="2014-06-04T15:41:00Z">
        <w:r>
          <w:rPr>
            <w:noProof/>
            <w:webHidden/>
          </w:rPr>
          <w:t>5</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29" w:author="Huang, Jia Chang" w:date="2014-06-04T15:41:00Z"/>
          <w:rFonts w:asciiTheme="minorHAnsi" w:eastAsiaTheme="minorEastAsia" w:hAnsiTheme="minorHAnsi" w:cstheme="minorBidi"/>
          <w:noProof/>
          <w:szCs w:val="22"/>
        </w:rPr>
      </w:pPr>
      <w:ins w:id="630"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"_Toc389659807"</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6: Measure Electric and Gas Energy Savings</w:t>
        </w:r>
        <w:r>
          <w:rPr>
            <w:noProof/>
            <w:webHidden/>
          </w:rPr>
          <w:tab/>
        </w:r>
        <w:r>
          <w:rPr>
            <w:noProof/>
            <w:webHidden/>
          </w:rPr>
          <w:fldChar w:fldCharType="begin"/>
        </w:r>
        <w:r>
          <w:rPr>
            <w:noProof/>
            <w:webHidden/>
          </w:rPr>
          <w:instrText xml:space="preserve"> PAGEREF _Toc389659807 \h </w:instrText>
        </w:r>
      </w:ins>
      <w:r>
        <w:rPr>
          <w:noProof/>
          <w:webHidden/>
        </w:rPr>
      </w:r>
      <w:r>
        <w:rPr>
          <w:noProof/>
          <w:webHidden/>
        </w:rPr>
        <w:fldChar w:fldCharType="separate"/>
      </w:r>
      <w:ins w:id="631" w:author="Huang, Jia Chang" w:date="2014-06-04T15:41:00Z">
        <w:r>
          <w:rPr>
            <w:noProof/>
            <w:webHidden/>
          </w:rPr>
          <w:t>6</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32" w:author="Huang, Jia Chang" w:date="2014-06-04T15:41:00Z"/>
          <w:rFonts w:asciiTheme="minorHAnsi" w:eastAsiaTheme="minorEastAsia" w:hAnsiTheme="minorHAnsi" w:cstheme="minorBidi"/>
          <w:noProof/>
          <w:szCs w:val="22"/>
        </w:rPr>
      </w:pPr>
      <w:ins w:id="633"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"_Toc389659808"</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7: Net to Gross Ratios</w:t>
        </w:r>
        <w:r>
          <w:rPr>
            <w:noProof/>
            <w:webHidden/>
          </w:rPr>
          <w:tab/>
        </w:r>
        <w:r>
          <w:rPr>
            <w:noProof/>
            <w:webHidden/>
          </w:rPr>
          <w:fldChar w:fldCharType="begin"/>
        </w:r>
        <w:r>
          <w:rPr>
            <w:noProof/>
            <w:webHidden/>
          </w:rPr>
          <w:instrText xml:space="preserve"> PAGEREF _Toc389659808 \h </w:instrText>
        </w:r>
      </w:ins>
      <w:r>
        <w:rPr>
          <w:noProof/>
          <w:webHidden/>
        </w:rPr>
      </w:r>
      <w:r>
        <w:rPr>
          <w:noProof/>
          <w:webHidden/>
        </w:rPr>
        <w:fldChar w:fldCharType="separate"/>
      </w:r>
      <w:ins w:id="634" w:author="Huang, Jia Chang" w:date="2014-06-04T15:41:00Z">
        <w:r>
          <w:rPr>
            <w:noProof/>
            <w:webHidden/>
          </w:rPr>
          <w:t>7</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35" w:author="Huang, Jia Chang" w:date="2014-06-04T15:41:00Z"/>
          <w:rFonts w:asciiTheme="minorHAnsi" w:eastAsiaTheme="minorEastAsia" w:hAnsiTheme="minorHAnsi" w:cstheme="minorBidi"/>
          <w:noProof/>
          <w:szCs w:val="22"/>
        </w:rPr>
      </w:pPr>
      <w:ins w:id="636"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"_Toc389659809"</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8:  Motor Replacement Annual Savings</w:t>
        </w:r>
        <w:r>
          <w:rPr>
            <w:noProof/>
            <w:webHidden/>
          </w:rPr>
          <w:tab/>
        </w:r>
        <w:r>
          <w:rPr>
            <w:noProof/>
            <w:webHidden/>
          </w:rPr>
          <w:fldChar w:fldCharType="begin"/>
        </w:r>
        <w:r>
          <w:rPr>
            <w:noProof/>
            <w:webHidden/>
          </w:rPr>
          <w:instrText xml:space="preserve"> PAGEREF _Toc389659809 \h </w:instrText>
        </w:r>
      </w:ins>
      <w:r>
        <w:rPr>
          <w:noProof/>
          <w:webHidden/>
        </w:rPr>
      </w:r>
      <w:r>
        <w:rPr>
          <w:noProof/>
          <w:webHidden/>
        </w:rPr>
        <w:fldChar w:fldCharType="separate"/>
      </w:r>
      <w:ins w:id="637" w:author="Huang, Jia Chang" w:date="2014-06-04T15:41:00Z">
        <w:r>
          <w:rPr>
            <w:noProof/>
            <w:webHidden/>
          </w:rPr>
          <w:t>8</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38" w:author="Huang, Jia Chang" w:date="2014-06-04T15:41:00Z"/>
          <w:rFonts w:asciiTheme="minorHAnsi" w:eastAsiaTheme="minorEastAsia" w:hAnsiTheme="minorHAnsi" w:cstheme="minorBidi"/>
          <w:noProof/>
          <w:szCs w:val="22"/>
        </w:rPr>
      </w:pPr>
      <w:ins w:id="639"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"_Toc389659810"</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9:  BPM motor and Fan Delay Savings over PSC motor without Fan Delay</w:t>
        </w:r>
        <w:r>
          <w:rPr>
            <w:noProof/>
            <w:webHidden/>
          </w:rPr>
          <w:tab/>
        </w:r>
        <w:r>
          <w:rPr>
            <w:noProof/>
            <w:webHidden/>
          </w:rPr>
          <w:fldChar w:fldCharType="begin"/>
        </w:r>
        <w:r>
          <w:rPr>
            <w:noProof/>
            <w:webHidden/>
          </w:rPr>
          <w:instrText xml:space="preserve"> PAGEREF _Toc389659810 \h </w:instrText>
        </w:r>
      </w:ins>
      <w:r>
        <w:rPr>
          <w:noProof/>
          <w:webHidden/>
        </w:rPr>
      </w:r>
      <w:r>
        <w:rPr>
          <w:noProof/>
          <w:webHidden/>
        </w:rPr>
        <w:fldChar w:fldCharType="separate"/>
      </w:r>
      <w:ins w:id="640" w:author="Huang, Jia Chang" w:date="2014-06-04T15:41:00Z">
        <w:r>
          <w:rPr>
            <w:noProof/>
            <w:webHidden/>
          </w:rPr>
          <w:t>12</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41" w:author="Huang, Jia Chang" w:date="2014-06-04T15:41:00Z"/>
          <w:rFonts w:asciiTheme="minorHAnsi" w:eastAsiaTheme="minorEastAsia" w:hAnsiTheme="minorHAnsi" w:cstheme="minorBidi"/>
          <w:noProof/>
          <w:szCs w:val="22"/>
        </w:rPr>
      </w:pPr>
      <w:ins w:id="642"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"_Toc389659811"</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10: Average Fan Watt Draw for Units with 3 Tons of Cooling Capacity</w:t>
        </w:r>
        <w:r>
          <w:rPr>
            <w:noProof/>
            <w:webHidden/>
          </w:rPr>
          <w:tab/>
        </w:r>
        <w:r>
          <w:rPr>
            <w:noProof/>
            <w:webHidden/>
          </w:rPr>
          <w:fldChar w:fldCharType="begin"/>
        </w:r>
        <w:r>
          <w:rPr>
            <w:noProof/>
            <w:webHidden/>
          </w:rPr>
          <w:instrText xml:space="preserve"> PAGEREF _Toc389659811 \h </w:instrText>
        </w:r>
      </w:ins>
      <w:r>
        <w:rPr>
          <w:noProof/>
          <w:webHidden/>
        </w:rPr>
      </w:r>
      <w:r>
        <w:rPr>
          <w:noProof/>
          <w:webHidden/>
        </w:rPr>
        <w:fldChar w:fldCharType="separate"/>
      </w:r>
      <w:ins w:id="643" w:author="Huang, Jia Chang" w:date="2014-06-04T15:41:00Z">
        <w:r>
          <w:rPr>
            <w:noProof/>
            <w:webHidden/>
          </w:rPr>
          <w:t>15</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44" w:author="Huang, Jia Chang" w:date="2014-06-04T15:41:00Z"/>
          <w:rFonts w:asciiTheme="minorHAnsi" w:eastAsiaTheme="minorEastAsia" w:hAnsiTheme="minorHAnsi" w:cstheme="minorBidi"/>
          <w:noProof/>
          <w:szCs w:val="22"/>
        </w:rPr>
      </w:pPr>
      <w:ins w:id="645"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"_Toc389659812"</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11: Motor Replacement Compressor Cycle Savings</w:t>
        </w:r>
        <w:r>
          <w:rPr>
            <w:noProof/>
            <w:webHidden/>
          </w:rPr>
          <w:tab/>
        </w:r>
        <w:r>
          <w:rPr>
            <w:noProof/>
            <w:webHidden/>
          </w:rPr>
          <w:fldChar w:fldCharType="begin"/>
        </w:r>
        <w:r>
          <w:rPr>
            <w:noProof/>
            <w:webHidden/>
          </w:rPr>
          <w:instrText xml:space="preserve"> PAGEREF _Toc389659812 \h </w:instrText>
        </w:r>
      </w:ins>
      <w:r>
        <w:rPr>
          <w:noProof/>
          <w:webHidden/>
        </w:rPr>
      </w:r>
      <w:r>
        <w:rPr>
          <w:noProof/>
          <w:webHidden/>
        </w:rPr>
        <w:fldChar w:fldCharType="separate"/>
      </w:r>
      <w:ins w:id="646" w:author="Huang, Jia Chang" w:date="2014-06-04T15:41:00Z">
        <w:r>
          <w:rPr>
            <w:noProof/>
            <w:webHidden/>
          </w:rPr>
          <w:t>19</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47" w:author="Huang, Jia Chang" w:date="2014-06-04T15:41:00Z"/>
          <w:rFonts w:asciiTheme="minorHAnsi" w:eastAsiaTheme="minorEastAsia" w:hAnsiTheme="minorHAnsi" w:cstheme="minorBidi"/>
          <w:noProof/>
          <w:szCs w:val="22"/>
        </w:rPr>
      </w:pPr>
      <w:ins w:id="648"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"_Toc389659813"</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12:  Modeled Compressor Cycle Cooling Savings</w:t>
        </w:r>
        <w:r>
          <w:rPr>
            <w:noProof/>
            <w:webHidden/>
          </w:rPr>
          <w:tab/>
        </w:r>
        <w:r>
          <w:rPr>
            <w:noProof/>
            <w:webHidden/>
          </w:rPr>
          <w:fldChar w:fldCharType="begin"/>
        </w:r>
        <w:r>
          <w:rPr>
            <w:noProof/>
            <w:webHidden/>
          </w:rPr>
          <w:instrText xml:space="preserve"> PAGEREF _Toc389659813 \h </w:instrText>
        </w:r>
      </w:ins>
      <w:r>
        <w:rPr>
          <w:noProof/>
          <w:webHidden/>
        </w:rPr>
      </w:r>
      <w:r>
        <w:rPr>
          <w:noProof/>
          <w:webHidden/>
        </w:rPr>
        <w:fldChar w:fldCharType="separate"/>
      </w:r>
      <w:ins w:id="649" w:author="Huang, Jia Chang" w:date="2014-06-04T15:41:00Z">
        <w:r>
          <w:rPr>
            <w:noProof/>
            <w:webHidden/>
          </w:rPr>
          <w:t>19</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50" w:author="Huang, Jia Chang" w:date="2014-06-04T15:41:00Z"/>
          <w:rFonts w:asciiTheme="minorHAnsi" w:eastAsiaTheme="minorEastAsia" w:hAnsiTheme="minorHAnsi" w:cstheme="minorBidi"/>
          <w:noProof/>
          <w:szCs w:val="22"/>
        </w:rPr>
      </w:pPr>
      <w:ins w:id="651"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"_Toc389659814"</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13: References for Calculation Inputs</w:t>
        </w:r>
        <w:r>
          <w:rPr>
            <w:noProof/>
            <w:webHidden/>
          </w:rPr>
          <w:tab/>
        </w:r>
        <w:r>
          <w:rPr>
            <w:noProof/>
            <w:webHidden/>
          </w:rPr>
          <w:fldChar w:fldCharType="begin"/>
        </w:r>
        <w:r>
          <w:rPr>
            <w:noProof/>
            <w:webHidden/>
          </w:rPr>
          <w:instrText xml:space="preserve"> PAGEREF _Toc389659814 \h </w:instrText>
        </w:r>
      </w:ins>
      <w:r>
        <w:rPr>
          <w:noProof/>
          <w:webHidden/>
        </w:rPr>
      </w:r>
      <w:r>
        <w:rPr>
          <w:noProof/>
          <w:webHidden/>
        </w:rPr>
        <w:fldChar w:fldCharType="separate"/>
      </w:r>
      <w:ins w:id="652" w:author="Huang, Jia Chang" w:date="2014-06-04T15:41:00Z">
        <w:r>
          <w:rPr>
            <w:noProof/>
            <w:webHidden/>
          </w:rPr>
          <w:t>21</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53" w:author="Huang, Jia Chang" w:date="2014-06-04T15:41:00Z"/>
          <w:rFonts w:asciiTheme="minorHAnsi" w:eastAsiaTheme="minorEastAsia" w:hAnsiTheme="minorHAnsi" w:cstheme="minorBidi"/>
          <w:noProof/>
          <w:szCs w:val="22"/>
        </w:rPr>
      </w:pPr>
      <w:ins w:id="654"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"_Toc389659815"</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14: Base Case Building Types and Load Shapes</w:t>
        </w:r>
        <w:r>
          <w:rPr>
            <w:noProof/>
            <w:webHidden/>
          </w:rPr>
          <w:tab/>
        </w:r>
        <w:r>
          <w:rPr>
            <w:noProof/>
            <w:webHidden/>
          </w:rPr>
          <w:fldChar w:fldCharType="begin"/>
        </w:r>
        <w:r>
          <w:rPr>
            <w:noProof/>
            <w:webHidden/>
          </w:rPr>
          <w:instrText xml:space="preserve"> PAGEREF _Toc389659815 \h </w:instrText>
        </w:r>
      </w:ins>
      <w:r>
        <w:rPr>
          <w:noProof/>
          <w:webHidden/>
        </w:rPr>
      </w:r>
      <w:r>
        <w:rPr>
          <w:noProof/>
          <w:webHidden/>
        </w:rPr>
        <w:fldChar w:fldCharType="separate"/>
      </w:r>
      <w:ins w:id="655" w:author="Huang, Jia Chang" w:date="2014-06-04T15:41:00Z">
        <w:r>
          <w:rPr>
            <w:noProof/>
            <w:webHidden/>
          </w:rPr>
          <w:t>25</w:t>
        </w:r>
        <w:r>
          <w:rPr>
            <w:noProof/>
            <w:webHidden/>
          </w:rPr>
          <w:fldChar w:fldCharType="end"/>
        </w:r>
        <w:r w:rsidRPr="000730E1">
          <w:rPr>
            <w:rStyle w:val="Hyperlink"/>
            <w:noProof/>
          </w:rPr>
          <w:fldChar w:fldCharType="end"/>
        </w:r>
      </w:ins>
    </w:p>
    <w:p w:rsidR="008E2F10" w:rsidRDefault="008E2F10">
      <w:pPr>
        <w:pStyle w:val="TOC2"/>
        <w:tabs>
          <w:tab w:val="right" w:leader="dot" w:pos="9350"/>
        </w:tabs>
        <w:rPr>
          <w:ins w:id="656" w:author="Huang, Jia Chang" w:date="2014-06-04T15:41:00Z"/>
          <w:rFonts w:asciiTheme="minorHAnsi" w:eastAsiaTheme="minorEastAsia" w:hAnsiTheme="minorHAnsi" w:cstheme="minorBidi"/>
          <w:noProof/>
          <w:szCs w:val="22"/>
        </w:rPr>
      </w:pPr>
      <w:ins w:id="657" w:author="Huang, Jia Chang" w:date="2014-06-04T15:41:00Z">
        <w:r w:rsidRPr="000730E1">
          <w:rPr>
            <w:rStyle w:val="Hyperlink"/>
            <w:noProof/>
          </w:rPr>
          <w:fldChar w:fldCharType="begin"/>
        </w:r>
        <w:r w:rsidRPr="000730E1">
          <w:rPr>
            <w:rStyle w:val="Hyperlink"/>
            <w:noProof/>
          </w:rPr>
          <w:instrText xml:space="preserve"> </w:instrText>
        </w:r>
        <w:r>
          <w:rPr>
            <w:noProof/>
          </w:rPr>
          <w:instrText>HYPERLINK \l "_Toc389659816"</w:instrText>
        </w:r>
        <w:r w:rsidRPr="000730E1">
          <w:rPr>
            <w:rStyle w:val="Hyperlink"/>
            <w:noProof/>
          </w:rPr>
          <w:instrText xml:space="preserve"> </w:instrText>
        </w:r>
        <w:r w:rsidRPr="000730E1">
          <w:rPr>
            <w:rStyle w:val="Hyperlink"/>
            <w:noProof/>
          </w:rPr>
          <w:fldChar w:fldCharType="separate"/>
        </w:r>
        <w:r w:rsidRPr="000730E1">
          <w:rPr>
            <w:rStyle w:val="Hyperlink"/>
            <w:noProof/>
          </w:rPr>
          <w:t>Table 15:  Measure Case Costs</w:t>
        </w:r>
        <w:r>
          <w:rPr>
            <w:noProof/>
            <w:webHidden/>
          </w:rPr>
          <w:tab/>
        </w:r>
        <w:r>
          <w:rPr>
            <w:noProof/>
            <w:webHidden/>
          </w:rPr>
          <w:fldChar w:fldCharType="begin"/>
        </w:r>
        <w:r>
          <w:rPr>
            <w:noProof/>
            <w:webHidden/>
          </w:rPr>
          <w:instrText xml:space="preserve"> PAGEREF _Toc389659816 \h </w:instrText>
        </w:r>
      </w:ins>
      <w:r>
        <w:rPr>
          <w:noProof/>
          <w:webHidden/>
        </w:rPr>
      </w:r>
      <w:r>
        <w:rPr>
          <w:noProof/>
          <w:webHidden/>
        </w:rPr>
        <w:fldChar w:fldCharType="separate"/>
      </w:r>
      <w:ins w:id="658" w:author="Huang, Jia Chang" w:date="2014-06-04T15:41:00Z">
        <w:r>
          <w:rPr>
            <w:noProof/>
            <w:webHidden/>
          </w:rPr>
          <w:t>25</w:t>
        </w:r>
        <w:r>
          <w:rPr>
            <w:noProof/>
            <w:webHidden/>
          </w:rPr>
          <w:fldChar w:fldCharType="end"/>
        </w:r>
        <w:r w:rsidRPr="000730E1">
          <w:rPr>
            <w:rStyle w:val="Hyperlink"/>
            <w:noProof/>
          </w:rPr>
          <w:fldChar w:fldCharType="end"/>
        </w:r>
      </w:ins>
    </w:p>
    <w:p w:rsidR="00287200" w:rsidDel="00AE7043" w:rsidRDefault="00287200">
      <w:pPr>
        <w:pStyle w:val="TOC2"/>
        <w:tabs>
          <w:tab w:val="right" w:leader="dot" w:pos="9350"/>
        </w:tabs>
        <w:rPr>
          <w:del w:id="659" w:author="Huang, Jia Chang" w:date="2014-06-04T12:00:00Z"/>
          <w:rFonts w:asciiTheme="minorHAnsi" w:eastAsiaTheme="minorEastAsia" w:hAnsiTheme="minorHAnsi" w:cstheme="minorBidi"/>
          <w:noProof/>
          <w:szCs w:val="22"/>
        </w:rPr>
      </w:pPr>
      <w:del w:id="660" w:author="Huang, Jia Chang" w:date="2014-06-04T12:00:00Z">
        <w:r w:rsidRPr="00AE7043" w:rsidDel="00AE7043">
          <w:rPr>
            <w:rPrChange w:id="661" w:author="Huang, Jia Chang" w:date="2014-06-04T12:00:00Z">
              <w:rPr>
                <w:rStyle w:val="Hyperlink"/>
                <w:noProof/>
              </w:rPr>
            </w:rPrChange>
          </w:rPr>
          <w:delText>Table 1: DEER Use and Technology Table</w:delText>
        </w:r>
        <w:r w:rsidDel="00AE7043">
          <w:rPr>
            <w:noProof/>
            <w:webHidden/>
          </w:rPr>
          <w:tab/>
          <w:delText>3</w:delText>
        </w:r>
      </w:del>
    </w:p>
    <w:p w:rsidR="00287200" w:rsidDel="00AE7043" w:rsidRDefault="00287200">
      <w:pPr>
        <w:pStyle w:val="TOC2"/>
        <w:tabs>
          <w:tab w:val="right" w:leader="dot" w:pos="9350"/>
        </w:tabs>
        <w:rPr>
          <w:del w:id="662" w:author="Huang, Jia Chang" w:date="2014-06-04T12:00:00Z"/>
          <w:rFonts w:asciiTheme="minorHAnsi" w:eastAsiaTheme="minorEastAsia" w:hAnsiTheme="minorHAnsi" w:cstheme="minorBidi"/>
          <w:noProof/>
          <w:szCs w:val="22"/>
        </w:rPr>
      </w:pPr>
      <w:del w:id="663" w:author="Huang, Jia Chang" w:date="2014-06-04T12:00:00Z">
        <w:r w:rsidRPr="00AE7043" w:rsidDel="00AE7043">
          <w:rPr>
            <w:rPrChange w:id="664" w:author="Huang, Jia Chang" w:date="2014-06-04T12:00:00Z">
              <w:rPr>
                <w:rStyle w:val="Hyperlink"/>
                <w:noProof/>
              </w:rPr>
            </w:rPrChange>
          </w:rPr>
          <w:delText>Table 2: DEER 2008 Impact IDs and Baseline Annual Energy Use</w:delText>
        </w:r>
        <w:r w:rsidDel="00AE7043">
          <w:rPr>
            <w:noProof/>
            <w:webHidden/>
          </w:rPr>
          <w:tab/>
          <w:delText>4</w:delText>
        </w:r>
      </w:del>
    </w:p>
    <w:p w:rsidR="00287200" w:rsidDel="00AE7043" w:rsidRDefault="00287200">
      <w:pPr>
        <w:pStyle w:val="TOC2"/>
        <w:tabs>
          <w:tab w:val="right" w:leader="dot" w:pos="9350"/>
        </w:tabs>
        <w:rPr>
          <w:del w:id="665" w:author="Huang, Jia Chang" w:date="2014-06-04T12:00:00Z"/>
          <w:rFonts w:asciiTheme="minorHAnsi" w:eastAsiaTheme="minorEastAsia" w:hAnsiTheme="minorHAnsi" w:cstheme="minorBidi"/>
          <w:noProof/>
          <w:szCs w:val="22"/>
        </w:rPr>
      </w:pPr>
      <w:del w:id="666" w:author="Huang, Jia Chang" w:date="2014-06-04T12:00:00Z">
        <w:r w:rsidRPr="00AE7043" w:rsidDel="00AE7043">
          <w:rPr>
            <w:rPrChange w:id="667" w:author="Huang, Jia Chang" w:date="2014-06-04T12:00:00Z">
              <w:rPr>
                <w:rStyle w:val="Hyperlink"/>
                <w:noProof/>
              </w:rPr>
            </w:rPrChange>
          </w:rPr>
          <w:delText>Table 3: DEER 2008 to 2014 Adjustment, Cooling kWh</w:delText>
        </w:r>
        <w:r w:rsidDel="00AE7043">
          <w:rPr>
            <w:noProof/>
            <w:webHidden/>
          </w:rPr>
          <w:tab/>
          <w:delText>4</w:delText>
        </w:r>
      </w:del>
    </w:p>
    <w:p w:rsidR="00287200" w:rsidDel="00AE7043" w:rsidRDefault="00287200">
      <w:pPr>
        <w:pStyle w:val="TOC2"/>
        <w:tabs>
          <w:tab w:val="right" w:leader="dot" w:pos="9350"/>
        </w:tabs>
        <w:rPr>
          <w:del w:id="668" w:author="Huang, Jia Chang" w:date="2014-06-04T12:00:00Z"/>
          <w:rFonts w:asciiTheme="minorHAnsi" w:eastAsiaTheme="minorEastAsia" w:hAnsiTheme="minorHAnsi" w:cstheme="minorBidi"/>
          <w:noProof/>
          <w:szCs w:val="22"/>
        </w:rPr>
      </w:pPr>
      <w:del w:id="669" w:author="Huang, Jia Chang" w:date="2014-06-04T12:00:00Z">
        <w:r w:rsidRPr="00AE7043" w:rsidDel="00AE7043">
          <w:rPr>
            <w:rPrChange w:id="670" w:author="Huang, Jia Chang" w:date="2014-06-04T12:00:00Z">
              <w:rPr>
                <w:rStyle w:val="Hyperlink"/>
                <w:noProof/>
              </w:rPr>
            </w:rPrChange>
          </w:rPr>
          <w:delText>Table 4: DEER 2008 to 2014 Adjustment, Heating Therms</w:delText>
        </w:r>
        <w:r w:rsidDel="00AE7043">
          <w:rPr>
            <w:noProof/>
            <w:webHidden/>
          </w:rPr>
          <w:tab/>
          <w:delText>5</w:delText>
        </w:r>
      </w:del>
    </w:p>
    <w:p w:rsidR="00287200" w:rsidDel="00AE7043" w:rsidRDefault="00287200">
      <w:pPr>
        <w:pStyle w:val="TOC2"/>
        <w:tabs>
          <w:tab w:val="right" w:leader="dot" w:pos="9350"/>
        </w:tabs>
        <w:rPr>
          <w:del w:id="671" w:author="Huang, Jia Chang" w:date="2014-06-04T12:00:00Z"/>
          <w:rFonts w:asciiTheme="minorHAnsi" w:eastAsiaTheme="minorEastAsia" w:hAnsiTheme="minorHAnsi" w:cstheme="minorBidi"/>
          <w:noProof/>
          <w:szCs w:val="22"/>
        </w:rPr>
      </w:pPr>
      <w:del w:id="672" w:author="Huang, Jia Chang" w:date="2014-06-04T12:00:00Z">
        <w:r w:rsidRPr="00AE7043" w:rsidDel="00AE7043">
          <w:rPr>
            <w:rPrChange w:id="673" w:author="Huang, Jia Chang" w:date="2014-06-04T12:00:00Z">
              <w:rPr>
                <w:rStyle w:val="Hyperlink"/>
                <w:noProof/>
              </w:rPr>
            </w:rPrChange>
          </w:rPr>
          <w:delText>Table 5: DEER 2014 Impact IDs and Baseline Annual Energy Use</w:delText>
        </w:r>
        <w:r w:rsidDel="00AE7043">
          <w:rPr>
            <w:noProof/>
            <w:webHidden/>
          </w:rPr>
          <w:tab/>
          <w:delText>5</w:delText>
        </w:r>
      </w:del>
    </w:p>
    <w:p w:rsidR="00287200" w:rsidDel="00AE7043" w:rsidRDefault="00287200">
      <w:pPr>
        <w:pStyle w:val="TOC2"/>
        <w:tabs>
          <w:tab w:val="right" w:leader="dot" w:pos="9350"/>
        </w:tabs>
        <w:rPr>
          <w:del w:id="674" w:author="Huang, Jia Chang" w:date="2014-06-04T12:00:00Z"/>
          <w:rFonts w:asciiTheme="minorHAnsi" w:eastAsiaTheme="minorEastAsia" w:hAnsiTheme="minorHAnsi" w:cstheme="minorBidi"/>
          <w:noProof/>
          <w:szCs w:val="22"/>
        </w:rPr>
      </w:pPr>
      <w:del w:id="675" w:author="Huang, Jia Chang" w:date="2014-06-04T12:00:00Z">
        <w:r w:rsidRPr="00AE7043" w:rsidDel="00AE7043">
          <w:rPr>
            <w:rPrChange w:id="676" w:author="Huang, Jia Chang" w:date="2014-06-04T12:00:00Z">
              <w:rPr>
                <w:rStyle w:val="Hyperlink"/>
                <w:noProof/>
              </w:rPr>
            </w:rPrChange>
          </w:rPr>
          <w:delText>Table 6: Measure Electric and Gas Energy Savings</w:delText>
        </w:r>
        <w:r w:rsidDel="00AE7043">
          <w:rPr>
            <w:noProof/>
            <w:webHidden/>
          </w:rPr>
          <w:tab/>
          <w:delText>6</w:delText>
        </w:r>
      </w:del>
    </w:p>
    <w:p w:rsidR="00287200" w:rsidDel="00AE7043" w:rsidRDefault="00287200">
      <w:pPr>
        <w:pStyle w:val="TOC2"/>
        <w:tabs>
          <w:tab w:val="right" w:leader="dot" w:pos="9350"/>
        </w:tabs>
        <w:rPr>
          <w:del w:id="677" w:author="Huang, Jia Chang" w:date="2014-06-04T12:00:00Z"/>
          <w:rFonts w:asciiTheme="minorHAnsi" w:eastAsiaTheme="minorEastAsia" w:hAnsiTheme="minorHAnsi" w:cstheme="minorBidi"/>
          <w:noProof/>
          <w:szCs w:val="22"/>
        </w:rPr>
      </w:pPr>
      <w:del w:id="678" w:author="Huang, Jia Chang" w:date="2014-06-04T12:00:00Z">
        <w:r w:rsidRPr="00AE7043" w:rsidDel="00AE7043">
          <w:rPr>
            <w:rPrChange w:id="679" w:author="Huang, Jia Chang" w:date="2014-06-04T12:00:00Z">
              <w:rPr>
                <w:rStyle w:val="Hyperlink"/>
                <w:noProof/>
              </w:rPr>
            </w:rPrChange>
          </w:rPr>
          <w:delText>Table 7: Net to Gross Ratios</w:delText>
        </w:r>
        <w:r w:rsidDel="00AE7043">
          <w:rPr>
            <w:noProof/>
            <w:webHidden/>
          </w:rPr>
          <w:tab/>
          <w:delText>7</w:delText>
        </w:r>
      </w:del>
    </w:p>
    <w:p w:rsidR="00287200" w:rsidDel="00AE7043" w:rsidRDefault="00287200">
      <w:pPr>
        <w:pStyle w:val="TOC2"/>
        <w:tabs>
          <w:tab w:val="right" w:leader="dot" w:pos="9350"/>
        </w:tabs>
        <w:rPr>
          <w:del w:id="680" w:author="Huang, Jia Chang" w:date="2014-06-04T12:00:00Z"/>
          <w:rFonts w:asciiTheme="minorHAnsi" w:eastAsiaTheme="minorEastAsia" w:hAnsiTheme="minorHAnsi" w:cstheme="minorBidi"/>
          <w:noProof/>
          <w:szCs w:val="22"/>
        </w:rPr>
      </w:pPr>
      <w:del w:id="681" w:author="Huang, Jia Chang" w:date="2014-06-04T12:00:00Z">
        <w:r w:rsidRPr="00AE7043" w:rsidDel="00AE7043">
          <w:rPr>
            <w:rPrChange w:id="682" w:author="Huang, Jia Chang" w:date="2014-06-04T12:00:00Z">
              <w:rPr>
                <w:rStyle w:val="Hyperlink"/>
                <w:noProof/>
              </w:rPr>
            </w:rPrChange>
          </w:rPr>
          <w:delText>Table 8:  Motor Replacement Annual Savings</w:delText>
        </w:r>
        <w:r w:rsidDel="00AE7043">
          <w:rPr>
            <w:noProof/>
            <w:webHidden/>
          </w:rPr>
          <w:tab/>
          <w:delText>8</w:delText>
        </w:r>
      </w:del>
    </w:p>
    <w:p w:rsidR="00287200" w:rsidDel="00AE7043" w:rsidRDefault="00287200">
      <w:pPr>
        <w:pStyle w:val="TOC2"/>
        <w:tabs>
          <w:tab w:val="right" w:leader="dot" w:pos="9350"/>
        </w:tabs>
        <w:rPr>
          <w:del w:id="683" w:author="Huang, Jia Chang" w:date="2014-06-04T12:00:00Z"/>
          <w:rFonts w:asciiTheme="minorHAnsi" w:eastAsiaTheme="minorEastAsia" w:hAnsiTheme="minorHAnsi" w:cstheme="minorBidi"/>
          <w:noProof/>
          <w:szCs w:val="22"/>
        </w:rPr>
      </w:pPr>
      <w:del w:id="684" w:author="Huang, Jia Chang" w:date="2014-06-04T12:00:00Z">
        <w:r w:rsidRPr="00AE7043" w:rsidDel="00AE7043">
          <w:rPr>
            <w:rPrChange w:id="685" w:author="Huang, Jia Chang" w:date="2014-06-04T12:00:00Z">
              <w:rPr>
                <w:rStyle w:val="Hyperlink"/>
                <w:noProof/>
              </w:rPr>
            </w:rPrChange>
          </w:rPr>
          <w:delText>Table 9:  BPM motor and Fan Delay Savings over PSC motor without Fan Delay</w:delText>
        </w:r>
        <w:r w:rsidDel="00AE7043">
          <w:rPr>
            <w:noProof/>
            <w:webHidden/>
          </w:rPr>
          <w:tab/>
          <w:delText>13</w:delText>
        </w:r>
      </w:del>
    </w:p>
    <w:p w:rsidR="00287200" w:rsidDel="00AE7043" w:rsidRDefault="00287200">
      <w:pPr>
        <w:pStyle w:val="TOC2"/>
        <w:tabs>
          <w:tab w:val="right" w:leader="dot" w:pos="9350"/>
        </w:tabs>
        <w:rPr>
          <w:del w:id="686" w:author="Huang, Jia Chang" w:date="2014-06-04T12:00:00Z"/>
          <w:rFonts w:asciiTheme="minorHAnsi" w:eastAsiaTheme="minorEastAsia" w:hAnsiTheme="minorHAnsi" w:cstheme="minorBidi"/>
          <w:noProof/>
          <w:szCs w:val="22"/>
        </w:rPr>
      </w:pPr>
      <w:del w:id="687" w:author="Huang, Jia Chang" w:date="2014-06-04T12:00:00Z">
        <w:r w:rsidRPr="00AE7043" w:rsidDel="00AE7043">
          <w:rPr>
            <w:rPrChange w:id="688" w:author="Huang, Jia Chang" w:date="2014-06-04T12:00:00Z">
              <w:rPr>
                <w:rStyle w:val="Hyperlink"/>
                <w:noProof/>
              </w:rPr>
            </w:rPrChange>
          </w:rPr>
          <w:delText>Table 10: Average Fan Watt Draw for Units with 3 Tons of Cooling Capacity</w:delText>
        </w:r>
        <w:r w:rsidDel="00AE7043">
          <w:rPr>
            <w:noProof/>
            <w:webHidden/>
          </w:rPr>
          <w:tab/>
          <w:delText>16</w:delText>
        </w:r>
      </w:del>
    </w:p>
    <w:p w:rsidR="00287200" w:rsidDel="00AE7043" w:rsidRDefault="00287200">
      <w:pPr>
        <w:pStyle w:val="TOC2"/>
        <w:tabs>
          <w:tab w:val="right" w:leader="dot" w:pos="9350"/>
        </w:tabs>
        <w:rPr>
          <w:del w:id="689" w:author="Huang, Jia Chang" w:date="2014-06-04T12:00:00Z"/>
          <w:rFonts w:asciiTheme="minorHAnsi" w:eastAsiaTheme="minorEastAsia" w:hAnsiTheme="minorHAnsi" w:cstheme="minorBidi"/>
          <w:noProof/>
          <w:szCs w:val="22"/>
        </w:rPr>
      </w:pPr>
      <w:del w:id="690" w:author="Huang, Jia Chang" w:date="2014-06-04T12:00:00Z">
        <w:r w:rsidRPr="00AE7043" w:rsidDel="00AE7043">
          <w:rPr>
            <w:rPrChange w:id="691" w:author="Huang, Jia Chang" w:date="2014-06-04T12:00:00Z">
              <w:rPr>
                <w:rStyle w:val="Hyperlink"/>
                <w:noProof/>
              </w:rPr>
            </w:rPrChange>
          </w:rPr>
          <w:delText>Table 11: Motor Replacement Compressor Cycle Savings</w:delText>
        </w:r>
        <w:r w:rsidDel="00AE7043">
          <w:rPr>
            <w:noProof/>
            <w:webHidden/>
          </w:rPr>
          <w:tab/>
          <w:delText>20</w:delText>
        </w:r>
      </w:del>
    </w:p>
    <w:p w:rsidR="00287200" w:rsidDel="00AE7043" w:rsidRDefault="00287200">
      <w:pPr>
        <w:pStyle w:val="TOC2"/>
        <w:tabs>
          <w:tab w:val="right" w:leader="dot" w:pos="9350"/>
        </w:tabs>
        <w:rPr>
          <w:del w:id="692" w:author="Huang, Jia Chang" w:date="2014-06-04T12:00:00Z"/>
          <w:rFonts w:asciiTheme="minorHAnsi" w:eastAsiaTheme="minorEastAsia" w:hAnsiTheme="minorHAnsi" w:cstheme="minorBidi"/>
          <w:noProof/>
          <w:szCs w:val="22"/>
        </w:rPr>
      </w:pPr>
      <w:del w:id="693" w:author="Huang, Jia Chang" w:date="2014-06-04T12:00:00Z">
        <w:r w:rsidRPr="00AE7043" w:rsidDel="00AE7043">
          <w:rPr>
            <w:rPrChange w:id="694" w:author="Huang, Jia Chang" w:date="2014-06-04T12:00:00Z">
              <w:rPr>
                <w:rStyle w:val="Hyperlink"/>
                <w:noProof/>
              </w:rPr>
            </w:rPrChange>
          </w:rPr>
          <w:delText>Table 12:  Modeled Compressor Cycle Cooling Savings</w:delText>
        </w:r>
        <w:r w:rsidDel="00AE7043">
          <w:rPr>
            <w:noProof/>
            <w:webHidden/>
          </w:rPr>
          <w:tab/>
          <w:delText>20</w:delText>
        </w:r>
      </w:del>
    </w:p>
    <w:p w:rsidR="00287200" w:rsidDel="00AE7043" w:rsidRDefault="00287200">
      <w:pPr>
        <w:pStyle w:val="TOC2"/>
        <w:tabs>
          <w:tab w:val="right" w:leader="dot" w:pos="9350"/>
        </w:tabs>
        <w:rPr>
          <w:del w:id="695" w:author="Huang, Jia Chang" w:date="2014-06-04T12:00:00Z"/>
          <w:rFonts w:asciiTheme="minorHAnsi" w:eastAsiaTheme="minorEastAsia" w:hAnsiTheme="minorHAnsi" w:cstheme="minorBidi"/>
          <w:noProof/>
          <w:szCs w:val="22"/>
        </w:rPr>
      </w:pPr>
      <w:del w:id="696" w:author="Huang, Jia Chang" w:date="2014-06-04T12:00:00Z">
        <w:r w:rsidRPr="00AE7043" w:rsidDel="00AE7043">
          <w:rPr>
            <w:rPrChange w:id="697" w:author="Huang, Jia Chang" w:date="2014-06-04T12:00:00Z">
              <w:rPr>
                <w:rStyle w:val="Hyperlink"/>
                <w:noProof/>
              </w:rPr>
            </w:rPrChange>
          </w:rPr>
          <w:delText>Table 13: References for Calculation Inputs</w:delText>
        </w:r>
        <w:r w:rsidDel="00AE7043">
          <w:rPr>
            <w:noProof/>
            <w:webHidden/>
          </w:rPr>
          <w:tab/>
          <w:delText>22</w:delText>
        </w:r>
      </w:del>
    </w:p>
    <w:p w:rsidR="00287200" w:rsidDel="00AE7043" w:rsidRDefault="00287200">
      <w:pPr>
        <w:pStyle w:val="TOC2"/>
        <w:tabs>
          <w:tab w:val="right" w:leader="dot" w:pos="9350"/>
        </w:tabs>
        <w:rPr>
          <w:del w:id="698" w:author="Huang, Jia Chang" w:date="2014-06-04T12:00:00Z"/>
          <w:rFonts w:asciiTheme="minorHAnsi" w:eastAsiaTheme="minorEastAsia" w:hAnsiTheme="minorHAnsi" w:cstheme="minorBidi"/>
          <w:noProof/>
          <w:szCs w:val="22"/>
        </w:rPr>
      </w:pPr>
      <w:del w:id="699" w:author="Huang, Jia Chang" w:date="2014-06-04T12:00:00Z">
        <w:r w:rsidRPr="00AE7043" w:rsidDel="00AE7043">
          <w:rPr>
            <w:rPrChange w:id="700" w:author="Huang, Jia Chang" w:date="2014-06-04T12:00:00Z">
              <w:rPr>
                <w:rStyle w:val="Hyperlink"/>
                <w:noProof/>
              </w:rPr>
            </w:rPrChange>
          </w:rPr>
          <w:delText>Table 14: Base Case Building Types and Load Shapes</w:delText>
        </w:r>
        <w:r w:rsidDel="00AE7043">
          <w:rPr>
            <w:noProof/>
            <w:webHidden/>
          </w:rPr>
          <w:tab/>
          <w:delText>26</w:delText>
        </w:r>
      </w:del>
    </w:p>
    <w:p w:rsidR="00287200" w:rsidDel="00AE7043" w:rsidRDefault="00287200">
      <w:pPr>
        <w:pStyle w:val="TOC2"/>
        <w:tabs>
          <w:tab w:val="right" w:leader="dot" w:pos="9350"/>
        </w:tabs>
        <w:rPr>
          <w:del w:id="701" w:author="Huang, Jia Chang" w:date="2014-06-04T12:00:00Z"/>
          <w:rFonts w:asciiTheme="minorHAnsi" w:eastAsiaTheme="minorEastAsia" w:hAnsiTheme="minorHAnsi" w:cstheme="minorBidi"/>
          <w:noProof/>
          <w:szCs w:val="22"/>
        </w:rPr>
      </w:pPr>
      <w:del w:id="702" w:author="Huang, Jia Chang" w:date="2014-06-04T12:00:00Z">
        <w:r w:rsidRPr="00AE7043" w:rsidDel="00AE7043">
          <w:rPr>
            <w:rPrChange w:id="703" w:author="Huang, Jia Chang" w:date="2014-06-04T12:00:00Z">
              <w:rPr>
                <w:rStyle w:val="Hyperlink"/>
                <w:noProof/>
              </w:rPr>
            </w:rPrChange>
          </w:rPr>
          <w:delText>Table 15:  Measure Case Costs</w:delText>
        </w:r>
        <w:r w:rsidDel="00AE7043">
          <w:rPr>
            <w:noProof/>
            <w:webHidden/>
          </w:rPr>
          <w:tab/>
          <w:delText>26</w:delText>
        </w:r>
      </w:del>
    </w:p>
    <w:p w:rsidR="00287200" w:rsidDel="00AE7043" w:rsidRDefault="00287200">
      <w:pPr>
        <w:pStyle w:val="TOC2"/>
        <w:tabs>
          <w:tab w:val="right" w:leader="dot" w:pos="9350"/>
        </w:tabs>
        <w:rPr>
          <w:del w:id="704" w:author="Huang, Jia Chang" w:date="2014-06-04T12:00:00Z"/>
          <w:rFonts w:asciiTheme="minorHAnsi" w:eastAsiaTheme="minorEastAsia" w:hAnsiTheme="minorHAnsi" w:cstheme="minorBidi"/>
          <w:noProof/>
          <w:szCs w:val="22"/>
        </w:rPr>
      </w:pPr>
      <w:del w:id="705" w:author="Huang, Jia Chang" w:date="2014-06-04T12:00:00Z">
        <w:r w:rsidRPr="00AE7043" w:rsidDel="00AE7043">
          <w:rPr>
            <w:rPrChange w:id="706" w:author="Huang, Jia Chang" w:date="2014-06-04T12:00:00Z">
              <w:rPr>
                <w:rStyle w:val="Hyperlink"/>
                <w:noProof/>
              </w:rPr>
            </w:rPrChange>
          </w:rPr>
          <w:delText>Table 16: Total Measure Cost</w:delText>
        </w:r>
        <w:r w:rsidDel="00AE7043">
          <w:rPr>
            <w:noProof/>
            <w:webHidden/>
          </w:rPr>
          <w:tab/>
          <w:delText>27</w:delText>
        </w:r>
      </w:del>
    </w:p>
    <w:p w:rsidR="00287200" w:rsidDel="00AE7043" w:rsidRDefault="00287200">
      <w:pPr>
        <w:pStyle w:val="TOC2"/>
        <w:tabs>
          <w:tab w:val="right" w:leader="dot" w:pos="9350"/>
        </w:tabs>
        <w:rPr>
          <w:del w:id="707" w:author="Huang, Jia Chang" w:date="2014-06-04T12:00:00Z"/>
          <w:rFonts w:asciiTheme="minorHAnsi" w:eastAsiaTheme="minorEastAsia" w:hAnsiTheme="minorHAnsi" w:cstheme="minorBidi"/>
          <w:noProof/>
          <w:szCs w:val="22"/>
        </w:rPr>
      </w:pPr>
      <w:del w:id="708" w:author="Huang, Jia Chang" w:date="2014-06-04T12:00:00Z">
        <w:r w:rsidRPr="00AE7043" w:rsidDel="00AE7043">
          <w:rPr>
            <w:rPrChange w:id="709" w:author="Huang, Jia Chang" w:date="2014-06-04T12:00:00Z">
              <w:rPr>
                <w:rStyle w:val="Hyperlink"/>
                <w:noProof/>
              </w:rPr>
            </w:rPrChange>
          </w:rPr>
          <w:delText>Table 17:  Measure Total and Incremental Costs</w:delText>
        </w:r>
        <w:r w:rsidDel="00AE7043">
          <w:rPr>
            <w:noProof/>
            <w:webHidden/>
          </w:rPr>
          <w:tab/>
          <w:delText>27</w:delText>
        </w:r>
      </w:del>
    </w:p>
    <w:p w:rsidR="00F76D67" w:rsidRDefault="00F76D67" w:rsidP="00F76D67">
      <w:r>
        <w:fldChar w:fldCharType="end"/>
      </w:r>
    </w:p>
    <w:p w:rsidR="00E24BBF" w:rsidRDefault="00E24BBF" w:rsidP="00E24BBF">
      <w:pPr>
        <w:pStyle w:val="Heading1"/>
        <w:spacing w:before="0"/>
      </w:pPr>
      <w:bookmarkStart w:id="710" w:name="_Toc304800201"/>
      <w:bookmarkStart w:id="711" w:name="_Toc324318337"/>
      <w:bookmarkStart w:id="712" w:name="_Toc324340481"/>
      <w:bookmarkStart w:id="713" w:name="_Toc172205732"/>
      <w:bookmarkEnd w:id="608"/>
      <w:bookmarkEnd w:id="609"/>
      <w:bookmarkEnd w:id="610"/>
      <w:bookmarkEnd w:id="611"/>
      <w:bookmarkEnd w:id="612"/>
    </w:p>
    <w:p w:rsidR="00E24BBF" w:rsidRDefault="00E24BBF" w:rsidP="00E24BBF">
      <w:pPr>
        <w:pStyle w:val="Heading1"/>
        <w:spacing w:before="0"/>
      </w:pPr>
      <w:bookmarkStart w:id="714" w:name="_Toc389646537"/>
      <w:r>
        <w:t>List of Figures</w:t>
      </w:r>
      <w:bookmarkEnd w:id="714"/>
    </w:p>
    <w:p w:rsidR="00E24BBF" w:rsidRDefault="00E24BBF" w:rsidP="00E24BBF">
      <w:pPr>
        <w:rPr>
          <w:sz w:val="20"/>
        </w:rPr>
      </w:pPr>
    </w:p>
    <w:p w:rsidR="00AE7043" w:rsidRDefault="00E24BBF">
      <w:pPr>
        <w:pStyle w:val="TOC2"/>
        <w:tabs>
          <w:tab w:val="right" w:leader="dot" w:pos="9350"/>
        </w:tabs>
        <w:rPr>
          <w:ins w:id="715" w:author="Huang, Jia Chang" w:date="2014-06-04T12:00:00Z"/>
          <w:rFonts w:asciiTheme="minorHAnsi" w:eastAsiaTheme="minorEastAsia" w:hAnsiTheme="minorHAnsi" w:cstheme="minorBidi"/>
          <w:noProof/>
          <w:szCs w:val="22"/>
        </w:rPr>
      </w:pPr>
      <w:r>
        <w:fldChar w:fldCharType="begin"/>
      </w:r>
      <w:r>
        <w:instrText xml:space="preserve"> TOC \h \z \t "Figure,2" </w:instrText>
      </w:r>
      <w:r>
        <w:fldChar w:fldCharType="separate"/>
      </w:r>
      <w:ins w:id="716" w:author="Huang, Jia Chang" w:date="2014-06-04T12:00:00Z">
        <w:r w:rsidR="00AE7043" w:rsidRPr="00FA29EC">
          <w:rPr>
            <w:rStyle w:val="Hyperlink"/>
            <w:noProof/>
          </w:rPr>
          <w:fldChar w:fldCharType="begin"/>
        </w:r>
        <w:r w:rsidR="00AE7043" w:rsidRPr="00FA29EC">
          <w:rPr>
            <w:rStyle w:val="Hyperlink"/>
            <w:noProof/>
          </w:rPr>
          <w:instrText xml:space="preserve"> </w:instrText>
        </w:r>
        <w:r w:rsidR="00AE7043">
          <w:rPr>
            <w:noProof/>
          </w:rPr>
          <w:instrText>HYPERLINK \l "_Toc389646593"</w:instrText>
        </w:r>
        <w:r w:rsidR="00AE7043" w:rsidRPr="00FA29EC">
          <w:rPr>
            <w:rStyle w:val="Hyperlink"/>
            <w:noProof/>
          </w:rPr>
          <w:instrText xml:space="preserve"> </w:instrText>
        </w:r>
        <w:r w:rsidR="00AE7043" w:rsidRPr="00FA29EC">
          <w:rPr>
            <w:rStyle w:val="Hyperlink"/>
            <w:noProof/>
          </w:rPr>
          <w:fldChar w:fldCharType="separate"/>
        </w:r>
        <w:r w:rsidR="00AE7043" w:rsidRPr="00FA29EC">
          <w:rPr>
            <w:rStyle w:val="Hyperlink"/>
            <w:noProof/>
          </w:rPr>
          <w:t>Figure 1: Fan Watt Draw</w:t>
        </w:r>
        <w:r w:rsidR="00AE7043">
          <w:rPr>
            <w:noProof/>
            <w:webHidden/>
          </w:rPr>
          <w:tab/>
        </w:r>
        <w:r w:rsidR="00AE7043">
          <w:rPr>
            <w:noProof/>
            <w:webHidden/>
          </w:rPr>
          <w:fldChar w:fldCharType="begin"/>
        </w:r>
        <w:r w:rsidR="00AE7043">
          <w:rPr>
            <w:noProof/>
            <w:webHidden/>
          </w:rPr>
          <w:instrText xml:space="preserve"> PAGEREF _Toc389646593 \h </w:instrText>
        </w:r>
      </w:ins>
      <w:r w:rsidR="00AE7043">
        <w:rPr>
          <w:noProof/>
          <w:webHidden/>
        </w:rPr>
      </w:r>
      <w:r w:rsidR="00AE7043">
        <w:rPr>
          <w:noProof/>
          <w:webHidden/>
        </w:rPr>
        <w:fldChar w:fldCharType="separate"/>
      </w:r>
      <w:ins w:id="717" w:author="Huang, Jia Chang" w:date="2014-06-04T12:00:00Z">
        <w:r w:rsidR="00AE7043">
          <w:rPr>
            <w:noProof/>
            <w:webHidden/>
          </w:rPr>
          <w:t>10</w:t>
        </w:r>
        <w:r w:rsidR="00AE7043">
          <w:rPr>
            <w:noProof/>
            <w:webHidden/>
          </w:rPr>
          <w:fldChar w:fldCharType="end"/>
        </w:r>
        <w:r w:rsidR="00AE7043" w:rsidRPr="00FA29EC">
          <w:rPr>
            <w:rStyle w:val="Hyperlink"/>
            <w:noProof/>
          </w:rPr>
          <w:fldChar w:fldCharType="end"/>
        </w:r>
      </w:ins>
    </w:p>
    <w:p w:rsidR="00AE7043" w:rsidRDefault="00AE7043">
      <w:pPr>
        <w:pStyle w:val="TOC2"/>
        <w:tabs>
          <w:tab w:val="right" w:leader="dot" w:pos="9350"/>
        </w:tabs>
        <w:rPr>
          <w:ins w:id="718" w:author="Huang, Jia Chang" w:date="2014-06-04T12:00:00Z"/>
          <w:rFonts w:asciiTheme="minorHAnsi" w:eastAsiaTheme="minorEastAsia" w:hAnsiTheme="minorHAnsi" w:cstheme="minorBidi"/>
          <w:noProof/>
          <w:szCs w:val="22"/>
        </w:rPr>
      </w:pPr>
      <w:ins w:id="719"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"_Toc389646594"</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2: Typical Cooling Airflow</w:t>
        </w:r>
        <w:r>
          <w:rPr>
            <w:noProof/>
            <w:webHidden/>
          </w:rPr>
          <w:tab/>
        </w:r>
        <w:r>
          <w:rPr>
            <w:noProof/>
            <w:webHidden/>
          </w:rPr>
          <w:fldChar w:fldCharType="begin"/>
        </w:r>
        <w:r>
          <w:rPr>
            <w:noProof/>
            <w:webHidden/>
          </w:rPr>
          <w:instrText xml:space="preserve"> PAGEREF _Toc389646594 \h </w:instrText>
        </w:r>
      </w:ins>
      <w:r>
        <w:rPr>
          <w:noProof/>
          <w:webHidden/>
        </w:rPr>
      </w:r>
      <w:r>
        <w:rPr>
          <w:noProof/>
          <w:webHidden/>
        </w:rPr>
        <w:fldChar w:fldCharType="separate"/>
      </w:r>
      <w:ins w:id="720" w:author="Huang, Jia Chang" w:date="2014-06-04T12:00:00Z">
        <w:r>
          <w:rPr>
            <w:noProof/>
            <w:webHidden/>
          </w:rPr>
          <w:t>10</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21" w:author="Huang, Jia Chang" w:date="2014-06-04T12:00:00Z"/>
          <w:rFonts w:asciiTheme="minorHAnsi" w:eastAsiaTheme="minorEastAsia" w:hAnsiTheme="minorHAnsi" w:cstheme="minorBidi"/>
          <w:noProof/>
          <w:szCs w:val="22"/>
        </w:rPr>
      </w:pPr>
      <w:ins w:id="722"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"_Toc389646595"</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3:  Sensible EER for 350CFM/ton Compressor Cycle and 350 CFM/ton Fan Delay</w:t>
        </w:r>
        <w:r>
          <w:rPr>
            <w:noProof/>
            <w:webHidden/>
          </w:rPr>
          <w:tab/>
        </w:r>
        <w:r>
          <w:rPr>
            <w:noProof/>
            <w:webHidden/>
          </w:rPr>
          <w:fldChar w:fldCharType="begin"/>
        </w:r>
        <w:r>
          <w:rPr>
            <w:noProof/>
            <w:webHidden/>
          </w:rPr>
          <w:instrText xml:space="preserve"> PAGEREF _Toc389646595 \h </w:instrText>
        </w:r>
      </w:ins>
      <w:r>
        <w:rPr>
          <w:noProof/>
          <w:webHidden/>
        </w:rPr>
      </w:r>
      <w:r>
        <w:rPr>
          <w:noProof/>
          <w:webHidden/>
        </w:rPr>
        <w:fldChar w:fldCharType="separate"/>
      </w:r>
      <w:ins w:id="723" w:author="Huang, Jia Chang" w:date="2014-06-04T12:00:00Z">
        <w:r>
          <w:rPr>
            <w:noProof/>
            <w:webHidden/>
          </w:rPr>
          <w:t>12</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24" w:author="Huang, Jia Chang" w:date="2014-06-04T12:00:00Z"/>
          <w:rFonts w:asciiTheme="minorHAnsi" w:eastAsiaTheme="minorEastAsia" w:hAnsiTheme="minorHAnsi" w:cstheme="minorBidi"/>
          <w:noProof/>
          <w:szCs w:val="22"/>
        </w:rPr>
      </w:pPr>
      <w:ins w:id="725"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"_Toc389646596"</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4:  Sensible EER for 350CFM/ton Compressor Cycle and 216 CFM/ton Fan Delay</w:t>
        </w:r>
        <w:r>
          <w:rPr>
            <w:noProof/>
            <w:webHidden/>
          </w:rPr>
          <w:tab/>
        </w:r>
        <w:r>
          <w:rPr>
            <w:noProof/>
            <w:webHidden/>
          </w:rPr>
          <w:fldChar w:fldCharType="begin"/>
        </w:r>
        <w:r>
          <w:rPr>
            <w:noProof/>
            <w:webHidden/>
          </w:rPr>
          <w:instrText xml:space="preserve"> PAGEREF _Toc389646596 \h </w:instrText>
        </w:r>
      </w:ins>
      <w:r>
        <w:rPr>
          <w:noProof/>
          <w:webHidden/>
        </w:rPr>
      </w:r>
      <w:r>
        <w:rPr>
          <w:noProof/>
          <w:webHidden/>
        </w:rPr>
        <w:fldChar w:fldCharType="separate"/>
      </w:r>
      <w:ins w:id="726" w:author="Huang, Jia Chang" w:date="2014-06-04T12:00:00Z">
        <w:r>
          <w:rPr>
            <w:noProof/>
            <w:webHidden/>
          </w:rPr>
          <w:t>12</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27" w:author="Huang, Jia Chang" w:date="2014-06-04T12:00:00Z"/>
          <w:rFonts w:asciiTheme="minorHAnsi" w:eastAsiaTheme="minorEastAsia" w:hAnsiTheme="minorHAnsi" w:cstheme="minorBidi"/>
          <w:noProof/>
          <w:szCs w:val="22"/>
        </w:rPr>
      </w:pPr>
      <w:ins w:id="728"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"_Toc389646597"</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5: Fan Input Power Reduction in Cooling Mode</w:t>
        </w:r>
        <w:r>
          <w:rPr>
            <w:noProof/>
            <w:webHidden/>
          </w:rPr>
          <w:tab/>
        </w:r>
        <w:r>
          <w:rPr>
            <w:noProof/>
            <w:webHidden/>
          </w:rPr>
          <w:fldChar w:fldCharType="begin"/>
        </w:r>
        <w:r>
          <w:rPr>
            <w:noProof/>
            <w:webHidden/>
          </w:rPr>
          <w:instrText xml:space="preserve"> PAGEREF _Toc389646597 \h </w:instrText>
        </w:r>
      </w:ins>
      <w:r>
        <w:rPr>
          <w:noProof/>
          <w:webHidden/>
        </w:rPr>
      </w:r>
      <w:r>
        <w:rPr>
          <w:noProof/>
          <w:webHidden/>
        </w:rPr>
        <w:fldChar w:fldCharType="separate"/>
      </w:r>
      <w:ins w:id="729" w:author="Huang, Jia Chang" w:date="2014-06-04T12:00:00Z">
        <w:r>
          <w:rPr>
            <w:noProof/>
            <w:webHidden/>
          </w:rPr>
          <w:t>15</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30" w:author="Huang, Jia Chang" w:date="2014-06-04T12:00:00Z"/>
          <w:rFonts w:asciiTheme="minorHAnsi" w:eastAsiaTheme="minorEastAsia" w:hAnsiTheme="minorHAnsi" w:cstheme="minorBidi"/>
          <w:noProof/>
          <w:szCs w:val="22"/>
        </w:rPr>
      </w:pPr>
      <w:ins w:id="731"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"_Toc389646598"</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6: Field Measured Fan Power Pre and Post BPM Retrofit</w:t>
        </w:r>
        <w:r>
          <w:rPr>
            <w:noProof/>
            <w:webHidden/>
          </w:rPr>
          <w:tab/>
        </w:r>
        <w:r>
          <w:rPr>
            <w:noProof/>
            <w:webHidden/>
          </w:rPr>
          <w:fldChar w:fldCharType="begin"/>
        </w:r>
        <w:r>
          <w:rPr>
            <w:noProof/>
            <w:webHidden/>
          </w:rPr>
          <w:instrText xml:space="preserve"> PAGEREF _Toc389646598 \h </w:instrText>
        </w:r>
      </w:ins>
      <w:r>
        <w:rPr>
          <w:noProof/>
          <w:webHidden/>
        </w:rPr>
      </w:r>
      <w:r>
        <w:rPr>
          <w:noProof/>
          <w:webHidden/>
        </w:rPr>
        <w:fldChar w:fldCharType="separate"/>
      </w:r>
      <w:ins w:id="732" w:author="Huang, Jia Chang" w:date="2014-06-04T12:00:00Z">
        <w:r>
          <w:rPr>
            <w:noProof/>
            <w:webHidden/>
          </w:rPr>
          <w:t>15</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33" w:author="Huang, Jia Chang" w:date="2014-06-04T12:00:00Z"/>
          <w:rFonts w:asciiTheme="minorHAnsi" w:eastAsiaTheme="minorEastAsia" w:hAnsiTheme="minorHAnsi" w:cstheme="minorBidi"/>
          <w:noProof/>
          <w:szCs w:val="22"/>
        </w:rPr>
      </w:pPr>
      <w:ins w:id="734"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"_Toc389646599"</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7: Pre and Post Retrofit Watts for Various Air Conditioner Sizes</w:t>
        </w:r>
        <w:r>
          <w:rPr>
            <w:noProof/>
            <w:webHidden/>
          </w:rPr>
          <w:tab/>
        </w:r>
        <w:r>
          <w:rPr>
            <w:noProof/>
            <w:webHidden/>
          </w:rPr>
          <w:fldChar w:fldCharType="begin"/>
        </w:r>
        <w:r>
          <w:rPr>
            <w:noProof/>
            <w:webHidden/>
          </w:rPr>
          <w:instrText xml:space="preserve"> PAGEREF _Toc389646599 \h </w:instrText>
        </w:r>
      </w:ins>
      <w:r>
        <w:rPr>
          <w:noProof/>
          <w:webHidden/>
        </w:rPr>
      </w:r>
      <w:r>
        <w:rPr>
          <w:noProof/>
          <w:webHidden/>
        </w:rPr>
        <w:fldChar w:fldCharType="separate"/>
      </w:r>
      <w:ins w:id="735" w:author="Huang, Jia Chang" w:date="2014-06-04T12:00:00Z">
        <w:r>
          <w:rPr>
            <w:noProof/>
            <w:webHidden/>
          </w:rPr>
          <w:t>16</w:t>
        </w:r>
        <w:r>
          <w:rPr>
            <w:noProof/>
            <w:webHidden/>
          </w:rPr>
          <w:fldChar w:fldCharType="end"/>
        </w:r>
        <w:r w:rsidRPr="00FA29EC">
          <w:rPr>
            <w:rStyle w:val="Hyperlink"/>
            <w:noProof/>
          </w:rPr>
          <w:fldChar w:fldCharType="end"/>
        </w:r>
      </w:ins>
    </w:p>
    <w:p w:rsidR="00AE7043" w:rsidRDefault="00AE7043">
      <w:pPr>
        <w:pStyle w:val="TOC2"/>
        <w:tabs>
          <w:tab w:val="right" w:leader="dot" w:pos="9350"/>
        </w:tabs>
        <w:rPr>
          <w:ins w:id="736" w:author="Huang, Jia Chang" w:date="2014-06-04T12:00:00Z"/>
          <w:rFonts w:asciiTheme="minorHAnsi" w:eastAsiaTheme="minorEastAsia" w:hAnsiTheme="minorHAnsi" w:cstheme="minorBidi"/>
          <w:noProof/>
          <w:szCs w:val="22"/>
        </w:rPr>
      </w:pPr>
      <w:ins w:id="737" w:author="Huang, Jia Chang" w:date="2014-06-04T12:00:00Z">
        <w:r w:rsidRPr="00FA29EC">
          <w:rPr>
            <w:rStyle w:val="Hyperlink"/>
            <w:noProof/>
          </w:rPr>
          <w:fldChar w:fldCharType="begin"/>
        </w:r>
        <w:r w:rsidRPr="00FA29EC">
          <w:rPr>
            <w:rStyle w:val="Hyperlink"/>
            <w:noProof/>
          </w:rPr>
          <w:instrText xml:space="preserve"> </w:instrText>
        </w:r>
        <w:r>
          <w:rPr>
            <w:noProof/>
          </w:rPr>
          <w:instrText>HYPERLINK \l "_Toc389646600"</w:instrText>
        </w:r>
        <w:r w:rsidRPr="00FA29EC">
          <w:rPr>
            <w:rStyle w:val="Hyperlink"/>
            <w:noProof/>
          </w:rPr>
          <w:instrText xml:space="preserve"> </w:instrText>
        </w:r>
        <w:r w:rsidRPr="00FA29EC">
          <w:rPr>
            <w:rStyle w:val="Hyperlink"/>
            <w:noProof/>
          </w:rPr>
          <w:fldChar w:fldCharType="separate"/>
        </w:r>
        <w:r w:rsidRPr="00FA29EC">
          <w:rPr>
            <w:rStyle w:val="Hyperlink"/>
            <w:noProof/>
          </w:rPr>
          <w:t>Figure 8: BPM Motor Performance</w:t>
        </w:r>
        <w:r>
          <w:rPr>
            <w:noProof/>
            <w:webHidden/>
          </w:rPr>
          <w:tab/>
        </w:r>
        <w:r>
          <w:rPr>
            <w:noProof/>
            <w:webHidden/>
          </w:rPr>
          <w:fldChar w:fldCharType="begin"/>
        </w:r>
        <w:r>
          <w:rPr>
            <w:noProof/>
            <w:webHidden/>
          </w:rPr>
          <w:instrText xml:space="preserve"> PAGEREF _Toc389646600 \h </w:instrText>
        </w:r>
      </w:ins>
      <w:r>
        <w:rPr>
          <w:noProof/>
          <w:webHidden/>
        </w:rPr>
      </w:r>
      <w:r>
        <w:rPr>
          <w:noProof/>
          <w:webHidden/>
        </w:rPr>
        <w:fldChar w:fldCharType="separate"/>
      </w:r>
      <w:ins w:id="738" w:author="Huang, Jia Chang" w:date="2014-06-04T12:00:00Z">
        <w:r>
          <w:rPr>
            <w:noProof/>
            <w:webHidden/>
          </w:rPr>
          <w:t>17</w:t>
        </w:r>
        <w:r>
          <w:rPr>
            <w:noProof/>
            <w:webHidden/>
          </w:rPr>
          <w:fldChar w:fldCharType="end"/>
        </w:r>
        <w:r w:rsidRPr="00FA29EC">
          <w:rPr>
            <w:rStyle w:val="Hyperlink"/>
            <w:noProof/>
          </w:rPr>
          <w:fldChar w:fldCharType="end"/>
        </w:r>
      </w:ins>
    </w:p>
    <w:p w:rsidR="00287200" w:rsidDel="00AE7043" w:rsidRDefault="00287200">
      <w:pPr>
        <w:pStyle w:val="TOC2"/>
        <w:tabs>
          <w:tab w:val="right" w:leader="dot" w:pos="9350"/>
        </w:tabs>
        <w:rPr>
          <w:del w:id="739" w:author="Huang, Jia Chang" w:date="2014-06-04T12:00:00Z"/>
          <w:rFonts w:asciiTheme="minorHAnsi" w:eastAsiaTheme="minorEastAsia" w:hAnsiTheme="minorHAnsi" w:cstheme="minorBidi"/>
          <w:noProof/>
          <w:szCs w:val="22"/>
        </w:rPr>
      </w:pPr>
      <w:del w:id="740" w:author="Huang, Jia Chang" w:date="2014-06-04T12:00:00Z">
        <w:r w:rsidRPr="00AE7043" w:rsidDel="00AE7043">
          <w:rPr>
            <w:rPrChange w:id="741" w:author="Huang, Jia Chang" w:date="2014-06-04T12:00:00Z">
              <w:rPr>
                <w:rStyle w:val="Hyperlink"/>
                <w:noProof/>
              </w:rPr>
            </w:rPrChange>
          </w:rPr>
          <w:delText>Figure 1: Fan Watt Draw</w:delText>
        </w:r>
        <w:r w:rsidDel="00AE7043">
          <w:rPr>
            <w:noProof/>
            <w:webHidden/>
          </w:rPr>
          <w:tab/>
          <w:delText>10</w:delText>
        </w:r>
      </w:del>
    </w:p>
    <w:p w:rsidR="00287200" w:rsidDel="00AE7043" w:rsidRDefault="00287200">
      <w:pPr>
        <w:pStyle w:val="TOC2"/>
        <w:tabs>
          <w:tab w:val="right" w:leader="dot" w:pos="9350"/>
        </w:tabs>
        <w:rPr>
          <w:del w:id="742" w:author="Huang, Jia Chang" w:date="2014-06-04T12:00:00Z"/>
          <w:rFonts w:asciiTheme="minorHAnsi" w:eastAsiaTheme="minorEastAsia" w:hAnsiTheme="minorHAnsi" w:cstheme="minorBidi"/>
          <w:noProof/>
          <w:szCs w:val="22"/>
        </w:rPr>
      </w:pPr>
      <w:del w:id="743" w:author="Huang, Jia Chang" w:date="2014-06-04T12:00:00Z">
        <w:r w:rsidRPr="00AE7043" w:rsidDel="00AE7043">
          <w:rPr>
            <w:rPrChange w:id="744" w:author="Huang, Jia Chang" w:date="2014-06-04T12:00:00Z">
              <w:rPr>
                <w:rStyle w:val="Hyperlink"/>
                <w:noProof/>
              </w:rPr>
            </w:rPrChange>
          </w:rPr>
          <w:delText>Figure 2: Typical Cooling Airflow</w:delText>
        </w:r>
        <w:r w:rsidDel="00AE7043">
          <w:rPr>
            <w:noProof/>
            <w:webHidden/>
          </w:rPr>
          <w:tab/>
          <w:delText>10</w:delText>
        </w:r>
      </w:del>
    </w:p>
    <w:p w:rsidR="00287200" w:rsidDel="00AE7043" w:rsidRDefault="00287200">
      <w:pPr>
        <w:pStyle w:val="TOC2"/>
        <w:tabs>
          <w:tab w:val="right" w:leader="dot" w:pos="9350"/>
        </w:tabs>
        <w:rPr>
          <w:del w:id="745" w:author="Huang, Jia Chang" w:date="2014-06-04T12:00:00Z"/>
          <w:rFonts w:asciiTheme="minorHAnsi" w:eastAsiaTheme="minorEastAsia" w:hAnsiTheme="minorHAnsi" w:cstheme="minorBidi"/>
          <w:noProof/>
          <w:szCs w:val="22"/>
        </w:rPr>
      </w:pPr>
      <w:del w:id="746" w:author="Huang, Jia Chang" w:date="2014-06-04T12:00:00Z">
        <w:r w:rsidRPr="00AE7043" w:rsidDel="00AE7043">
          <w:rPr>
            <w:rPrChange w:id="747" w:author="Huang, Jia Chang" w:date="2014-06-04T12:00:00Z">
              <w:rPr>
                <w:rStyle w:val="Hyperlink"/>
                <w:noProof/>
              </w:rPr>
            </w:rPrChange>
          </w:rPr>
          <w:delText>Figure 3:  Sensible EER for 350CFM/ton Compressor Cycle and 350 CFM/ton Fan Delay</w:delText>
        </w:r>
        <w:r w:rsidDel="00AE7043">
          <w:rPr>
            <w:noProof/>
            <w:webHidden/>
          </w:rPr>
          <w:tab/>
          <w:delText>12</w:delText>
        </w:r>
      </w:del>
    </w:p>
    <w:p w:rsidR="00287200" w:rsidDel="00AE7043" w:rsidRDefault="00287200">
      <w:pPr>
        <w:pStyle w:val="TOC2"/>
        <w:tabs>
          <w:tab w:val="right" w:leader="dot" w:pos="9350"/>
        </w:tabs>
        <w:rPr>
          <w:del w:id="748" w:author="Huang, Jia Chang" w:date="2014-06-04T12:00:00Z"/>
          <w:rFonts w:asciiTheme="minorHAnsi" w:eastAsiaTheme="minorEastAsia" w:hAnsiTheme="minorHAnsi" w:cstheme="minorBidi"/>
          <w:noProof/>
          <w:szCs w:val="22"/>
        </w:rPr>
      </w:pPr>
      <w:del w:id="749" w:author="Huang, Jia Chang" w:date="2014-06-04T12:00:00Z">
        <w:r w:rsidRPr="00AE7043" w:rsidDel="00AE7043">
          <w:rPr>
            <w:rPrChange w:id="750" w:author="Huang, Jia Chang" w:date="2014-06-04T12:00:00Z">
              <w:rPr>
                <w:rStyle w:val="Hyperlink"/>
                <w:noProof/>
              </w:rPr>
            </w:rPrChange>
          </w:rPr>
          <w:delText>Figure 4:  Sensible EER for 350CFM/ton Compressor Cycle and 216 CFM/ton Fan Delay</w:delText>
        </w:r>
        <w:r w:rsidDel="00AE7043">
          <w:rPr>
            <w:noProof/>
            <w:webHidden/>
          </w:rPr>
          <w:tab/>
          <w:delText>12</w:delText>
        </w:r>
      </w:del>
    </w:p>
    <w:p w:rsidR="00287200" w:rsidDel="00AE7043" w:rsidRDefault="00287200">
      <w:pPr>
        <w:pStyle w:val="TOC2"/>
        <w:tabs>
          <w:tab w:val="right" w:leader="dot" w:pos="9350"/>
        </w:tabs>
        <w:rPr>
          <w:del w:id="751" w:author="Huang, Jia Chang" w:date="2014-06-04T12:00:00Z"/>
          <w:rFonts w:asciiTheme="minorHAnsi" w:eastAsiaTheme="minorEastAsia" w:hAnsiTheme="minorHAnsi" w:cstheme="minorBidi"/>
          <w:noProof/>
          <w:szCs w:val="22"/>
        </w:rPr>
      </w:pPr>
      <w:del w:id="752" w:author="Huang, Jia Chang" w:date="2014-06-04T12:00:00Z">
        <w:r w:rsidRPr="00AE7043" w:rsidDel="00AE7043">
          <w:rPr>
            <w:rPrChange w:id="753" w:author="Huang, Jia Chang" w:date="2014-06-04T12:00:00Z">
              <w:rPr>
                <w:rStyle w:val="Hyperlink"/>
                <w:noProof/>
              </w:rPr>
            </w:rPrChange>
          </w:rPr>
          <w:delText>Figure 5: Fan Input Power Reduction in Cooling Mode</w:delText>
        </w:r>
        <w:r w:rsidDel="00AE7043">
          <w:rPr>
            <w:noProof/>
            <w:webHidden/>
          </w:rPr>
          <w:tab/>
          <w:delText>15</w:delText>
        </w:r>
      </w:del>
    </w:p>
    <w:p w:rsidR="00287200" w:rsidDel="00AE7043" w:rsidRDefault="00287200">
      <w:pPr>
        <w:pStyle w:val="TOC2"/>
        <w:tabs>
          <w:tab w:val="right" w:leader="dot" w:pos="9350"/>
        </w:tabs>
        <w:rPr>
          <w:del w:id="754" w:author="Huang, Jia Chang" w:date="2014-06-04T12:00:00Z"/>
          <w:rFonts w:asciiTheme="minorHAnsi" w:eastAsiaTheme="minorEastAsia" w:hAnsiTheme="minorHAnsi" w:cstheme="minorBidi"/>
          <w:noProof/>
          <w:szCs w:val="22"/>
        </w:rPr>
      </w:pPr>
      <w:del w:id="755" w:author="Huang, Jia Chang" w:date="2014-06-04T12:00:00Z">
        <w:r w:rsidRPr="00AE7043" w:rsidDel="00AE7043">
          <w:rPr>
            <w:rPrChange w:id="756" w:author="Huang, Jia Chang" w:date="2014-06-04T12:00:00Z">
              <w:rPr>
                <w:rStyle w:val="Hyperlink"/>
                <w:noProof/>
              </w:rPr>
            </w:rPrChange>
          </w:rPr>
          <w:delText>Figure 6: Field Measured Fan Power Pre and Post BPM Retrofit</w:delText>
        </w:r>
        <w:r w:rsidDel="00AE7043">
          <w:rPr>
            <w:noProof/>
            <w:webHidden/>
          </w:rPr>
          <w:tab/>
          <w:delText>15</w:delText>
        </w:r>
      </w:del>
    </w:p>
    <w:p w:rsidR="00287200" w:rsidDel="00AE7043" w:rsidRDefault="00287200">
      <w:pPr>
        <w:pStyle w:val="TOC2"/>
        <w:tabs>
          <w:tab w:val="right" w:leader="dot" w:pos="9350"/>
        </w:tabs>
        <w:rPr>
          <w:del w:id="757" w:author="Huang, Jia Chang" w:date="2014-06-04T12:00:00Z"/>
          <w:rFonts w:asciiTheme="minorHAnsi" w:eastAsiaTheme="minorEastAsia" w:hAnsiTheme="minorHAnsi" w:cstheme="minorBidi"/>
          <w:noProof/>
          <w:szCs w:val="22"/>
        </w:rPr>
      </w:pPr>
      <w:del w:id="758" w:author="Huang, Jia Chang" w:date="2014-06-04T12:00:00Z">
        <w:r w:rsidRPr="00AE7043" w:rsidDel="00AE7043">
          <w:rPr>
            <w:rPrChange w:id="759" w:author="Huang, Jia Chang" w:date="2014-06-04T12:00:00Z">
              <w:rPr>
                <w:rStyle w:val="Hyperlink"/>
                <w:noProof/>
              </w:rPr>
            </w:rPrChange>
          </w:rPr>
          <w:delText>Figure 7: Pre and Post Retrofit Watts for Various Air Conditioner Sizes</w:delText>
        </w:r>
        <w:r w:rsidDel="00AE7043">
          <w:rPr>
            <w:noProof/>
            <w:webHidden/>
          </w:rPr>
          <w:tab/>
          <w:delText>16</w:delText>
        </w:r>
      </w:del>
    </w:p>
    <w:p w:rsidR="00287200" w:rsidDel="00AE7043" w:rsidRDefault="00287200">
      <w:pPr>
        <w:pStyle w:val="TOC2"/>
        <w:tabs>
          <w:tab w:val="right" w:leader="dot" w:pos="9350"/>
        </w:tabs>
        <w:rPr>
          <w:del w:id="760" w:author="Huang, Jia Chang" w:date="2014-06-04T12:00:00Z"/>
          <w:rFonts w:asciiTheme="minorHAnsi" w:eastAsiaTheme="minorEastAsia" w:hAnsiTheme="minorHAnsi" w:cstheme="minorBidi"/>
          <w:noProof/>
          <w:szCs w:val="22"/>
        </w:rPr>
      </w:pPr>
      <w:del w:id="761" w:author="Huang, Jia Chang" w:date="2014-06-04T12:00:00Z">
        <w:r w:rsidRPr="00AE7043" w:rsidDel="00AE7043">
          <w:rPr>
            <w:rPrChange w:id="762" w:author="Huang, Jia Chang" w:date="2014-06-04T12:00:00Z">
              <w:rPr>
                <w:rStyle w:val="Hyperlink"/>
                <w:noProof/>
              </w:rPr>
            </w:rPrChange>
          </w:rPr>
          <w:delText>Figure 8: BPM Motor Performance</w:delText>
        </w:r>
        <w:r w:rsidDel="00AE7043">
          <w:rPr>
            <w:noProof/>
            <w:webHidden/>
          </w:rPr>
          <w:tab/>
          <w:delText>17</w:delText>
        </w:r>
      </w:del>
    </w:p>
    <w:p w:rsidR="00E24BBF" w:rsidRDefault="00E24BBF" w:rsidP="00E24BBF">
      <w:r>
        <w:fldChar w:fldCharType="end"/>
      </w:r>
    </w:p>
    <w:p w:rsidR="00056348" w:rsidRDefault="00056348" w:rsidP="00ED21EE">
      <w:pPr>
        <w:pStyle w:val="Heading1"/>
        <w:sectPr w:rsidR="00056348" w:rsidSect="007F7740">
          <w:endnotePr>
            <w:numFmt w:val="decimal"/>
          </w:endnotePr>
          <w:type w:val="continuous"/>
          <w:pgSz w:w="12240" w:h="15840"/>
          <w:pgMar w:top="1440" w:right="1440" w:bottom="1440" w:left="1440" w:header="720" w:footer="720" w:gutter="0"/>
          <w:pgNumType w:fmt="lowerRoman"/>
          <w:cols w:space="720"/>
          <w:docGrid w:linePitch="360"/>
        </w:sectPr>
      </w:pPr>
    </w:p>
    <w:p w:rsidR="00ED21EE" w:rsidRDefault="00ED21EE" w:rsidP="00ED21EE">
      <w:pPr>
        <w:pStyle w:val="Heading1"/>
      </w:pPr>
      <w:bookmarkStart w:id="763" w:name="_Toc389646538"/>
      <w:r>
        <w:t>Section 1. General Measure &amp; Baseline Data</w:t>
      </w:r>
      <w:bookmarkEnd w:id="710"/>
      <w:bookmarkEnd w:id="711"/>
      <w:bookmarkEnd w:id="712"/>
      <w:bookmarkEnd w:id="763"/>
    </w:p>
    <w:p w:rsidR="00E71EF1" w:rsidRDefault="001248A3" w:rsidP="001248A3">
      <w:pPr>
        <w:pStyle w:val="Heading2"/>
      </w:pPr>
      <w:bookmarkStart w:id="764" w:name="_Toc304800202"/>
      <w:bookmarkStart w:id="765" w:name="_Toc324318338"/>
      <w:bookmarkStart w:id="766" w:name="_Toc324340482"/>
      <w:bookmarkStart w:id="767" w:name="_Toc389646539"/>
      <w:bookmarkEnd w:id="713"/>
      <w:r>
        <w:t xml:space="preserve">1.1 </w:t>
      </w:r>
      <w:r w:rsidR="008C6AD1">
        <w:t xml:space="preserve">Product </w:t>
      </w:r>
      <w:r w:rsidR="00E71EF1" w:rsidRPr="001248A3">
        <w:t>Measure Description &amp; Background</w:t>
      </w:r>
      <w:bookmarkEnd w:id="764"/>
      <w:bookmarkEnd w:id="765"/>
      <w:bookmarkEnd w:id="766"/>
      <w:bookmarkEnd w:id="767"/>
    </w:p>
    <w:p w:rsidR="00521920" w:rsidRDefault="00521920" w:rsidP="003F4D99">
      <w:pPr>
        <w:rPr>
          <w:rFonts w:cs="Arial"/>
          <w:b/>
          <w:i/>
        </w:rPr>
      </w:pPr>
      <w:r w:rsidRPr="00521920">
        <w:rPr>
          <w:rFonts w:cs="Arial"/>
          <w:b/>
          <w:i/>
        </w:rPr>
        <w:t>Catalog Description</w:t>
      </w:r>
      <w:r w:rsidR="00E840FE">
        <w:rPr>
          <w:rFonts w:cs="Arial"/>
          <w:b/>
          <w:i/>
        </w:rPr>
        <w:t xml:space="preserve"> – </w:t>
      </w:r>
    </w:p>
    <w:p w:rsidR="003F4D99" w:rsidRDefault="003F4D99" w:rsidP="003F4D99"/>
    <w:p w:rsidR="003F4D99" w:rsidRPr="000D4C7A" w:rsidRDefault="003F4D99" w:rsidP="003F4D99">
      <w:pPr>
        <w:rPr>
          <w:sz w:val="20"/>
          <w:rPrChange w:id="768" w:author="Huang, Jia Chang" w:date="2014-06-02T11:04:00Z">
            <w:rPr/>
          </w:rPrChange>
        </w:rPr>
      </w:pPr>
      <w:r w:rsidRPr="000D4C7A">
        <w:rPr>
          <w:sz w:val="20"/>
          <w:rPrChange w:id="769" w:author="Huang, Jia Chang" w:date="2014-06-02T11:04:00Z">
            <w:rPr/>
          </w:rPrChange>
        </w:rPr>
        <w:t>H797 – Install a high efficiency Brushless Permanent Magnet indoor fan motor with enhanced fan delay controls for dry climates into a central HVAC system with thermos</w:t>
      </w:r>
      <w:r w:rsidR="00404DA2" w:rsidRPr="000D4C7A">
        <w:rPr>
          <w:sz w:val="20"/>
          <w:rPrChange w:id="770" w:author="Huang, Jia Chang" w:date="2014-06-02T11:04:00Z">
            <w:rPr/>
          </w:rPrChange>
        </w:rPr>
        <w:t>t</w:t>
      </w:r>
      <w:r w:rsidRPr="000D4C7A">
        <w:rPr>
          <w:sz w:val="20"/>
          <w:rPrChange w:id="771" w:author="Huang, Jia Chang" w:date="2014-06-02T11:04:00Z">
            <w:rPr/>
          </w:rPrChange>
        </w:rPr>
        <w:t>at fan control set to Auto.</w:t>
      </w:r>
    </w:p>
    <w:p w:rsidR="003F4D99" w:rsidRPr="000D4C7A" w:rsidRDefault="003F4D99" w:rsidP="003F4D99">
      <w:pPr>
        <w:rPr>
          <w:sz w:val="20"/>
          <w:rPrChange w:id="772" w:author="Huang, Jia Chang" w:date="2014-06-02T11:04:00Z">
            <w:rPr/>
          </w:rPrChange>
        </w:rPr>
      </w:pPr>
    </w:p>
    <w:p w:rsidR="003F4D99" w:rsidRPr="000D4C7A" w:rsidRDefault="003F4D99" w:rsidP="003F4D99">
      <w:pPr>
        <w:rPr>
          <w:sz w:val="20"/>
          <w:rPrChange w:id="773" w:author="Huang, Jia Chang" w:date="2014-06-02T11:04:00Z">
            <w:rPr/>
          </w:rPrChange>
        </w:rPr>
      </w:pPr>
      <w:r w:rsidRPr="000D4C7A">
        <w:rPr>
          <w:sz w:val="20"/>
          <w:rPrChange w:id="774" w:author="Huang, Jia Chang" w:date="2014-06-02T11:04:00Z">
            <w:rPr/>
          </w:rPrChange>
        </w:rPr>
        <w:t>H798 - Install a high efficiency Brushless Permanent Magnet indoor fan motor into a central HVAC system with thermos</w:t>
      </w:r>
      <w:r w:rsidR="00404DA2" w:rsidRPr="000D4C7A">
        <w:rPr>
          <w:sz w:val="20"/>
          <w:rPrChange w:id="775" w:author="Huang, Jia Chang" w:date="2014-06-02T11:04:00Z">
            <w:rPr/>
          </w:rPrChange>
        </w:rPr>
        <w:t>t</w:t>
      </w:r>
      <w:r w:rsidRPr="000D4C7A">
        <w:rPr>
          <w:sz w:val="20"/>
          <w:rPrChange w:id="776" w:author="Huang, Jia Chang" w:date="2014-06-02T11:04:00Z">
            <w:rPr/>
          </w:rPrChange>
        </w:rPr>
        <w:t>at fan control set to Continuous Fan.</w:t>
      </w:r>
    </w:p>
    <w:p w:rsidR="003F4D99" w:rsidRPr="00A562A6" w:rsidRDefault="003F4D99" w:rsidP="003F4D99"/>
    <w:p w:rsidR="00521920" w:rsidRDefault="00521920" w:rsidP="00872913">
      <w:pPr>
        <w:rPr>
          <w:rFonts w:cs="Arial"/>
          <w:b/>
          <w:i/>
        </w:rPr>
      </w:pPr>
      <w:r>
        <w:rPr>
          <w:rFonts w:cs="Arial"/>
          <w:b/>
          <w:i/>
        </w:rPr>
        <w:t>Program Restrictions and Guidelines</w:t>
      </w:r>
    </w:p>
    <w:p w:rsidR="00D35713" w:rsidRDefault="00D35713" w:rsidP="00D35713">
      <w:r w:rsidRPr="000D4C7A">
        <w:rPr>
          <w:sz w:val="20"/>
          <w:rPrChange w:id="777" w:author="Huang, Jia Chang" w:date="2014-06-02T11:04:00Z">
            <w:rPr/>
          </w:rPrChange>
        </w:rPr>
        <w:t>This measure applies to any unitary air conditioner with a standard Permanent Split Capacitor (PSC) indoor fan motor.</w:t>
      </w:r>
    </w:p>
    <w:p w:rsidR="003E7422" w:rsidRDefault="003E7422" w:rsidP="00480BAD">
      <w:pPr>
        <w:ind w:left="360"/>
        <w:rPr>
          <w:rFonts w:cs="Arial"/>
          <w:b/>
          <w:i/>
          <w:sz w:val="20"/>
          <w:szCs w:val="20"/>
        </w:rPr>
      </w:pPr>
    </w:p>
    <w:p w:rsidR="00197A23" w:rsidRPr="0034540D" w:rsidRDefault="00521920">
      <w:pPr>
        <w:rPr>
          <w:rFonts w:cs="Arial"/>
          <w:b/>
          <w:i/>
          <w:szCs w:val="22"/>
          <w:rPrChange w:id="778" w:author="Voong, Tai" w:date="2014-05-29T09:23:00Z">
            <w:rPr>
              <w:rFonts w:cs="Arial"/>
              <w:b/>
              <w:i/>
              <w:sz w:val="20"/>
              <w:szCs w:val="20"/>
            </w:rPr>
          </w:rPrChange>
        </w:rPr>
        <w:pPrChange w:id="779" w:author="Voong, Tai" w:date="2014-05-29T09:23:00Z">
          <w:pPr>
            <w:ind w:left="360"/>
          </w:pPr>
        </w:pPrChange>
      </w:pPr>
      <w:r w:rsidRPr="0034540D">
        <w:rPr>
          <w:rFonts w:cs="Arial"/>
          <w:b/>
          <w:i/>
          <w:szCs w:val="22"/>
          <w:rPrChange w:id="780" w:author="Voong, Tai" w:date="2014-05-29T09:23:00Z">
            <w:rPr>
              <w:rFonts w:cs="Arial"/>
              <w:b/>
              <w:i/>
              <w:sz w:val="20"/>
              <w:szCs w:val="20"/>
            </w:rPr>
          </w:rPrChange>
        </w:rPr>
        <w:t>Market Applicability</w:t>
      </w:r>
      <w:r w:rsidR="003E7422" w:rsidRPr="0034540D">
        <w:rPr>
          <w:rFonts w:cs="Arial"/>
          <w:b/>
          <w:i/>
          <w:szCs w:val="22"/>
          <w:rPrChange w:id="781" w:author="Voong, Tai" w:date="2014-05-29T09:23:00Z">
            <w:rPr>
              <w:rFonts w:cs="Arial"/>
              <w:b/>
              <w:i/>
              <w:sz w:val="20"/>
              <w:szCs w:val="20"/>
            </w:rPr>
          </w:rPrChange>
        </w:rPr>
        <w:t>:</w:t>
      </w:r>
      <w:r w:rsidRPr="0034540D">
        <w:rPr>
          <w:rFonts w:cs="Arial"/>
          <w:b/>
          <w:i/>
          <w:szCs w:val="22"/>
          <w:rPrChange w:id="782" w:author="Voong, Tai" w:date="2014-05-29T09:23:00Z">
            <w:rPr>
              <w:rFonts w:cs="Arial"/>
              <w:b/>
              <w:i/>
              <w:sz w:val="20"/>
              <w:szCs w:val="20"/>
            </w:rPr>
          </w:rPrChange>
        </w:rPr>
        <w:t xml:space="preserve"> </w:t>
      </w:r>
    </w:p>
    <w:p w:rsidR="006571B2" w:rsidDel="0034540D" w:rsidRDefault="006571B2" w:rsidP="00D35713">
      <w:pPr>
        <w:rPr>
          <w:del w:id="783" w:author="Voong, Tai" w:date="2014-05-29T09:23:00Z"/>
        </w:rPr>
      </w:pPr>
    </w:p>
    <w:p w:rsidR="00D35713" w:rsidRPr="000D4C7A" w:rsidDel="0034540D" w:rsidRDefault="00D35713" w:rsidP="00D35713">
      <w:pPr>
        <w:rPr>
          <w:del w:id="784" w:author="Voong, Tai" w:date="2014-05-29T09:22:00Z"/>
          <w:sz w:val="20"/>
          <w:rPrChange w:id="785" w:author="Huang, Jia Chang" w:date="2014-06-02T11:04:00Z">
            <w:rPr>
              <w:del w:id="786" w:author="Voong, Tai" w:date="2014-05-29T09:22:00Z"/>
            </w:rPr>
          </w:rPrChange>
        </w:rPr>
      </w:pPr>
      <w:r w:rsidRPr="000D4C7A">
        <w:rPr>
          <w:sz w:val="20"/>
          <w:rPrChange w:id="787" w:author="Huang, Jia Chang" w:date="2014-06-02T11:04:00Z">
            <w:rPr/>
          </w:rPrChange>
        </w:rPr>
        <w:t>This measure is cross cutting for use the residential market sector and available for use in the small commercial sector.</w:t>
      </w:r>
    </w:p>
    <w:p w:rsidR="0034540D" w:rsidRPr="000D4C7A" w:rsidRDefault="0034540D" w:rsidP="00D35713">
      <w:pPr>
        <w:rPr>
          <w:ins w:id="788" w:author="Voong, Tai" w:date="2014-05-29T09:23:00Z"/>
          <w:sz w:val="20"/>
          <w:rPrChange w:id="789" w:author="Huang, Jia Chang" w:date="2014-06-02T11:04:00Z">
            <w:rPr>
              <w:ins w:id="790" w:author="Voong, Tai" w:date="2014-05-29T09:23:00Z"/>
            </w:rPr>
          </w:rPrChange>
        </w:rPr>
      </w:pPr>
    </w:p>
    <w:p w:rsidR="0034540D" w:rsidRPr="000D4C7A" w:rsidRDefault="0034540D" w:rsidP="00D35713">
      <w:pPr>
        <w:rPr>
          <w:ins w:id="791" w:author="Voong, Tai" w:date="2014-05-29T09:23:00Z"/>
          <w:sz w:val="20"/>
          <w:rPrChange w:id="792" w:author="Huang, Jia Chang" w:date="2014-06-02T11:04:00Z">
            <w:rPr>
              <w:ins w:id="793" w:author="Voong, Tai" w:date="2014-05-29T09:23:00Z"/>
            </w:rPr>
          </w:rPrChange>
        </w:rPr>
      </w:pPr>
    </w:p>
    <w:p w:rsidR="006571B2" w:rsidRPr="000D4C7A" w:rsidDel="0034540D" w:rsidRDefault="006571B2" w:rsidP="00D35713">
      <w:pPr>
        <w:rPr>
          <w:del w:id="794" w:author="Voong, Tai" w:date="2014-05-29T09:22:00Z"/>
          <w:sz w:val="20"/>
          <w:rPrChange w:id="795" w:author="Huang, Jia Chang" w:date="2014-06-02T11:04:00Z">
            <w:rPr>
              <w:del w:id="796" w:author="Voong, Tai" w:date="2014-05-29T09:22:00Z"/>
            </w:rPr>
          </w:rPrChange>
        </w:rPr>
      </w:pPr>
    </w:p>
    <w:p w:rsidR="006571B2" w:rsidRPr="000D4C7A" w:rsidRDefault="006571B2" w:rsidP="00D35713">
      <w:pPr>
        <w:rPr>
          <w:sz w:val="20"/>
          <w:rPrChange w:id="797" w:author="Huang, Jia Chang" w:date="2014-06-02T11:04:00Z">
            <w:rPr/>
          </w:rPrChange>
        </w:rPr>
      </w:pPr>
      <w:r w:rsidRPr="000D4C7A">
        <w:rPr>
          <w:sz w:val="20"/>
          <w:rPrChange w:id="798" w:author="Huang, Jia Chang" w:date="2014-06-02T11:04:00Z">
            <w:rPr/>
          </w:rPrChange>
        </w:rPr>
        <w:t>This measure is targeted at the high cooling use region comprised</w:t>
      </w:r>
      <w:r w:rsidR="003715E7" w:rsidRPr="000D4C7A">
        <w:rPr>
          <w:sz w:val="20"/>
          <w:rPrChange w:id="799" w:author="Huang, Jia Chang" w:date="2014-06-02T11:04:00Z">
            <w:rPr/>
          </w:rPrChange>
        </w:rPr>
        <w:t xml:space="preserve"> of climate zones 11, 12 and 13.</w:t>
      </w:r>
    </w:p>
    <w:p w:rsidR="006571B2" w:rsidRPr="000D4C7A" w:rsidRDefault="006571B2" w:rsidP="00D35713">
      <w:pPr>
        <w:rPr>
          <w:sz w:val="20"/>
          <w:rPrChange w:id="800" w:author="Huang, Jia Chang" w:date="2014-06-02T11:04:00Z">
            <w:rPr/>
          </w:rPrChange>
        </w:rPr>
      </w:pPr>
    </w:p>
    <w:p w:rsidR="00D35713" w:rsidRPr="000D4C7A" w:rsidRDefault="00313794" w:rsidP="007224D2">
      <w:pPr>
        <w:rPr>
          <w:rFonts w:cs="Arial"/>
          <w:b/>
          <w:i/>
          <w:sz w:val="18"/>
          <w:szCs w:val="20"/>
          <w:rPrChange w:id="801" w:author="Huang, Jia Chang" w:date="2014-06-02T11:04:00Z">
            <w:rPr>
              <w:rFonts w:cs="Arial"/>
              <w:b/>
              <w:i/>
              <w:sz w:val="20"/>
              <w:szCs w:val="20"/>
            </w:rPr>
          </w:rPrChange>
        </w:rPr>
      </w:pPr>
      <w:r w:rsidRPr="000D4C7A">
        <w:rPr>
          <w:sz w:val="20"/>
          <w:rPrChange w:id="802" w:author="Huang, Jia Chang" w:date="2014-06-02T11:04:00Z">
            <w:rPr/>
          </w:rPrChange>
        </w:rPr>
        <w:t xml:space="preserve">This measure replaces the lower efficiency indoor fan motor in existing HVAC systems and is installed by licensed and specially trained HVAC contractors.  </w:t>
      </w:r>
      <w:r w:rsidR="006571B2" w:rsidRPr="000D4C7A">
        <w:rPr>
          <w:sz w:val="20"/>
          <w:rPrChange w:id="803" w:author="Huang, Jia Chang" w:date="2014-06-02T11:04:00Z">
            <w:rPr/>
          </w:rPrChange>
        </w:rPr>
        <w:t xml:space="preserve">The rebate is downstream and is provided to the </w:t>
      </w:r>
      <w:r w:rsidRPr="000D4C7A">
        <w:rPr>
          <w:sz w:val="20"/>
          <w:rPrChange w:id="804" w:author="Huang, Jia Chang" w:date="2014-06-02T11:04:00Z">
            <w:rPr/>
          </w:rPrChange>
        </w:rPr>
        <w:t xml:space="preserve">customer as an instant rebate at the time of installation.  The participating HVAC contractors are reimbursed monthly for the instant rebates provided to their customers during the </w:t>
      </w:r>
      <w:r w:rsidR="003715E7" w:rsidRPr="000D4C7A">
        <w:rPr>
          <w:sz w:val="20"/>
          <w:rPrChange w:id="805" w:author="Huang, Jia Chang" w:date="2014-06-02T11:04:00Z">
            <w:rPr/>
          </w:rPrChange>
        </w:rPr>
        <w:t xml:space="preserve">previous </w:t>
      </w:r>
      <w:r w:rsidRPr="000D4C7A">
        <w:rPr>
          <w:sz w:val="20"/>
          <w:rPrChange w:id="806" w:author="Huang, Jia Chang" w:date="2014-06-02T11:04:00Z">
            <w:rPr/>
          </w:rPrChange>
        </w:rPr>
        <w:t>month.</w:t>
      </w:r>
    </w:p>
    <w:p w:rsidR="00197A23" w:rsidRDefault="00197A23" w:rsidP="00872913">
      <w:pPr>
        <w:rPr>
          <w:rFonts w:cs="Arial"/>
          <w:b/>
          <w:i/>
        </w:rPr>
      </w:pPr>
    </w:p>
    <w:p w:rsidR="00521920" w:rsidRPr="00806070" w:rsidRDefault="00806070" w:rsidP="003A06E8">
      <w:pPr>
        <w:pStyle w:val="Heading2"/>
      </w:pPr>
      <w:bookmarkStart w:id="807" w:name="_Toc389646540"/>
      <w:r>
        <w:t xml:space="preserve">1.2 Product </w:t>
      </w:r>
      <w:r w:rsidR="00521920" w:rsidRPr="00806070">
        <w:t>Technical Description</w:t>
      </w:r>
      <w:bookmarkEnd w:id="807"/>
    </w:p>
    <w:p w:rsidR="005E4B30" w:rsidRPr="000D4C7A" w:rsidRDefault="005E4B30" w:rsidP="005E4B30">
      <w:pPr>
        <w:rPr>
          <w:sz w:val="20"/>
          <w:rPrChange w:id="808" w:author="Huang, Jia Chang" w:date="2014-06-02T11:04:00Z">
            <w:rPr/>
          </w:rPrChange>
        </w:rPr>
      </w:pPr>
      <w:bookmarkStart w:id="809" w:name="_Toc304800203"/>
      <w:bookmarkStart w:id="810" w:name="_Toc324318339"/>
      <w:bookmarkStart w:id="811" w:name="_Toc324340483"/>
      <w:r w:rsidRPr="000D4C7A">
        <w:rPr>
          <w:sz w:val="20"/>
          <w:rPrChange w:id="812" w:author="Huang, Jia Chang" w:date="2014-06-02T11:04:00Z">
            <w:rPr/>
          </w:rPrChange>
        </w:rPr>
        <w:t>This work paper documents the values used to forecast the savings for upgrading unitary air conditioning equipment to operate at higher efficiency in the California climate. The savings documented here are for the installation of a Brushless Permanent Magnet (BPM) indoor fan motor specifically configured to be a drop in retrofit for standard PSC furnace fan motors. The savings include the Western Cooling Control</w:t>
      </w:r>
      <w:r w:rsidRPr="000D4C7A">
        <w:rPr>
          <w:rFonts w:cs="Arial"/>
          <w:sz w:val="20"/>
          <w:rPrChange w:id="813" w:author="Huang, Jia Chang" w:date="2014-06-02T11:04:00Z">
            <w:rPr>
              <w:rFonts w:cs="Arial"/>
            </w:rPr>
          </w:rPrChange>
        </w:rPr>
        <w:t>™</w:t>
      </w:r>
      <w:r w:rsidRPr="000D4C7A">
        <w:rPr>
          <w:sz w:val="20"/>
          <w:rPrChange w:id="814" w:author="Huang, Jia Chang" w:date="2014-06-02T11:04:00Z">
            <w:rPr/>
          </w:rPrChange>
        </w:rPr>
        <w:t xml:space="preserve"> (WCC) enhanced time delay, which is integrated into the controls of some BPM retrofit models and available as an add-on for other models. The savings </w:t>
      </w:r>
      <w:r w:rsidR="00A3074E" w:rsidRPr="000D4C7A">
        <w:rPr>
          <w:sz w:val="20"/>
          <w:rPrChange w:id="815" w:author="Huang, Jia Chang" w:date="2014-06-02T11:04:00Z">
            <w:rPr/>
          </w:rPrChange>
        </w:rPr>
        <w:t xml:space="preserve">for WCC </w:t>
      </w:r>
      <w:r w:rsidR="00C07FF2" w:rsidRPr="000D4C7A">
        <w:rPr>
          <w:sz w:val="20"/>
          <w:rPrChange w:id="816" w:author="Huang, Jia Chang" w:date="2014-06-02T11:04:00Z">
            <w:rPr/>
          </w:rPrChange>
        </w:rPr>
        <w:t xml:space="preserve">installed into a system </w:t>
      </w:r>
      <w:r w:rsidR="00A3074E" w:rsidRPr="000D4C7A">
        <w:rPr>
          <w:sz w:val="20"/>
          <w:rPrChange w:id="817" w:author="Huang, Jia Chang" w:date="2014-06-02T11:04:00Z">
            <w:rPr/>
          </w:rPrChange>
        </w:rPr>
        <w:t xml:space="preserve">with a BPM </w:t>
      </w:r>
      <w:r w:rsidR="00C07FF2" w:rsidRPr="000D4C7A">
        <w:rPr>
          <w:sz w:val="20"/>
          <w:rPrChange w:id="818" w:author="Huang, Jia Chang" w:date="2014-06-02T11:04:00Z">
            <w:rPr/>
          </w:rPrChange>
        </w:rPr>
        <w:t xml:space="preserve">fan </w:t>
      </w:r>
      <w:r w:rsidR="00A3074E" w:rsidRPr="000D4C7A">
        <w:rPr>
          <w:sz w:val="20"/>
          <w:rPrChange w:id="819" w:author="Huang, Jia Chang" w:date="2014-06-02T11:04:00Z">
            <w:rPr/>
          </w:rPrChange>
        </w:rPr>
        <w:t xml:space="preserve">motor </w:t>
      </w:r>
      <w:r w:rsidRPr="000D4C7A">
        <w:rPr>
          <w:sz w:val="20"/>
          <w:rPrChange w:id="820" w:author="Huang, Jia Chang" w:date="2014-06-02T11:04:00Z">
            <w:rPr/>
          </w:rPrChange>
        </w:rPr>
        <w:t xml:space="preserve">are detailed in Workpaper </w:t>
      </w:r>
      <w:r w:rsidR="00D832AD" w:rsidRPr="000D4C7A">
        <w:rPr>
          <w:sz w:val="20"/>
          <w:rPrChange w:id="821" w:author="Huang, Jia Chang" w:date="2014-06-02T11:04:00Z">
            <w:rPr/>
          </w:rPrChange>
        </w:rPr>
        <w:t>PGE3PHVC150, Section 1.5</w:t>
      </w:r>
      <w:r w:rsidRPr="000D4C7A">
        <w:rPr>
          <w:sz w:val="20"/>
          <w:rPrChange w:id="822" w:author="Huang, Jia Chang" w:date="2014-06-02T11:04:00Z">
            <w:rPr/>
          </w:rPrChange>
        </w:rPr>
        <w:t>.</w:t>
      </w:r>
    </w:p>
    <w:p w:rsidR="00C07FF2" w:rsidRPr="000D4C7A" w:rsidRDefault="005E4B30" w:rsidP="007224D2">
      <w:pPr>
        <w:spacing w:before="240"/>
        <w:rPr>
          <w:sz w:val="20"/>
          <w:rPrChange w:id="823" w:author="Huang, Jia Chang" w:date="2014-06-02T11:04:00Z">
            <w:rPr/>
          </w:rPrChange>
        </w:rPr>
      </w:pPr>
      <w:r w:rsidRPr="000D4C7A">
        <w:rPr>
          <w:sz w:val="20"/>
          <w:rPrChange w:id="824" w:author="Huang, Jia Chang" w:date="2014-06-02T11:04:00Z">
            <w:rPr/>
          </w:rPrChange>
        </w:rPr>
        <w:t>The standard furnace fan motors are permanent split capacitor (PSC) motors. The characteristics of these motors are moderate efficiency and constant no load speed. Lower speeds are accomplished by “slip” which drops the speed of the motor, but has only a small effect on the watt draw.  Brushless Permanent Magnet (BPM) motors, also referred to as brushless DC or electronically commutated motors (ECM), are more efficient than PSC motors and are capable of operating at reduced speed without the large efficiency losses experienced by PSC motors.</w:t>
      </w:r>
      <w:r w:rsidR="00C07FF2" w:rsidRPr="000D4C7A">
        <w:rPr>
          <w:sz w:val="20"/>
          <w:rPrChange w:id="825" w:author="Huang, Jia Chang" w:date="2014-06-02T11:04:00Z">
            <w:rPr/>
          </w:rPrChange>
        </w:rPr>
        <w:br w:type="page"/>
      </w:r>
    </w:p>
    <w:p w:rsidR="005E4B30" w:rsidRPr="000D4C7A" w:rsidRDefault="005E4B30" w:rsidP="005E4B30">
      <w:pPr>
        <w:spacing w:before="240"/>
        <w:rPr>
          <w:rFonts w:cs="Arial"/>
          <w:sz w:val="20"/>
          <w:szCs w:val="22"/>
          <w:rPrChange w:id="826" w:author="Huang, Jia Chang" w:date="2014-06-02T11:04:00Z">
            <w:rPr>
              <w:rFonts w:cs="Arial"/>
              <w:szCs w:val="22"/>
            </w:rPr>
          </w:rPrChange>
        </w:rPr>
      </w:pPr>
      <w:r w:rsidRPr="000D4C7A">
        <w:rPr>
          <w:rFonts w:cs="Arial"/>
          <w:sz w:val="20"/>
          <w:szCs w:val="22"/>
          <w:rPrChange w:id="827" w:author="Huang, Jia Chang" w:date="2014-06-02T11:04:00Z">
            <w:rPr>
              <w:rFonts w:cs="Arial"/>
              <w:szCs w:val="22"/>
            </w:rPr>
          </w:rPrChange>
        </w:rPr>
        <w:t xml:space="preserve">The </w:t>
      </w:r>
      <w:r w:rsidR="00C07FF2" w:rsidRPr="000D4C7A">
        <w:rPr>
          <w:rFonts w:cs="Arial"/>
          <w:sz w:val="20"/>
          <w:szCs w:val="22"/>
          <w:rPrChange w:id="828" w:author="Huang, Jia Chang" w:date="2014-06-02T11:04:00Z">
            <w:rPr>
              <w:rFonts w:cs="Arial"/>
              <w:szCs w:val="22"/>
            </w:rPr>
          </w:rPrChange>
        </w:rPr>
        <w:t xml:space="preserve">BPM </w:t>
      </w:r>
      <w:r w:rsidRPr="000D4C7A">
        <w:rPr>
          <w:rFonts w:cs="Arial"/>
          <w:sz w:val="20"/>
          <w:szCs w:val="22"/>
          <w:rPrChange w:id="829" w:author="Huang, Jia Chang" w:date="2014-06-02T11:04:00Z">
            <w:rPr>
              <w:rFonts w:cs="Arial"/>
              <w:szCs w:val="22"/>
            </w:rPr>
          </w:rPrChange>
        </w:rPr>
        <w:t xml:space="preserve">motor </w:t>
      </w:r>
      <w:r w:rsidR="00C07FF2" w:rsidRPr="000D4C7A">
        <w:rPr>
          <w:rFonts w:cs="Arial"/>
          <w:sz w:val="20"/>
          <w:szCs w:val="22"/>
          <w:rPrChange w:id="830" w:author="Huang, Jia Chang" w:date="2014-06-02T11:04:00Z">
            <w:rPr>
              <w:rFonts w:cs="Arial"/>
              <w:szCs w:val="22"/>
            </w:rPr>
          </w:rPrChange>
        </w:rPr>
        <w:t xml:space="preserve">measure </w:t>
      </w:r>
      <w:r w:rsidRPr="000D4C7A">
        <w:rPr>
          <w:rFonts w:cs="Arial"/>
          <w:sz w:val="20"/>
          <w:szCs w:val="22"/>
          <w:rPrChange w:id="831" w:author="Huang, Jia Chang" w:date="2014-06-02T11:04:00Z">
            <w:rPr>
              <w:rFonts w:cs="Arial"/>
              <w:szCs w:val="22"/>
            </w:rPr>
          </w:rPrChange>
        </w:rPr>
        <w:t xml:space="preserve">is retrofit into the indoor air handler of central air conditioning systems and has </w:t>
      </w:r>
      <w:r w:rsidR="00552EF4" w:rsidRPr="000D4C7A">
        <w:rPr>
          <w:rFonts w:cs="Arial"/>
          <w:sz w:val="20"/>
          <w:szCs w:val="22"/>
          <w:rPrChange w:id="832" w:author="Huang, Jia Chang" w:date="2014-06-02T11:04:00Z">
            <w:rPr>
              <w:rFonts w:cs="Arial"/>
              <w:szCs w:val="22"/>
            </w:rPr>
          </w:rPrChange>
        </w:rPr>
        <w:t>four significant energy saving characteristics</w:t>
      </w:r>
      <w:r w:rsidRPr="000D4C7A">
        <w:rPr>
          <w:rFonts w:cs="Arial"/>
          <w:sz w:val="20"/>
          <w:szCs w:val="22"/>
          <w:rPrChange w:id="833" w:author="Huang, Jia Chang" w:date="2014-06-02T11:04:00Z">
            <w:rPr>
              <w:rFonts w:cs="Arial"/>
              <w:szCs w:val="22"/>
            </w:rPr>
          </w:rPrChange>
        </w:rPr>
        <w:t>.</w:t>
      </w:r>
    </w:p>
    <w:p w:rsidR="005E4B30" w:rsidRPr="000D4C7A" w:rsidRDefault="005E4B30" w:rsidP="005E4B30">
      <w:pPr>
        <w:pStyle w:val="ListParagraph"/>
        <w:numPr>
          <w:ilvl w:val="0"/>
          <w:numId w:val="20"/>
        </w:numPr>
        <w:spacing w:before="60" w:after="60"/>
        <w:rPr>
          <w:rFonts w:ascii="Arial" w:hAnsi="Arial" w:cs="Arial"/>
          <w:sz w:val="20"/>
          <w:szCs w:val="22"/>
          <w:rPrChange w:id="834" w:author="Huang, Jia Chang" w:date="2014-06-02T11:04:00Z">
            <w:rPr>
              <w:rFonts w:ascii="Arial" w:hAnsi="Arial" w:cs="Arial"/>
              <w:sz w:val="22"/>
              <w:szCs w:val="22"/>
            </w:rPr>
          </w:rPrChange>
        </w:rPr>
      </w:pPr>
      <w:r w:rsidRPr="000D4C7A">
        <w:rPr>
          <w:rFonts w:ascii="Arial" w:hAnsi="Arial" w:cs="Arial"/>
          <w:sz w:val="20"/>
          <w:szCs w:val="22"/>
          <w:rPrChange w:id="835" w:author="Huang, Jia Chang" w:date="2014-06-02T11:04:00Z">
            <w:rPr>
              <w:rFonts w:ascii="Arial" w:hAnsi="Arial" w:cs="Arial"/>
              <w:sz w:val="22"/>
              <w:szCs w:val="22"/>
            </w:rPr>
          </w:rPrChange>
        </w:rPr>
        <w:t xml:space="preserve">During air conditioning operation the BPM motor draws 45% less watts than the PSC motor it replaced, while producing the same airflow.  </w:t>
      </w:r>
      <w:r w:rsidR="00552EF4" w:rsidRPr="000D4C7A">
        <w:rPr>
          <w:rFonts w:ascii="Arial" w:hAnsi="Arial" w:cs="Arial"/>
          <w:sz w:val="20"/>
          <w:szCs w:val="22"/>
          <w:rPrChange w:id="836" w:author="Huang, Jia Chang" w:date="2014-06-02T11:04:00Z">
            <w:rPr>
              <w:rFonts w:ascii="Arial" w:hAnsi="Arial" w:cs="Arial"/>
              <w:sz w:val="22"/>
              <w:szCs w:val="22"/>
            </w:rPr>
          </w:rPrChange>
        </w:rPr>
        <w:t>T</w:t>
      </w:r>
      <w:r w:rsidRPr="000D4C7A">
        <w:rPr>
          <w:rFonts w:ascii="Arial" w:hAnsi="Arial" w:cs="Arial"/>
          <w:sz w:val="20"/>
          <w:szCs w:val="22"/>
          <w:rPrChange w:id="837" w:author="Huang, Jia Chang" w:date="2014-06-02T11:04:00Z">
            <w:rPr>
              <w:rFonts w:ascii="Arial" w:hAnsi="Arial" w:cs="Arial"/>
              <w:sz w:val="22"/>
              <w:szCs w:val="22"/>
            </w:rPr>
          </w:rPrChange>
        </w:rPr>
        <w:t>his has the added benefit of improving air conditioner capacity and efficiency due to less motor heat rejected to the indoor airstream.</w:t>
      </w:r>
    </w:p>
    <w:p w:rsidR="00552EF4" w:rsidRPr="000D4C7A" w:rsidRDefault="00552EF4" w:rsidP="005E4B30">
      <w:pPr>
        <w:pStyle w:val="ListParagraph"/>
        <w:numPr>
          <w:ilvl w:val="0"/>
          <w:numId w:val="20"/>
        </w:numPr>
        <w:spacing w:before="60" w:after="60"/>
        <w:rPr>
          <w:rFonts w:ascii="Arial" w:hAnsi="Arial" w:cs="Arial"/>
          <w:sz w:val="20"/>
          <w:szCs w:val="22"/>
          <w:rPrChange w:id="838" w:author="Huang, Jia Chang" w:date="2014-06-02T11:04:00Z">
            <w:rPr>
              <w:rFonts w:ascii="Arial" w:hAnsi="Arial" w:cs="Arial"/>
              <w:sz w:val="22"/>
              <w:szCs w:val="22"/>
            </w:rPr>
          </w:rPrChange>
        </w:rPr>
      </w:pPr>
      <w:r w:rsidRPr="000D4C7A">
        <w:rPr>
          <w:rFonts w:ascii="Arial" w:hAnsi="Arial" w:cs="Arial"/>
          <w:sz w:val="20"/>
          <w:szCs w:val="22"/>
          <w:rPrChange w:id="839" w:author="Huang, Jia Chang" w:date="2014-06-02T11:04:00Z">
            <w:rPr>
              <w:rFonts w:ascii="Arial" w:hAnsi="Arial" w:cs="Arial"/>
              <w:sz w:val="22"/>
              <w:szCs w:val="22"/>
            </w:rPr>
          </w:rPrChange>
        </w:rPr>
        <w:t>During heating operation the BPM motor draws less than 50% of the watts of the PSC motor it replaced.</w:t>
      </w:r>
    </w:p>
    <w:p w:rsidR="005E4B30" w:rsidRPr="000D4C7A" w:rsidRDefault="005E4B30" w:rsidP="005E4B30">
      <w:pPr>
        <w:pStyle w:val="ListParagraph"/>
        <w:numPr>
          <w:ilvl w:val="0"/>
          <w:numId w:val="20"/>
        </w:numPr>
        <w:spacing w:before="60" w:after="60"/>
        <w:rPr>
          <w:rFonts w:ascii="Arial" w:hAnsi="Arial" w:cs="Arial"/>
          <w:sz w:val="20"/>
          <w:szCs w:val="22"/>
          <w:rPrChange w:id="840" w:author="Huang, Jia Chang" w:date="2014-06-02T11:04:00Z">
            <w:rPr>
              <w:rFonts w:ascii="Arial" w:hAnsi="Arial" w:cs="Arial"/>
              <w:sz w:val="22"/>
              <w:szCs w:val="22"/>
            </w:rPr>
          </w:rPrChange>
        </w:rPr>
      </w:pPr>
      <w:r w:rsidRPr="000D4C7A">
        <w:rPr>
          <w:rFonts w:ascii="Arial" w:hAnsi="Arial" w:cs="Arial"/>
          <w:sz w:val="20"/>
          <w:szCs w:val="22"/>
          <w:rPrChange w:id="841" w:author="Huang, Jia Chang" w:date="2014-06-02T11:04:00Z">
            <w:rPr>
              <w:rFonts w:ascii="Arial" w:hAnsi="Arial" w:cs="Arial"/>
              <w:sz w:val="22"/>
              <w:szCs w:val="22"/>
            </w:rPr>
          </w:rPrChange>
        </w:rPr>
        <w:t xml:space="preserve">During constant fan operation the BPM motor runs at reduced speed and </w:t>
      </w:r>
      <w:r w:rsidR="00C07FF2" w:rsidRPr="000D4C7A">
        <w:rPr>
          <w:rFonts w:ascii="Arial" w:hAnsi="Arial" w:cs="Arial"/>
          <w:sz w:val="20"/>
          <w:szCs w:val="22"/>
          <w:rPrChange w:id="842" w:author="Huang, Jia Chang" w:date="2014-06-02T11:04:00Z">
            <w:rPr>
              <w:rFonts w:ascii="Arial" w:hAnsi="Arial" w:cs="Arial"/>
              <w:sz w:val="22"/>
              <w:szCs w:val="22"/>
            </w:rPr>
          </w:rPrChange>
        </w:rPr>
        <w:t xml:space="preserve">up to </w:t>
      </w:r>
      <w:r w:rsidRPr="000D4C7A">
        <w:rPr>
          <w:rFonts w:ascii="Arial" w:hAnsi="Arial" w:cs="Arial"/>
          <w:sz w:val="20"/>
          <w:szCs w:val="22"/>
          <w:rPrChange w:id="843" w:author="Huang, Jia Chang" w:date="2014-06-02T11:04:00Z">
            <w:rPr>
              <w:rFonts w:ascii="Arial" w:hAnsi="Arial" w:cs="Arial"/>
              <w:sz w:val="22"/>
              <w:szCs w:val="22"/>
            </w:rPr>
          </w:rPrChange>
        </w:rPr>
        <w:t>90% lower watt draw than the PSC motor it replaced.  This results in very large savings in buildings that operate the fan continuously for ventilation or filtration purposes.</w:t>
      </w:r>
    </w:p>
    <w:p w:rsidR="00E254A9" w:rsidRPr="000D4C7A" w:rsidRDefault="00E254A9" w:rsidP="005E4B30">
      <w:pPr>
        <w:pStyle w:val="ListParagraph"/>
        <w:numPr>
          <w:ilvl w:val="0"/>
          <w:numId w:val="20"/>
        </w:numPr>
        <w:spacing w:before="60" w:after="60"/>
        <w:rPr>
          <w:sz w:val="22"/>
          <w:rPrChange w:id="844" w:author="Huang, Jia Chang" w:date="2014-06-02T11:04:00Z">
            <w:rPr/>
          </w:rPrChange>
        </w:rPr>
      </w:pPr>
      <w:r w:rsidRPr="000D4C7A">
        <w:rPr>
          <w:rFonts w:ascii="Arial" w:hAnsi="Arial" w:cs="Arial"/>
          <w:sz w:val="20"/>
          <w:szCs w:val="22"/>
          <w:rPrChange w:id="845" w:author="Huang, Jia Chang" w:date="2014-06-02T11:04:00Z">
            <w:rPr>
              <w:rFonts w:ascii="Arial" w:hAnsi="Arial" w:cs="Arial"/>
              <w:sz w:val="22"/>
              <w:szCs w:val="22"/>
            </w:rPr>
          </w:rPrChange>
        </w:rPr>
        <w:t xml:space="preserve">During air conditioning the WCC enhanced time delay controls the indoor fan run time following each air conditioner compressor cycle to deliver additional sensible cooling to the conditioned space.  The additional cooling is very efficient since it is provided using only the small watt draw of fan motor.  </w:t>
      </w:r>
      <w:r w:rsidR="00A2331D" w:rsidRPr="000D4C7A">
        <w:rPr>
          <w:rFonts w:ascii="Arial" w:hAnsi="Arial" w:cs="Arial"/>
          <w:sz w:val="20"/>
          <w:szCs w:val="22"/>
          <w:rPrChange w:id="846" w:author="Huang, Jia Chang" w:date="2014-06-02T11:04:00Z">
            <w:rPr>
              <w:rFonts w:ascii="Arial" w:hAnsi="Arial" w:cs="Arial"/>
              <w:sz w:val="22"/>
              <w:szCs w:val="22"/>
            </w:rPr>
          </w:rPrChange>
        </w:rPr>
        <w:t>The WCC control recalculates the optimal delay time during each air conditioner compressor cycle.</w:t>
      </w:r>
    </w:p>
    <w:p w:rsidR="00A471FA" w:rsidRDefault="00A471FA" w:rsidP="005E4B30"/>
    <w:p w:rsidR="009C5CA7" w:rsidRDefault="009C5CA7" w:rsidP="009C5CA7">
      <w:pPr>
        <w:pStyle w:val="Heading2"/>
        <w:keepNext w:val="0"/>
      </w:pPr>
      <w:bookmarkStart w:id="847" w:name="_Toc389646541"/>
      <w:r>
        <w:t>1.</w:t>
      </w:r>
      <w:r w:rsidR="00806070">
        <w:t>3</w:t>
      </w:r>
      <w:r>
        <w:t xml:space="preserve"> </w:t>
      </w:r>
      <w:r w:rsidR="002E6162">
        <w:t xml:space="preserve">Measure Application </w:t>
      </w:r>
      <w:bookmarkEnd w:id="809"/>
      <w:r w:rsidR="002E6162">
        <w:t>Type</w:t>
      </w:r>
      <w:bookmarkEnd w:id="810"/>
      <w:bookmarkEnd w:id="811"/>
      <w:bookmarkEnd w:id="847"/>
      <w:r w:rsidR="00FA595F">
        <w:t xml:space="preserve"> </w:t>
      </w:r>
    </w:p>
    <w:p w:rsidR="00784500" w:rsidRDefault="00784500" w:rsidP="009C5CA7">
      <w:pPr>
        <w:rPr>
          <w:rFonts w:cs="Arial"/>
          <w:sz w:val="20"/>
          <w:szCs w:val="20"/>
        </w:rPr>
      </w:pPr>
    </w:p>
    <w:p w:rsidR="000D1172" w:rsidRPr="000D4C7A" w:rsidRDefault="000D1172" w:rsidP="00862B6B">
      <w:pPr>
        <w:rPr>
          <w:rFonts w:cs="Arial"/>
          <w:sz w:val="20"/>
          <w:szCs w:val="22"/>
          <w:rPrChange w:id="848" w:author="Huang, Jia Chang" w:date="2014-06-02T11:04:00Z">
            <w:rPr>
              <w:rFonts w:cs="Arial"/>
              <w:szCs w:val="22"/>
            </w:rPr>
          </w:rPrChange>
        </w:rPr>
      </w:pPr>
      <w:r w:rsidRPr="000D4C7A">
        <w:rPr>
          <w:rFonts w:cs="Arial"/>
          <w:sz w:val="20"/>
          <w:szCs w:val="22"/>
          <w:rPrChange w:id="849" w:author="Huang, Jia Chang" w:date="2014-06-02T11:04:00Z">
            <w:rPr>
              <w:rFonts w:cs="Arial"/>
              <w:szCs w:val="22"/>
            </w:rPr>
          </w:rPrChange>
        </w:rPr>
        <w:t>The BPM fan motor measures are retrofit measures.</w:t>
      </w:r>
    </w:p>
    <w:p w:rsidR="000D1172" w:rsidRPr="000D4C7A" w:rsidRDefault="000D1172" w:rsidP="00862B6B">
      <w:pPr>
        <w:rPr>
          <w:rFonts w:cs="Arial"/>
          <w:sz w:val="20"/>
          <w:szCs w:val="22"/>
          <w:rPrChange w:id="850" w:author="Huang, Jia Chang" w:date="2014-06-02T11:04:00Z">
            <w:rPr>
              <w:rFonts w:cs="Arial"/>
              <w:szCs w:val="22"/>
            </w:rPr>
          </w:rPrChange>
        </w:rPr>
      </w:pPr>
    </w:p>
    <w:p w:rsidR="00862B6B" w:rsidRPr="000D4C7A" w:rsidRDefault="000D1172" w:rsidP="00862B6B">
      <w:pPr>
        <w:rPr>
          <w:rFonts w:cs="Arial"/>
          <w:sz w:val="20"/>
          <w:szCs w:val="22"/>
          <w:rPrChange w:id="851" w:author="Huang, Jia Chang" w:date="2014-06-02T11:04:00Z">
            <w:rPr>
              <w:rFonts w:cs="Arial"/>
              <w:szCs w:val="22"/>
            </w:rPr>
          </w:rPrChange>
        </w:rPr>
      </w:pPr>
      <w:r w:rsidRPr="000D4C7A">
        <w:rPr>
          <w:rFonts w:cs="Arial"/>
          <w:sz w:val="20"/>
          <w:szCs w:val="22"/>
          <w:rPrChange w:id="852" w:author="Huang, Jia Chang" w:date="2014-06-02T11:04:00Z">
            <w:rPr>
              <w:rFonts w:cs="Arial"/>
              <w:szCs w:val="22"/>
            </w:rPr>
          </w:rPrChange>
        </w:rPr>
        <w:t>The BPM motors</w:t>
      </w:r>
      <w:r w:rsidR="00862B6B" w:rsidRPr="000D4C7A">
        <w:rPr>
          <w:rFonts w:cs="Arial"/>
          <w:sz w:val="20"/>
          <w:szCs w:val="22"/>
          <w:rPrChange w:id="853" w:author="Huang, Jia Chang" w:date="2014-06-02T11:04:00Z">
            <w:rPr>
              <w:rFonts w:cs="Arial"/>
              <w:szCs w:val="22"/>
            </w:rPr>
          </w:rPrChange>
        </w:rPr>
        <w:t xml:space="preserve"> are retrofit into existing furnaces and air handlers.  There are two potential scenarios which produce identical energy savings with identical measure life:</w:t>
      </w:r>
    </w:p>
    <w:p w:rsidR="00862B6B" w:rsidRPr="000D4C7A" w:rsidRDefault="00862B6B" w:rsidP="00862B6B">
      <w:pPr>
        <w:pStyle w:val="ListParagraph"/>
        <w:numPr>
          <w:ilvl w:val="0"/>
          <w:numId w:val="24"/>
        </w:numPr>
        <w:rPr>
          <w:rFonts w:ascii="Arial" w:hAnsi="Arial" w:cs="Arial"/>
          <w:sz w:val="20"/>
          <w:szCs w:val="22"/>
          <w:rPrChange w:id="854" w:author="Huang, Jia Chang" w:date="2014-06-02T11:04:00Z">
            <w:rPr>
              <w:rFonts w:ascii="Arial" w:hAnsi="Arial" w:cs="Arial"/>
              <w:sz w:val="22"/>
              <w:szCs w:val="22"/>
            </w:rPr>
          </w:rPrChange>
        </w:rPr>
      </w:pPr>
      <w:r w:rsidRPr="000D4C7A">
        <w:rPr>
          <w:rFonts w:ascii="Arial" w:hAnsi="Arial" w:cs="Arial"/>
          <w:sz w:val="20"/>
          <w:szCs w:val="22"/>
          <w:rPrChange w:id="855" w:author="Huang, Jia Chang" w:date="2014-06-02T11:04:00Z">
            <w:rPr>
              <w:rFonts w:ascii="Arial" w:hAnsi="Arial" w:cs="Arial"/>
              <w:sz w:val="22"/>
              <w:szCs w:val="22"/>
            </w:rPr>
          </w:rPrChange>
        </w:rPr>
        <w:t>The existing PSC fan motor is functional and is replaced with the BPM fan motor.  The savings are the difference in HVAC system energy use with the PSC vs. BPM fan motors over the remaining life of the furnace.</w:t>
      </w:r>
    </w:p>
    <w:p w:rsidR="00862B6B" w:rsidRPr="000D4C7A" w:rsidRDefault="00862B6B" w:rsidP="00862B6B">
      <w:pPr>
        <w:pStyle w:val="ListParagraph"/>
        <w:numPr>
          <w:ilvl w:val="0"/>
          <w:numId w:val="24"/>
        </w:numPr>
        <w:rPr>
          <w:rFonts w:ascii="Arial" w:hAnsi="Arial" w:cs="Arial"/>
          <w:sz w:val="20"/>
          <w:szCs w:val="22"/>
          <w:rPrChange w:id="856" w:author="Huang, Jia Chang" w:date="2014-06-02T11:04:00Z">
            <w:rPr>
              <w:rFonts w:ascii="Arial" w:hAnsi="Arial" w:cs="Arial"/>
              <w:sz w:val="22"/>
              <w:szCs w:val="22"/>
            </w:rPr>
          </w:rPrChange>
        </w:rPr>
      </w:pPr>
      <w:r w:rsidRPr="000D4C7A">
        <w:rPr>
          <w:rFonts w:ascii="Arial" w:hAnsi="Arial" w:cs="Arial"/>
          <w:sz w:val="20"/>
          <w:szCs w:val="22"/>
          <w:rPrChange w:id="857" w:author="Huang, Jia Chang" w:date="2014-06-02T11:04:00Z">
            <w:rPr>
              <w:rFonts w:ascii="Arial" w:hAnsi="Arial" w:cs="Arial"/>
              <w:sz w:val="22"/>
              <w:szCs w:val="22"/>
            </w:rPr>
          </w:rPrChange>
        </w:rPr>
        <w:t>The existing PSC fan motor is not function</w:t>
      </w:r>
      <w:ins w:id="858" w:author="Huang, Jia Chang" w:date="2014-06-03T15:02:00Z">
        <w:r w:rsidR="00463667">
          <w:rPr>
            <w:rFonts w:ascii="Arial" w:hAnsi="Arial" w:cs="Arial"/>
            <w:sz w:val="20"/>
            <w:szCs w:val="22"/>
          </w:rPr>
          <w:t>ing</w:t>
        </w:r>
      </w:ins>
      <w:r w:rsidRPr="000D4C7A">
        <w:rPr>
          <w:rFonts w:ascii="Arial" w:hAnsi="Arial" w:cs="Arial"/>
          <w:sz w:val="20"/>
          <w:szCs w:val="22"/>
          <w:rPrChange w:id="859" w:author="Huang, Jia Chang" w:date="2014-06-02T11:04:00Z">
            <w:rPr>
              <w:rFonts w:ascii="Arial" w:hAnsi="Arial" w:cs="Arial"/>
              <w:sz w:val="22"/>
              <w:szCs w:val="22"/>
            </w:rPr>
          </w:rPrChange>
        </w:rPr>
        <w:t xml:space="preserve"> and would normally be replaced with an equivalent PSC motor, but is replaced with the BPM motor instead.  The savings are the difference in HVAC system energy use with the PSC vs. BPM fan motors over the remaining life of the furnace.</w:t>
      </w:r>
    </w:p>
    <w:p w:rsidR="00862B6B" w:rsidRPr="000D4C7A" w:rsidRDefault="00862B6B" w:rsidP="00862B6B">
      <w:pPr>
        <w:rPr>
          <w:rFonts w:cs="Arial"/>
          <w:sz w:val="20"/>
          <w:szCs w:val="22"/>
          <w:rPrChange w:id="860" w:author="Huang, Jia Chang" w:date="2014-06-02T11:04:00Z">
            <w:rPr>
              <w:rFonts w:cs="Arial"/>
              <w:szCs w:val="22"/>
            </w:rPr>
          </w:rPrChange>
        </w:rPr>
      </w:pPr>
    </w:p>
    <w:p w:rsidR="00D73550" w:rsidRPr="000D4C7A" w:rsidRDefault="00A550C4" w:rsidP="002E0043">
      <w:pPr>
        <w:rPr>
          <w:rFonts w:cs="Arial"/>
          <w:sz w:val="20"/>
          <w:szCs w:val="22"/>
          <w:rPrChange w:id="861" w:author="Huang, Jia Chang" w:date="2014-06-02T11:04:00Z">
            <w:rPr>
              <w:rFonts w:cs="Arial"/>
              <w:szCs w:val="22"/>
            </w:rPr>
          </w:rPrChange>
        </w:rPr>
      </w:pPr>
      <w:r w:rsidRPr="000D4C7A">
        <w:rPr>
          <w:rFonts w:cs="Arial"/>
          <w:sz w:val="20"/>
          <w:szCs w:val="22"/>
          <w:rPrChange w:id="862" w:author="Huang, Jia Chang" w:date="2014-06-02T11:04:00Z">
            <w:rPr>
              <w:rFonts w:cs="Arial"/>
              <w:szCs w:val="22"/>
            </w:rPr>
          </w:rPrChange>
        </w:rPr>
        <w:t xml:space="preserve">Proctor Engineering </w:t>
      </w:r>
      <w:r w:rsidR="000159A7" w:rsidRPr="000D4C7A">
        <w:rPr>
          <w:rFonts w:cs="Arial"/>
          <w:sz w:val="20"/>
          <w:szCs w:val="22"/>
          <w:rPrChange w:id="863" w:author="Huang, Jia Chang" w:date="2014-06-02T11:04:00Z">
            <w:rPr>
              <w:rFonts w:cs="Arial"/>
              <w:szCs w:val="22"/>
            </w:rPr>
          </w:rPrChange>
        </w:rPr>
        <w:t xml:space="preserve">implements BPM replacement measures in several states with results </w:t>
      </w:r>
      <w:r w:rsidRPr="000D4C7A">
        <w:rPr>
          <w:rFonts w:cs="Arial"/>
          <w:sz w:val="20"/>
          <w:szCs w:val="22"/>
          <w:rPrChange w:id="864" w:author="Huang, Jia Chang" w:date="2014-06-02T11:04:00Z">
            <w:rPr>
              <w:rFonts w:cs="Arial"/>
              <w:szCs w:val="22"/>
            </w:rPr>
          </w:rPrChange>
        </w:rPr>
        <w:t>to date</w:t>
      </w:r>
      <w:r w:rsidR="000159A7" w:rsidRPr="000D4C7A">
        <w:rPr>
          <w:rFonts w:cs="Arial"/>
          <w:sz w:val="20"/>
          <w:szCs w:val="22"/>
          <w:rPrChange w:id="865" w:author="Huang, Jia Chang" w:date="2014-06-02T11:04:00Z">
            <w:rPr>
              <w:rFonts w:cs="Arial"/>
              <w:szCs w:val="22"/>
            </w:rPr>
          </w:rPrChange>
        </w:rPr>
        <w:t xml:space="preserve"> indicating</w:t>
      </w:r>
      <w:r w:rsidRPr="000D4C7A">
        <w:rPr>
          <w:rFonts w:cs="Arial"/>
          <w:sz w:val="20"/>
          <w:szCs w:val="22"/>
          <w:rPrChange w:id="866" w:author="Huang, Jia Chang" w:date="2014-06-02T11:04:00Z">
            <w:rPr>
              <w:rFonts w:cs="Arial"/>
              <w:szCs w:val="22"/>
            </w:rPr>
          </w:rPrChange>
        </w:rPr>
        <w:t xml:space="preserve"> </w:t>
      </w:r>
      <w:r w:rsidR="00404DA2" w:rsidRPr="000D4C7A">
        <w:rPr>
          <w:rFonts w:cs="Arial"/>
          <w:sz w:val="20"/>
          <w:szCs w:val="22"/>
          <w:rPrChange w:id="867" w:author="Huang, Jia Chang" w:date="2014-06-02T11:04:00Z">
            <w:rPr>
              <w:rFonts w:cs="Arial"/>
              <w:szCs w:val="22"/>
            </w:rPr>
          </w:rPrChange>
        </w:rPr>
        <w:t>that the majority</w:t>
      </w:r>
      <w:r w:rsidRPr="000D4C7A">
        <w:rPr>
          <w:rFonts w:cs="Arial"/>
          <w:sz w:val="20"/>
          <w:szCs w:val="22"/>
          <w:rPrChange w:id="868" w:author="Huang, Jia Chang" w:date="2014-06-02T11:04:00Z">
            <w:rPr>
              <w:rFonts w:cs="Arial"/>
              <w:szCs w:val="22"/>
            </w:rPr>
          </w:rPrChange>
        </w:rPr>
        <w:t xml:space="preserve"> </w:t>
      </w:r>
      <w:r w:rsidR="000159A7" w:rsidRPr="000D4C7A">
        <w:rPr>
          <w:rFonts w:cs="Arial"/>
          <w:sz w:val="20"/>
          <w:szCs w:val="22"/>
          <w:rPrChange w:id="869" w:author="Huang, Jia Chang" w:date="2014-06-02T11:04:00Z">
            <w:rPr>
              <w:rFonts w:cs="Arial"/>
              <w:szCs w:val="22"/>
            </w:rPr>
          </w:rPrChange>
        </w:rPr>
        <w:t>of installations are</w:t>
      </w:r>
      <w:r w:rsidRPr="000D4C7A">
        <w:rPr>
          <w:rFonts w:cs="Arial"/>
          <w:sz w:val="20"/>
          <w:szCs w:val="22"/>
          <w:rPrChange w:id="870" w:author="Huang, Jia Chang" w:date="2014-06-02T11:04:00Z">
            <w:rPr>
              <w:rFonts w:cs="Arial"/>
              <w:szCs w:val="22"/>
            </w:rPr>
          </w:rPrChange>
        </w:rPr>
        <w:t xml:space="preserve"> replacements of functional existing motors.  </w:t>
      </w:r>
      <w:r w:rsidR="000159A7" w:rsidRPr="000D4C7A">
        <w:rPr>
          <w:rFonts w:cs="Arial"/>
          <w:sz w:val="20"/>
          <w:szCs w:val="22"/>
          <w:rPrChange w:id="871" w:author="Huang, Jia Chang" w:date="2014-06-02T11:04:00Z">
            <w:rPr>
              <w:rFonts w:cs="Arial"/>
              <w:szCs w:val="22"/>
            </w:rPr>
          </w:rPrChange>
        </w:rPr>
        <w:t>The calculations in this workpaper assume replacement of a functional existing motor.  This is the conservative assumption because savings are identical in both cases, but incremental costs would be lower in the replace on burnout case.  This workpaper assumes the full measure cost as the incremental cost.</w:t>
      </w:r>
    </w:p>
    <w:p w:rsidR="00862B6B" w:rsidRDefault="00862B6B" w:rsidP="002E0043">
      <w:pPr>
        <w:rPr>
          <w:ins w:id="872" w:author="Huang, Jia Chang" w:date="2014-06-04T13:00:00Z"/>
        </w:rPr>
      </w:pPr>
    </w:p>
    <w:p w:rsidR="00E3598A" w:rsidRPr="003541A6" w:rsidRDefault="00E3598A" w:rsidP="00E3598A">
      <w:pPr>
        <w:pStyle w:val="Caption"/>
        <w:keepNext/>
        <w:rPr>
          <w:ins w:id="873" w:author="Huang, Jia Chang" w:date="2014-06-04T13:00:00Z"/>
          <w:rFonts w:ascii="Calibri" w:hAnsi="Calibri" w:cs="Calibri"/>
          <w:sz w:val="26"/>
          <w:szCs w:val="26"/>
        </w:rPr>
      </w:pPr>
      <w:bookmarkStart w:id="874" w:name="_Toc324427642"/>
      <w:ins w:id="875" w:author="Huang, Jia Chang" w:date="2014-06-04T13:00:00Z">
        <w:r w:rsidRPr="003541A6">
          <w:t xml:space="preserve">Table </w:t>
        </w:r>
        <w:r>
          <w:fldChar w:fldCharType="begin"/>
        </w:r>
        <w:r>
          <w:instrText xml:space="preserve"> SEQ Table \* ARABIC </w:instrText>
        </w:r>
        <w:r>
          <w:fldChar w:fldCharType="separate"/>
        </w:r>
        <w:r>
          <w:rPr>
            <w:noProof/>
          </w:rPr>
          <w:t>1</w:t>
        </w:r>
        <w:r>
          <w:rPr>
            <w:noProof/>
          </w:rPr>
          <w:fldChar w:fldCharType="end"/>
        </w:r>
        <w:bookmarkStart w:id="876" w:name="RANGE!B222"/>
        <w:r w:rsidRPr="003541A6">
          <w:rPr>
            <w:rFonts w:ascii="Calibri" w:hAnsi="Calibri" w:cs="Calibri"/>
            <w:sz w:val="26"/>
            <w:szCs w:val="26"/>
          </w:rPr>
          <w:t xml:space="preserve"> </w:t>
        </w:r>
        <w:r w:rsidRPr="003541A6">
          <w:rPr>
            <w:rFonts w:cs="Arial"/>
          </w:rPr>
          <w:t>Measure Application Type</w:t>
        </w:r>
        <w:bookmarkEnd w:id="874"/>
        <w:bookmarkEnd w:id="876"/>
      </w:ins>
    </w:p>
    <w:p w:rsidR="00E3598A" w:rsidRPr="00BD02D0" w:rsidRDefault="00E3598A" w:rsidP="00E3598A">
      <w:pPr>
        <w:keepNext/>
        <w:rPr>
          <w:ins w:id="877" w:author="Huang, Jia Chang" w:date="2014-06-04T13:00:00Z"/>
        </w:rPr>
      </w:pPr>
      <w:ins w:id="878" w:author="Huang, Jia Chang" w:date="2014-06-04T13:00:00Z">
        <w:r>
          <w:rPr>
            <w:rFonts w:ascii="Calibri" w:hAnsi="Calibri" w:cs="Calibri"/>
            <w:i/>
            <w:iCs/>
            <w:szCs w:val="22"/>
          </w:rPr>
          <w:t>I</w:t>
        </w:r>
        <w:r w:rsidRPr="00453CE7">
          <w:rPr>
            <w:rFonts w:ascii="Calibri" w:hAnsi="Calibri" w:cs="Calibri"/>
            <w:i/>
            <w:iCs/>
            <w:szCs w:val="22"/>
          </w:rPr>
          <w:t xml:space="preserve">dentifies the measure application type in the Measure </w:t>
        </w:r>
        <w:del w:id="879" w:author="Voong, Tai" w:date="2014-06-05T08:52:00Z">
          <w:r w:rsidRPr="00453CE7" w:rsidDel="00695CD4">
            <w:rPr>
              <w:rFonts w:ascii="Calibri" w:hAnsi="Calibri" w:cs="Calibri"/>
              <w:i/>
              <w:iCs/>
              <w:szCs w:val="22"/>
            </w:rPr>
            <w:delText>Implemenation</w:delText>
          </w:r>
        </w:del>
      </w:ins>
      <w:ins w:id="880" w:author="Voong, Tai" w:date="2014-06-05T08:52:00Z">
        <w:r w:rsidR="00695CD4" w:rsidRPr="00453CE7">
          <w:rPr>
            <w:rFonts w:ascii="Calibri" w:hAnsi="Calibri" w:cs="Calibri"/>
            <w:i/>
            <w:iCs/>
            <w:szCs w:val="22"/>
          </w:rPr>
          <w:t>Implementation</w:t>
        </w:r>
      </w:ins>
      <w:ins w:id="881" w:author="Huang, Jia Chang" w:date="2014-06-04T13:00:00Z">
        <w:r w:rsidRPr="00453CE7">
          <w:rPr>
            <w:rFonts w:ascii="Calibri" w:hAnsi="Calibri" w:cs="Calibri"/>
            <w:i/>
            <w:iCs/>
            <w:szCs w:val="22"/>
          </w:rPr>
          <w:t xml:space="preserve"> table</w:t>
        </w:r>
        <w:r>
          <w:rPr>
            <w:rFonts w:ascii="Calibri" w:hAnsi="Calibri" w:cs="Calibri"/>
            <w:i/>
            <w:iCs/>
            <w:szCs w:val="22"/>
          </w:rPr>
          <w:t xml:space="preserve"> in DEER2014.</w:t>
        </w:r>
      </w:ins>
    </w:p>
    <w:tbl>
      <w:tblPr>
        <w:tblW w:w="9090" w:type="dxa"/>
        <w:tblInd w:w="108" w:type="dxa"/>
        <w:tblLook w:val="04A0" w:firstRow="1" w:lastRow="0" w:firstColumn="1" w:lastColumn="0" w:noHBand="0" w:noVBand="1"/>
      </w:tblPr>
      <w:tblGrid>
        <w:gridCol w:w="900"/>
        <w:gridCol w:w="2610"/>
        <w:gridCol w:w="5580"/>
      </w:tblGrid>
      <w:tr w:rsidR="00E3598A" w:rsidRPr="00BD02D0" w:rsidTr="003D0285">
        <w:trPr>
          <w:trHeight w:val="315"/>
          <w:ins w:id="882" w:author="Huang, Jia Chang" w:date="2014-06-04T13:00:00Z"/>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E3598A" w:rsidRPr="00453CE7" w:rsidRDefault="00E3598A" w:rsidP="003D0285">
            <w:pPr>
              <w:keepNext/>
              <w:rPr>
                <w:ins w:id="883" w:author="Huang, Jia Chang" w:date="2014-06-04T13:00:00Z"/>
                <w:rFonts w:ascii="Calibri" w:hAnsi="Calibri" w:cs="Calibri"/>
                <w:b/>
                <w:color w:val="000000"/>
                <w:szCs w:val="22"/>
              </w:rPr>
            </w:pPr>
            <w:ins w:id="884" w:author="Huang, Jia Chang" w:date="2014-06-04T13:00:00Z">
              <w:r w:rsidRPr="00453CE7">
                <w:rPr>
                  <w:rFonts w:ascii="Calibri" w:hAnsi="Calibri" w:cs="Calibri"/>
                  <w:b/>
                  <w:color w:val="000000"/>
                  <w:szCs w:val="22"/>
                </w:rPr>
                <w:t>Code</w:t>
              </w:r>
            </w:ins>
          </w:p>
        </w:tc>
        <w:tc>
          <w:tcPr>
            <w:tcW w:w="2610" w:type="dxa"/>
            <w:tcBorders>
              <w:top w:val="single" w:sz="4" w:space="0" w:color="auto"/>
              <w:left w:val="nil"/>
              <w:bottom w:val="single" w:sz="8" w:space="0" w:color="auto"/>
              <w:right w:val="nil"/>
            </w:tcBorders>
            <w:shd w:val="clear" w:color="000000" w:fill="D9D9D9"/>
            <w:noWrap/>
            <w:vAlign w:val="bottom"/>
            <w:hideMark/>
          </w:tcPr>
          <w:p w:rsidR="00E3598A" w:rsidRPr="00453CE7" w:rsidRDefault="00E3598A" w:rsidP="003D0285">
            <w:pPr>
              <w:keepNext/>
              <w:rPr>
                <w:ins w:id="885" w:author="Huang, Jia Chang" w:date="2014-06-04T13:00:00Z"/>
                <w:rFonts w:ascii="Calibri" w:hAnsi="Calibri" w:cs="Calibri"/>
                <w:b/>
                <w:color w:val="000000"/>
                <w:szCs w:val="22"/>
              </w:rPr>
            </w:pPr>
            <w:ins w:id="886" w:author="Huang, Jia Chang" w:date="2014-06-04T13:00:00Z">
              <w:r w:rsidRPr="00453CE7">
                <w:rPr>
                  <w:rFonts w:ascii="Calibri" w:hAnsi="Calibri" w:cs="Calibri"/>
                  <w:b/>
                  <w:color w:val="000000"/>
                  <w:szCs w:val="22"/>
                </w:rPr>
                <w:t>Description</w:t>
              </w:r>
            </w:ins>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E3598A" w:rsidRPr="00453CE7" w:rsidRDefault="00E3598A" w:rsidP="003D0285">
            <w:pPr>
              <w:keepNext/>
              <w:rPr>
                <w:ins w:id="887" w:author="Huang, Jia Chang" w:date="2014-06-04T13:00:00Z"/>
                <w:rFonts w:ascii="Calibri" w:hAnsi="Calibri" w:cs="Calibri"/>
                <w:b/>
                <w:color w:val="000000"/>
                <w:szCs w:val="22"/>
              </w:rPr>
            </w:pPr>
            <w:ins w:id="888" w:author="Huang, Jia Chang" w:date="2014-06-04T13:00:00Z">
              <w:r w:rsidRPr="00453CE7">
                <w:rPr>
                  <w:rFonts w:ascii="Calibri" w:hAnsi="Calibri" w:cs="Calibri"/>
                  <w:b/>
                  <w:color w:val="000000"/>
                  <w:szCs w:val="22"/>
                </w:rPr>
                <w:t>Comment</w:t>
              </w:r>
            </w:ins>
          </w:p>
        </w:tc>
      </w:tr>
      <w:tr w:rsidR="00E3598A" w:rsidRPr="00BD02D0" w:rsidTr="003D0285">
        <w:trPr>
          <w:trHeight w:val="600"/>
          <w:ins w:id="889" w:author="Huang, Jia Chang" w:date="2014-06-04T13:00:00Z"/>
        </w:trPr>
        <w:tc>
          <w:tcPr>
            <w:tcW w:w="900" w:type="dxa"/>
            <w:tcBorders>
              <w:top w:val="nil"/>
              <w:left w:val="single" w:sz="4" w:space="0" w:color="auto"/>
              <w:bottom w:val="nil"/>
              <w:right w:val="nil"/>
            </w:tcBorders>
            <w:shd w:val="clear" w:color="auto" w:fill="auto"/>
            <w:noWrap/>
            <w:vAlign w:val="center"/>
            <w:hideMark/>
          </w:tcPr>
          <w:p w:rsidR="00E3598A" w:rsidRPr="00071448" w:rsidRDefault="00E3598A" w:rsidP="003D0285">
            <w:pPr>
              <w:keepNext/>
              <w:rPr>
                <w:ins w:id="890" w:author="Huang, Jia Chang" w:date="2014-06-04T13:00:00Z"/>
                <w:rFonts w:ascii="Calibri" w:hAnsi="Calibri" w:cs="Calibri"/>
                <w:szCs w:val="22"/>
              </w:rPr>
            </w:pPr>
            <w:ins w:id="891" w:author="Huang, Jia Chang" w:date="2014-06-04T13:00:00Z">
              <w:r w:rsidRPr="00071448">
                <w:rPr>
                  <w:rFonts w:ascii="Calibri" w:hAnsi="Calibri" w:cs="Calibri"/>
                  <w:szCs w:val="22"/>
                </w:rPr>
                <w:t>ER</w:t>
              </w:r>
            </w:ins>
          </w:p>
        </w:tc>
        <w:tc>
          <w:tcPr>
            <w:tcW w:w="2610" w:type="dxa"/>
            <w:tcBorders>
              <w:top w:val="nil"/>
              <w:left w:val="nil"/>
              <w:bottom w:val="nil"/>
              <w:right w:val="nil"/>
            </w:tcBorders>
            <w:shd w:val="clear" w:color="auto" w:fill="auto"/>
            <w:noWrap/>
            <w:vAlign w:val="center"/>
            <w:hideMark/>
          </w:tcPr>
          <w:p w:rsidR="00E3598A" w:rsidRPr="00071448" w:rsidRDefault="00E3598A" w:rsidP="003D0285">
            <w:pPr>
              <w:keepNext/>
              <w:rPr>
                <w:ins w:id="892" w:author="Huang, Jia Chang" w:date="2014-06-04T13:00:00Z"/>
                <w:rFonts w:ascii="Calibri" w:hAnsi="Calibri" w:cs="Calibri"/>
                <w:szCs w:val="22"/>
              </w:rPr>
            </w:pPr>
            <w:ins w:id="893" w:author="Huang, Jia Chang" w:date="2014-06-04T13:00:00Z">
              <w:r w:rsidRPr="00071448">
                <w:rPr>
                  <w:rFonts w:ascii="Calibri" w:hAnsi="Calibri" w:cs="Calibri"/>
                  <w:szCs w:val="22"/>
                </w:rPr>
                <w:t>Early retirement</w:t>
              </w:r>
            </w:ins>
          </w:p>
        </w:tc>
        <w:tc>
          <w:tcPr>
            <w:tcW w:w="5580" w:type="dxa"/>
            <w:tcBorders>
              <w:top w:val="nil"/>
              <w:left w:val="nil"/>
              <w:bottom w:val="nil"/>
              <w:right w:val="single" w:sz="4" w:space="0" w:color="auto"/>
            </w:tcBorders>
            <w:shd w:val="clear" w:color="auto" w:fill="auto"/>
            <w:vAlign w:val="center"/>
            <w:hideMark/>
          </w:tcPr>
          <w:p w:rsidR="00E3598A" w:rsidRPr="00071448" w:rsidRDefault="00E3598A" w:rsidP="003D0285">
            <w:pPr>
              <w:keepNext/>
              <w:rPr>
                <w:ins w:id="894" w:author="Huang, Jia Chang" w:date="2014-06-04T13:00:00Z"/>
                <w:rFonts w:ascii="Calibri" w:hAnsi="Calibri" w:cs="Calibri"/>
                <w:i/>
                <w:iCs/>
                <w:szCs w:val="22"/>
              </w:rPr>
            </w:pPr>
            <w:ins w:id="895" w:author="Huang, Jia Chang" w:date="2014-06-04T13:00:00Z">
              <w:r w:rsidRPr="00B73E72">
                <w:rPr>
                  <w:rFonts w:ascii="Calibri" w:hAnsi="Calibri" w:cs="Calibri"/>
                  <w:i/>
                  <w:iCs/>
                  <w:szCs w:val="22"/>
                </w:rPr>
                <w:t>Measure is more efficient than code/std; Dual baseline, full measure costs required</w:t>
              </w:r>
            </w:ins>
          </w:p>
        </w:tc>
      </w:tr>
      <w:tr w:rsidR="00E3598A" w:rsidRPr="00BD02D0" w:rsidTr="003D0285">
        <w:trPr>
          <w:trHeight w:val="600"/>
          <w:ins w:id="896" w:author="Huang, Jia Chang" w:date="2014-06-04T13:00:00Z"/>
        </w:trPr>
        <w:tc>
          <w:tcPr>
            <w:tcW w:w="900" w:type="dxa"/>
            <w:tcBorders>
              <w:top w:val="nil"/>
              <w:left w:val="single" w:sz="4" w:space="0" w:color="auto"/>
              <w:bottom w:val="nil"/>
              <w:right w:val="nil"/>
            </w:tcBorders>
            <w:shd w:val="clear" w:color="auto" w:fill="auto"/>
            <w:noWrap/>
            <w:vAlign w:val="center"/>
            <w:hideMark/>
          </w:tcPr>
          <w:p w:rsidR="00E3598A" w:rsidRPr="00E3598A" w:rsidRDefault="00E3598A" w:rsidP="003D0285">
            <w:pPr>
              <w:keepNext/>
              <w:rPr>
                <w:ins w:id="897" w:author="Huang, Jia Chang" w:date="2014-06-04T13:00:00Z"/>
                <w:rFonts w:ascii="Calibri" w:hAnsi="Calibri" w:cs="Calibri"/>
                <w:szCs w:val="22"/>
                <w:highlight w:val="yellow"/>
                <w:rPrChange w:id="898" w:author="Huang, Jia Chang" w:date="2014-06-04T13:01:00Z">
                  <w:rPr>
                    <w:ins w:id="899" w:author="Huang, Jia Chang" w:date="2014-06-04T13:00:00Z"/>
                    <w:rFonts w:ascii="Calibri" w:hAnsi="Calibri" w:cs="Calibri"/>
                    <w:szCs w:val="22"/>
                  </w:rPr>
                </w:rPrChange>
              </w:rPr>
            </w:pPr>
            <w:ins w:id="900" w:author="Huang, Jia Chang" w:date="2014-06-04T13:00:00Z">
              <w:r w:rsidRPr="00E3598A">
                <w:rPr>
                  <w:rFonts w:ascii="Calibri" w:hAnsi="Calibri" w:cs="Calibri"/>
                  <w:szCs w:val="22"/>
                  <w:highlight w:val="yellow"/>
                  <w:rPrChange w:id="901" w:author="Huang, Jia Chang" w:date="2014-06-04T13:01:00Z">
                    <w:rPr>
                      <w:rFonts w:ascii="Calibri" w:hAnsi="Calibri" w:cs="Calibri"/>
                      <w:szCs w:val="22"/>
                    </w:rPr>
                  </w:rPrChange>
                </w:rPr>
                <w:t>ROB</w:t>
              </w:r>
            </w:ins>
          </w:p>
        </w:tc>
        <w:tc>
          <w:tcPr>
            <w:tcW w:w="2610" w:type="dxa"/>
            <w:tcBorders>
              <w:top w:val="nil"/>
              <w:left w:val="nil"/>
              <w:bottom w:val="nil"/>
              <w:right w:val="nil"/>
            </w:tcBorders>
            <w:shd w:val="clear" w:color="auto" w:fill="auto"/>
            <w:noWrap/>
            <w:vAlign w:val="center"/>
            <w:hideMark/>
          </w:tcPr>
          <w:p w:rsidR="00E3598A" w:rsidRPr="00E3598A" w:rsidRDefault="00E3598A" w:rsidP="003D0285">
            <w:pPr>
              <w:keepNext/>
              <w:rPr>
                <w:ins w:id="902" w:author="Huang, Jia Chang" w:date="2014-06-04T13:00:00Z"/>
                <w:rFonts w:ascii="Calibri" w:hAnsi="Calibri" w:cs="Calibri"/>
                <w:szCs w:val="22"/>
                <w:highlight w:val="yellow"/>
                <w:rPrChange w:id="903" w:author="Huang, Jia Chang" w:date="2014-06-04T13:01:00Z">
                  <w:rPr>
                    <w:ins w:id="904" w:author="Huang, Jia Chang" w:date="2014-06-04T13:00:00Z"/>
                    <w:rFonts w:ascii="Calibri" w:hAnsi="Calibri" w:cs="Calibri"/>
                    <w:szCs w:val="22"/>
                  </w:rPr>
                </w:rPrChange>
              </w:rPr>
            </w:pPr>
            <w:ins w:id="905" w:author="Huang, Jia Chang" w:date="2014-06-04T13:00:00Z">
              <w:r w:rsidRPr="00E3598A">
                <w:rPr>
                  <w:rFonts w:ascii="Calibri" w:hAnsi="Calibri" w:cs="Calibri"/>
                  <w:szCs w:val="22"/>
                  <w:highlight w:val="yellow"/>
                  <w:rPrChange w:id="906" w:author="Huang, Jia Chang" w:date="2014-06-04T13:01:00Z">
                    <w:rPr>
                      <w:rFonts w:ascii="Calibri" w:hAnsi="Calibri" w:cs="Calibri"/>
                      <w:szCs w:val="22"/>
                    </w:rPr>
                  </w:rPrChange>
                </w:rPr>
                <w:t>Replace on Burnout</w:t>
              </w:r>
            </w:ins>
          </w:p>
        </w:tc>
        <w:tc>
          <w:tcPr>
            <w:tcW w:w="5580" w:type="dxa"/>
            <w:tcBorders>
              <w:top w:val="nil"/>
              <w:left w:val="nil"/>
              <w:bottom w:val="nil"/>
              <w:right w:val="single" w:sz="4" w:space="0" w:color="auto"/>
            </w:tcBorders>
            <w:shd w:val="clear" w:color="auto" w:fill="auto"/>
            <w:vAlign w:val="center"/>
            <w:hideMark/>
          </w:tcPr>
          <w:p w:rsidR="00E3598A" w:rsidRPr="00E3598A" w:rsidRDefault="00E3598A" w:rsidP="003D0285">
            <w:pPr>
              <w:keepNext/>
              <w:rPr>
                <w:ins w:id="907" w:author="Huang, Jia Chang" w:date="2014-06-04T13:00:00Z"/>
                <w:rFonts w:ascii="Calibri" w:hAnsi="Calibri" w:cs="Calibri"/>
                <w:i/>
                <w:iCs/>
                <w:szCs w:val="22"/>
                <w:highlight w:val="yellow"/>
                <w:rPrChange w:id="908" w:author="Huang, Jia Chang" w:date="2014-06-04T13:01:00Z">
                  <w:rPr>
                    <w:ins w:id="909" w:author="Huang, Jia Chang" w:date="2014-06-04T13:00:00Z"/>
                    <w:rFonts w:ascii="Calibri" w:hAnsi="Calibri" w:cs="Calibri"/>
                    <w:i/>
                    <w:iCs/>
                    <w:szCs w:val="22"/>
                  </w:rPr>
                </w:rPrChange>
              </w:rPr>
            </w:pPr>
            <w:ins w:id="910" w:author="Huang, Jia Chang" w:date="2014-06-04T13:00:00Z">
              <w:r w:rsidRPr="00E3598A">
                <w:rPr>
                  <w:rFonts w:ascii="Calibri" w:hAnsi="Calibri" w:cs="Calibri"/>
                  <w:i/>
                  <w:iCs/>
                  <w:szCs w:val="22"/>
                  <w:highlight w:val="yellow"/>
                  <w:rPrChange w:id="911" w:author="Huang, Jia Chang" w:date="2014-06-04T13:01:00Z">
                    <w:rPr>
                      <w:rFonts w:ascii="Calibri" w:hAnsi="Calibri" w:cs="Calibri"/>
                      <w:i/>
                      <w:iCs/>
                      <w:szCs w:val="22"/>
                    </w:rPr>
                  </w:rPrChange>
                </w:rPr>
                <w:t>Single baseline (above code), incremental or full costs</w:t>
              </w:r>
            </w:ins>
          </w:p>
        </w:tc>
      </w:tr>
      <w:tr w:rsidR="00E3598A" w:rsidRPr="00BD02D0" w:rsidTr="003D0285">
        <w:trPr>
          <w:trHeight w:val="600"/>
          <w:ins w:id="912" w:author="Huang, Jia Chang" w:date="2014-06-04T13:00:00Z"/>
        </w:trPr>
        <w:tc>
          <w:tcPr>
            <w:tcW w:w="900" w:type="dxa"/>
            <w:tcBorders>
              <w:top w:val="nil"/>
              <w:left w:val="single" w:sz="4" w:space="0" w:color="auto"/>
              <w:bottom w:val="nil"/>
              <w:right w:val="nil"/>
            </w:tcBorders>
            <w:shd w:val="clear" w:color="auto" w:fill="auto"/>
            <w:noWrap/>
            <w:vAlign w:val="center"/>
          </w:tcPr>
          <w:p w:rsidR="00E3598A" w:rsidRPr="00071448" w:rsidRDefault="00E3598A" w:rsidP="003D0285">
            <w:pPr>
              <w:rPr>
                <w:ins w:id="913" w:author="Huang, Jia Chang" w:date="2014-06-04T13:00:00Z"/>
                <w:rFonts w:ascii="Calibri" w:hAnsi="Calibri" w:cs="Calibri"/>
                <w:szCs w:val="22"/>
              </w:rPr>
            </w:pPr>
            <w:ins w:id="914" w:author="Huang, Jia Chang" w:date="2014-06-04T13:00:00Z">
              <w:r w:rsidRPr="00071448">
                <w:rPr>
                  <w:rFonts w:ascii="Calibri" w:hAnsi="Calibri" w:cs="Calibri"/>
                  <w:szCs w:val="22"/>
                </w:rPr>
                <w:t>NC</w:t>
              </w:r>
            </w:ins>
          </w:p>
        </w:tc>
        <w:tc>
          <w:tcPr>
            <w:tcW w:w="2610" w:type="dxa"/>
            <w:tcBorders>
              <w:top w:val="nil"/>
              <w:left w:val="nil"/>
              <w:bottom w:val="nil"/>
              <w:right w:val="nil"/>
            </w:tcBorders>
            <w:shd w:val="clear" w:color="auto" w:fill="auto"/>
            <w:noWrap/>
            <w:vAlign w:val="center"/>
          </w:tcPr>
          <w:p w:rsidR="00E3598A" w:rsidRPr="00071448" w:rsidRDefault="00E3598A" w:rsidP="003D0285">
            <w:pPr>
              <w:rPr>
                <w:ins w:id="915" w:author="Huang, Jia Chang" w:date="2014-06-04T13:00:00Z"/>
                <w:rFonts w:ascii="Calibri" w:hAnsi="Calibri" w:cs="Calibri"/>
                <w:szCs w:val="22"/>
              </w:rPr>
            </w:pPr>
            <w:ins w:id="916" w:author="Huang, Jia Chang" w:date="2014-06-04T13:00:00Z">
              <w:r w:rsidRPr="00071448">
                <w:rPr>
                  <w:rFonts w:ascii="Calibri" w:hAnsi="Calibri" w:cs="Calibri"/>
                  <w:szCs w:val="22"/>
                </w:rPr>
                <w:t>New Construction</w:t>
              </w:r>
            </w:ins>
          </w:p>
        </w:tc>
        <w:tc>
          <w:tcPr>
            <w:tcW w:w="5580" w:type="dxa"/>
            <w:tcBorders>
              <w:top w:val="nil"/>
              <w:left w:val="nil"/>
              <w:bottom w:val="nil"/>
              <w:right w:val="single" w:sz="4" w:space="0" w:color="auto"/>
            </w:tcBorders>
            <w:shd w:val="clear" w:color="auto" w:fill="auto"/>
            <w:vAlign w:val="center"/>
            <w:hideMark/>
          </w:tcPr>
          <w:p w:rsidR="00E3598A" w:rsidRPr="00071448" w:rsidRDefault="00E3598A" w:rsidP="003D0285">
            <w:pPr>
              <w:rPr>
                <w:ins w:id="917" w:author="Huang, Jia Chang" w:date="2014-06-04T13:00:00Z"/>
                <w:rFonts w:ascii="Calibri" w:hAnsi="Calibri" w:cs="Calibri"/>
                <w:i/>
                <w:iCs/>
                <w:szCs w:val="22"/>
              </w:rPr>
            </w:pPr>
          </w:p>
          <w:p w:rsidR="00E3598A" w:rsidRPr="00071448" w:rsidRDefault="00E3598A" w:rsidP="003D0285">
            <w:pPr>
              <w:rPr>
                <w:ins w:id="918" w:author="Huang, Jia Chang" w:date="2014-06-04T13:00:00Z"/>
                <w:rFonts w:ascii="Calibri" w:hAnsi="Calibri" w:cs="Calibri"/>
                <w:i/>
                <w:iCs/>
                <w:szCs w:val="22"/>
              </w:rPr>
            </w:pPr>
            <w:ins w:id="919" w:author="Huang, Jia Chang" w:date="2014-06-04T13:00:00Z">
              <w:r w:rsidRPr="00B73E72">
                <w:rPr>
                  <w:rFonts w:ascii="Calibri" w:hAnsi="Calibri" w:cs="Calibri"/>
                  <w:i/>
                  <w:iCs/>
                  <w:szCs w:val="22"/>
                </w:rPr>
                <w:t>Single baseline (above code), incremental or full costs</w:t>
              </w:r>
            </w:ins>
          </w:p>
        </w:tc>
      </w:tr>
      <w:tr w:rsidR="00E3598A" w:rsidRPr="00BD02D0" w:rsidTr="003D0285">
        <w:trPr>
          <w:trHeight w:val="600"/>
          <w:ins w:id="920" w:author="Huang, Jia Chang" w:date="2014-06-04T13:00:00Z"/>
        </w:trPr>
        <w:tc>
          <w:tcPr>
            <w:tcW w:w="900" w:type="dxa"/>
            <w:tcBorders>
              <w:top w:val="nil"/>
              <w:left w:val="single" w:sz="4" w:space="0" w:color="auto"/>
              <w:bottom w:val="single" w:sz="4" w:space="0" w:color="auto"/>
              <w:right w:val="nil"/>
            </w:tcBorders>
            <w:shd w:val="clear" w:color="auto" w:fill="auto"/>
            <w:noWrap/>
            <w:vAlign w:val="center"/>
          </w:tcPr>
          <w:p w:rsidR="00E3598A" w:rsidRPr="00071448" w:rsidRDefault="00E3598A" w:rsidP="003D0285">
            <w:pPr>
              <w:rPr>
                <w:ins w:id="921" w:author="Huang, Jia Chang" w:date="2014-06-04T13:00:00Z"/>
                <w:rFonts w:ascii="Calibri" w:hAnsi="Calibri" w:cs="Calibri"/>
                <w:szCs w:val="22"/>
              </w:rPr>
            </w:pPr>
            <w:ins w:id="922" w:author="Huang, Jia Chang" w:date="2014-06-04T13:00:00Z">
              <w:r w:rsidRPr="00071448">
                <w:rPr>
                  <w:rFonts w:ascii="Calibri" w:hAnsi="Calibri" w:cs="Calibri"/>
                  <w:szCs w:val="22"/>
                </w:rPr>
                <w:t>REA</w:t>
              </w:r>
            </w:ins>
          </w:p>
        </w:tc>
        <w:tc>
          <w:tcPr>
            <w:tcW w:w="2610" w:type="dxa"/>
            <w:tcBorders>
              <w:top w:val="nil"/>
              <w:left w:val="nil"/>
              <w:bottom w:val="single" w:sz="4" w:space="0" w:color="auto"/>
              <w:right w:val="nil"/>
            </w:tcBorders>
            <w:shd w:val="clear" w:color="auto" w:fill="auto"/>
            <w:noWrap/>
            <w:vAlign w:val="center"/>
          </w:tcPr>
          <w:p w:rsidR="00E3598A" w:rsidRPr="00071448" w:rsidRDefault="00E3598A" w:rsidP="003D0285">
            <w:pPr>
              <w:rPr>
                <w:ins w:id="923" w:author="Huang, Jia Chang" w:date="2014-06-04T13:00:00Z"/>
                <w:rFonts w:ascii="Calibri" w:hAnsi="Calibri" w:cs="Calibri"/>
                <w:szCs w:val="22"/>
              </w:rPr>
            </w:pPr>
            <w:ins w:id="924" w:author="Huang, Jia Chang" w:date="2014-06-04T13:00:00Z">
              <w:r w:rsidRPr="00071448">
                <w:rPr>
                  <w:rFonts w:ascii="Calibri" w:hAnsi="Calibri" w:cs="Calibri"/>
                  <w:szCs w:val="22"/>
                </w:rPr>
                <w:t>Retrofit Add On</w:t>
              </w:r>
            </w:ins>
          </w:p>
        </w:tc>
        <w:tc>
          <w:tcPr>
            <w:tcW w:w="5580" w:type="dxa"/>
            <w:tcBorders>
              <w:top w:val="nil"/>
              <w:left w:val="nil"/>
              <w:bottom w:val="single" w:sz="4" w:space="0" w:color="auto"/>
              <w:right w:val="single" w:sz="4" w:space="0" w:color="auto"/>
            </w:tcBorders>
            <w:shd w:val="clear" w:color="auto" w:fill="auto"/>
            <w:vAlign w:val="center"/>
          </w:tcPr>
          <w:p w:rsidR="00E3598A" w:rsidRPr="00071448" w:rsidRDefault="00E3598A" w:rsidP="003D0285">
            <w:pPr>
              <w:rPr>
                <w:ins w:id="925" w:author="Huang, Jia Chang" w:date="2014-06-04T13:00:00Z"/>
                <w:rFonts w:ascii="Calibri" w:hAnsi="Calibri" w:cs="Calibri"/>
                <w:i/>
                <w:iCs/>
                <w:szCs w:val="22"/>
              </w:rPr>
            </w:pPr>
            <w:ins w:id="926" w:author="Huang, Jia Chang" w:date="2014-06-04T13:00:00Z">
              <w:r w:rsidRPr="00B73E72">
                <w:rPr>
                  <w:rFonts w:ascii="Calibri" w:hAnsi="Calibri" w:cs="Calibri"/>
                  <w:i/>
                  <w:iCs/>
                  <w:szCs w:val="22"/>
                </w:rPr>
                <w:t>Single baseline (above pre-existing), full measure costs required</w:t>
              </w:r>
            </w:ins>
          </w:p>
        </w:tc>
      </w:tr>
    </w:tbl>
    <w:p w:rsidR="00E3598A" w:rsidRDefault="00E3598A" w:rsidP="002E0043"/>
    <w:p w:rsidR="003A06E8" w:rsidRDefault="003A06E8">
      <w:pPr>
        <w:rPr>
          <w:rFonts w:cs="Arial"/>
          <w:b/>
          <w:bCs/>
          <w:i/>
          <w:iCs/>
          <w:sz w:val="28"/>
          <w:szCs w:val="28"/>
        </w:rPr>
      </w:pPr>
      <w:bookmarkStart w:id="927" w:name="_Toc304800204"/>
      <w:bookmarkStart w:id="928" w:name="_Toc324318340"/>
      <w:bookmarkStart w:id="929" w:name="_Toc324340484"/>
      <w:r>
        <w:br w:type="page"/>
      </w:r>
    </w:p>
    <w:p w:rsidR="00806070" w:rsidRDefault="00806070" w:rsidP="001248A3">
      <w:pPr>
        <w:pStyle w:val="Heading2"/>
      </w:pPr>
      <w:bookmarkStart w:id="930" w:name="_Toc389646542"/>
      <w:r>
        <w:t>1.4 Product Base Case and Measure Case Data</w:t>
      </w:r>
      <w:bookmarkEnd w:id="927"/>
      <w:bookmarkEnd w:id="928"/>
      <w:bookmarkEnd w:id="929"/>
      <w:bookmarkEnd w:id="930"/>
    </w:p>
    <w:p w:rsidR="00E71EF1" w:rsidRDefault="001248A3" w:rsidP="001248A3">
      <w:pPr>
        <w:pStyle w:val="Heading2"/>
      </w:pPr>
      <w:bookmarkStart w:id="931" w:name="_Toc304800205"/>
      <w:bookmarkStart w:id="932" w:name="_Toc324318341"/>
      <w:bookmarkStart w:id="933" w:name="_Toc324340485"/>
      <w:bookmarkStart w:id="934" w:name="_Toc389646543"/>
      <w:r>
        <w:t>1.</w:t>
      </w:r>
      <w:r w:rsidR="00806070">
        <w:t>4.1</w:t>
      </w:r>
      <w:r w:rsidR="00FA595F">
        <w:t xml:space="preserve"> </w:t>
      </w:r>
      <w:r w:rsidR="00C069A2" w:rsidRPr="001248A3">
        <w:t xml:space="preserve">DEER </w:t>
      </w:r>
      <w:r w:rsidR="008C6AD1">
        <w:t>Base Case and Measure Case Information</w:t>
      </w:r>
      <w:bookmarkEnd w:id="931"/>
      <w:bookmarkEnd w:id="932"/>
      <w:bookmarkEnd w:id="933"/>
      <w:bookmarkEnd w:id="934"/>
      <w:r w:rsidR="008C6AD1">
        <w:t xml:space="preserve"> </w:t>
      </w:r>
    </w:p>
    <w:p w:rsidR="00AF5B52" w:rsidRDefault="00AF5B52" w:rsidP="009C5CA7">
      <w:pPr>
        <w:rPr>
          <w:highlight w:val="yellow"/>
        </w:rPr>
      </w:pPr>
    </w:p>
    <w:p w:rsidR="001B14C1" w:rsidRPr="00AF5B52" w:rsidRDefault="001B073B" w:rsidP="001B14C1">
      <w:pPr>
        <w:rPr>
          <w:rFonts w:cs="Arial"/>
          <w:sz w:val="20"/>
          <w:szCs w:val="20"/>
        </w:rPr>
      </w:pPr>
      <w:r w:rsidRPr="000D4C7A">
        <w:rPr>
          <w:rFonts w:cs="Arial"/>
          <w:sz w:val="20"/>
          <w:szCs w:val="22"/>
          <w:rPrChange w:id="935" w:author="Huang, Jia Chang" w:date="2014-06-02T11:05:00Z">
            <w:rPr>
              <w:rFonts w:cs="Arial"/>
              <w:szCs w:val="22"/>
            </w:rPr>
          </w:rPrChange>
        </w:rPr>
        <w:t>The DEER data do not contain the appropriate information for this measure. Baseline use information was taken from DEER2008 for the Use Category and Technology Group shown in Table 1 and adjusted to DEER2014 as described below.</w:t>
      </w:r>
    </w:p>
    <w:p w:rsidR="001B14C1" w:rsidRDefault="001B14C1" w:rsidP="001B14C1">
      <w:pPr>
        <w:rPr>
          <w:highlight w:val="yellow"/>
        </w:rPr>
      </w:pPr>
    </w:p>
    <w:p w:rsidR="001B14C1" w:rsidRPr="00855EF4" w:rsidRDefault="001B14C1" w:rsidP="001B14C1">
      <w:pPr>
        <w:pStyle w:val="Table"/>
      </w:pPr>
      <w:bookmarkStart w:id="936" w:name="_Toc328128757"/>
      <w:bookmarkStart w:id="937" w:name="_Toc389659802"/>
      <w:r>
        <w:t>Table 1: DEER Use and Technology Table</w:t>
      </w:r>
      <w:bookmarkEnd w:id="936"/>
      <w:bookmarkEnd w:id="937"/>
    </w:p>
    <w:tbl>
      <w:tblPr>
        <w:tblW w:w="8663" w:type="dxa"/>
        <w:tblInd w:w="85" w:type="dxa"/>
        <w:tblLook w:val="04A0" w:firstRow="1" w:lastRow="0" w:firstColumn="1" w:lastColumn="0" w:noHBand="0" w:noVBand="1"/>
      </w:tblPr>
      <w:tblGrid>
        <w:gridCol w:w="1960"/>
        <w:gridCol w:w="1960"/>
        <w:gridCol w:w="2853"/>
        <w:gridCol w:w="1890"/>
      </w:tblGrid>
      <w:tr w:rsidR="001B14C1" w:rsidRPr="00855EF4" w:rsidTr="001B14C1">
        <w:trPr>
          <w:trHeight w:val="255"/>
        </w:trPr>
        <w:tc>
          <w:tcPr>
            <w:tcW w:w="1960" w:type="dxa"/>
            <w:tcBorders>
              <w:top w:val="single" w:sz="4" w:space="0" w:color="auto"/>
              <w:left w:val="double" w:sz="6" w:space="0" w:color="0000FF"/>
              <w:bottom w:val="nil"/>
              <w:right w:val="single" w:sz="4" w:space="0" w:color="auto"/>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Category Description</w:t>
            </w:r>
          </w:p>
        </w:tc>
        <w:tc>
          <w:tcPr>
            <w:tcW w:w="1960" w:type="dxa"/>
            <w:tcBorders>
              <w:top w:val="single" w:sz="4" w:space="0" w:color="auto"/>
              <w:left w:val="nil"/>
              <w:bottom w:val="nil"/>
              <w:right w:val="single" w:sz="4" w:space="0" w:color="auto"/>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Category</w:t>
            </w:r>
          </w:p>
        </w:tc>
        <w:tc>
          <w:tcPr>
            <w:tcW w:w="2853" w:type="dxa"/>
            <w:tcBorders>
              <w:top w:val="single" w:sz="4" w:space="0" w:color="auto"/>
              <w:left w:val="nil"/>
              <w:bottom w:val="nil"/>
              <w:right w:val="nil"/>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Sub Category Description</w:t>
            </w:r>
          </w:p>
        </w:tc>
        <w:tc>
          <w:tcPr>
            <w:tcW w:w="1890" w:type="dxa"/>
            <w:tcBorders>
              <w:top w:val="single" w:sz="4" w:space="0" w:color="auto"/>
              <w:left w:val="single" w:sz="4" w:space="0" w:color="auto"/>
              <w:bottom w:val="nil"/>
              <w:right w:val="double" w:sz="6" w:space="0" w:color="0000FF"/>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Sub Category</w:t>
            </w:r>
          </w:p>
        </w:tc>
      </w:tr>
      <w:tr w:rsidR="001B14C1" w:rsidRPr="00855EF4" w:rsidTr="001B14C1">
        <w:trPr>
          <w:trHeight w:val="255"/>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w:t>
            </w:r>
          </w:p>
        </w:tc>
        <w:tc>
          <w:tcPr>
            <w:tcW w:w="2853"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Space Heating and Cooling</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HVAC-HtCl</w:t>
            </w:r>
          </w:p>
        </w:tc>
      </w:tr>
    </w:tbl>
    <w:p w:rsidR="00C1293C" w:rsidRDefault="00C1293C" w:rsidP="001B073B"/>
    <w:p w:rsidR="001B073B" w:rsidRPr="000D4C7A" w:rsidRDefault="001B073B" w:rsidP="001B073B">
      <w:pPr>
        <w:rPr>
          <w:sz w:val="20"/>
          <w:rPrChange w:id="938" w:author="Huang, Jia Chang" w:date="2014-06-02T11:05:00Z">
            <w:rPr/>
          </w:rPrChange>
        </w:rPr>
      </w:pPr>
      <w:r w:rsidRPr="000D4C7A">
        <w:rPr>
          <w:sz w:val="20"/>
          <w:rPrChange w:id="939" w:author="Huang, Jia Chang" w:date="2014-06-02T11:05:00Z">
            <w:rPr/>
          </w:rPrChange>
        </w:rPr>
        <w:t xml:space="preserve">DEER does not have this measure. The DEER 2008 MISER tool provides baseline annual end use kWh and Therms for the HVAC end uses that are addressed by this measure.  The baseline annual end use is not provided in the DEER 2014 READI v1.0.5. The DEER team stated in workshops during 2013 that the baseline annual end use values would be made available in future versions of the READI tool, but as of the writing of this workpaper they are still not available.  </w:t>
      </w:r>
    </w:p>
    <w:p w:rsidR="001B073B" w:rsidRPr="000D4C7A" w:rsidRDefault="001B073B" w:rsidP="001B073B">
      <w:pPr>
        <w:rPr>
          <w:sz w:val="20"/>
          <w:rPrChange w:id="940" w:author="Huang, Jia Chang" w:date="2014-06-02T11:05:00Z">
            <w:rPr/>
          </w:rPrChange>
        </w:rPr>
      </w:pPr>
    </w:p>
    <w:p w:rsidR="00F4617D" w:rsidRPr="000D4C7A" w:rsidRDefault="001B073B" w:rsidP="001B073B">
      <w:pPr>
        <w:rPr>
          <w:sz w:val="20"/>
          <w:rPrChange w:id="941" w:author="Huang, Jia Chang" w:date="2014-06-02T11:05:00Z">
            <w:rPr/>
          </w:rPrChange>
        </w:rPr>
      </w:pPr>
      <w:r w:rsidRPr="000D4C7A">
        <w:rPr>
          <w:sz w:val="20"/>
          <w:rPrChange w:id="942" w:author="Huang, Jia Chang" w:date="2014-06-02T11:05:00Z">
            <w:rPr/>
          </w:rPrChange>
        </w:rPr>
        <w:t>Therefore the baseline annual consumption values for air conditioners and furnaces were taken from the DEER 2008 Impact IDs listed in Table 2, and adjusted to DEER 2014 based on the ratio of DEER 2014 to DEER 2008 savings for residential SEER14 air conditioning units</w:t>
      </w:r>
      <w:r w:rsidR="00623494" w:rsidRPr="000D4C7A">
        <w:rPr>
          <w:sz w:val="20"/>
          <w:rPrChange w:id="943" w:author="Huang, Jia Chang" w:date="2014-06-02T11:05:00Z">
            <w:rPr/>
          </w:rPrChange>
        </w:rPr>
        <w:t xml:space="preserve"> and 90 AFUE gas furnaces</w:t>
      </w:r>
      <w:r w:rsidRPr="000D4C7A">
        <w:rPr>
          <w:sz w:val="20"/>
          <w:rPrChange w:id="944" w:author="Huang, Jia Chang" w:date="2014-06-02T11:05:00Z">
            <w:rPr/>
          </w:rPrChange>
        </w:rPr>
        <w:t>, as listed in Table</w:t>
      </w:r>
      <w:r w:rsidR="0012705A" w:rsidRPr="000D4C7A">
        <w:rPr>
          <w:sz w:val="20"/>
          <w:rPrChange w:id="945" w:author="Huang, Jia Chang" w:date="2014-06-02T11:05:00Z">
            <w:rPr/>
          </w:rPrChange>
        </w:rPr>
        <w:t>s</w:t>
      </w:r>
      <w:r w:rsidRPr="000D4C7A">
        <w:rPr>
          <w:sz w:val="20"/>
          <w:rPrChange w:id="946" w:author="Huang, Jia Chang" w:date="2014-06-02T11:05:00Z">
            <w:rPr/>
          </w:rPrChange>
        </w:rPr>
        <w:t xml:space="preserve"> 3</w:t>
      </w:r>
      <w:r w:rsidR="0012705A" w:rsidRPr="000D4C7A">
        <w:rPr>
          <w:sz w:val="20"/>
          <w:rPrChange w:id="947" w:author="Huang, Jia Chang" w:date="2014-06-02T11:05:00Z">
            <w:rPr/>
          </w:rPrChange>
        </w:rPr>
        <w:t xml:space="preserve"> and 4</w:t>
      </w:r>
      <w:r w:rsidRPr="000D4C7A">
        <w:rPr>
          <w:sz w:val="20"/>
          <w:rPrChange w:id="948" w:author="Huang, Jia Chang" w:date="2014-06-02T11:05:00Z">
            <w:rPr/>
          </w:rPrChange>
        </w:rPr>
        <w:t>.  This calculation ad</w:t>
      </w:r>
      <w:r w:rsidR="0012705A" w:rsidRPr="000D4C7A">
        <w:rPr>
          <w:sz w:val="20"/>
          <w:rPrChange w:id="949" w:author="Huang, Jia Chang" w:date="2014-06-02T11:05:00Z">
            <w:rPr/>
          </w:rPrChange>
        </w:rPr>
        <w:t>justs for the 2014 weather file update</w:t>
      </w:r>
      <w:r w:rsidRPr="000D4C7A">
        <w:rPr>
          <w:sz w:val="20"/>
          <w:rPrChange w:id="950" w:author="Huang, Jia Chang" w:date="2014-06-02T11:05:00Z">
            <w:rPr/>
          </w:rPrChange>
        </w:rPr>
        <w:t xml:space="preserve"> as well as any changes in the customer average building models used in the DEER calculations.</w:t>
      </w:r>
    </w:p>
    <w:p w:rsidR="00E4640D" w:rsidRPr="000D4C7A" w:rsidRDefault="00E4640D" w:rsidP="001B073B">
      <w:pPr>
        <w:rPr>
          <w:sz w:val="20"/>
          <w:rPrChange w:id="951" w:author="Huang, Jia Chang" w:date="2014-06-02T11:05:00Z">
            <w:rPr/>
          </w:rPrChange>
        </w:rPr>
      </w:pPr>
    </w:p>
    <w:p w:rsidR="00E4640D" w:rsidRPr="000D4C7A" w:rsidRDefault="00E4640D" w:rsidP="00E4640D">
      <w:pPr>
        <w:rPr>
          <w:sz w:val="20"/>
          <w:rPrChange w:id="952" w:author="Huang, Jia Chang" w:date="2014-06-02T11:05:00Z">
            <w:rPr/>
          </w:rPrChange>
        </w:rPr>
      </w:pPr>
      <w:r w:rsidRPr="000D4C7A">
        <w:rPr>
          <w:sz w:val="20"/>
          <w:rPrChange w:id="953" w:author="Huang, Jia Chang" w:date="2014-06-02T11:05:00Z">
            <w:rPr/>
          </w:rPrChange>
        </w:rPr>
        <w:t xml:space="preserve">The calculation is:  </w:t>
      </w:r>
      <m:oMath>
        <m:sSub>
          <m:sSubPr>
            <m:ctrlPr>
              <w:rPr>
                <w:rFonts w:ascii="Cambria Math" w:hAnsi="Cambria Math"/>
                <w:i/>
                <w:sz w:val="20"/>
              </w:rPr>
            </m:ctrlPr>
          </m:sSubPr>
          <m:e>
            <m:r>
              <w:rPr>
                <w:rFonts w:ascii="Cambria Math" w:hAnsi="Cambria Math"/>
                <w:sz w:val="20"/>
                <w:rPrChange w:id="954" w:author="Huang, Jia Chang" w:date="2014-06-02T11:05:00Z">
                  <w:rPr>
                    <w:rFonts w:ascii="Cambria Math" w:hAnsi="Cambria Math"/>
                  </w:rPr>
                </w:rPrChange>
              </w:rPr>
              <m:t>DEER2014</m:t>
            </m:r>
          </m:e>
          <m:sub>
            <m:r>
              <w:rPr>
                <w:rFonts w:ascii="Cambria Math" w:hAnsi="Cambria Math"/>
                <w:sz w:val="20"/>
                <w:rPrChange w:id="955" w:author="Huang, Jia Chang" w:date="2014-06-02T11:05:00Z">
                  <w:rPr>
                    <w:rFonts w:ascii="Cambria Math" w:hAnsi="Cambria Math"/>
                  </w:rPr>
                </w:rPrChange>
              </w:rPr>
              <m:t>base</m:t>
            </m:r>
          </m:sub>
        </m:sSub>
        <m:r>
          <w:rPr>
            <w:rFonts w:ascii="Cambria Math" w:hAnsi="Cambria Math"/>
            <w:sz w:val="20"/>
            <w:rPrChange w:id="956" w:author="Huang, Jia Chang" w:date="2014-06-02T11:05:00Z">
              <w:rPr>
                <w:rFonts w:ascii="Cambria Math" w:hAnsi="Cambria Math"/>
              </w:rPr>
            </w:rPrChange>
          </w:rPr>
          <m:t>=</m:t>
        </m:r>
        <m:sSub>
          <m:sSubPr>
            <m:ctrlPr>
              <w:rPr>
                <w:rFonts w:ascii="Cambria Math" w:hAnsi="Cambria Math"/>
                <w:i/>
                <w:sz w:val="20"/>
              </w:rPr>
            </m:ctrlPr>
          </m:sSubPr>
          <m:e>
            <m:r>
              <w:rPr>
                <w:rFonts w:ascii="Cambria Math" w:hAnsi="Cambria Math"/>
                <w:sz w:val="20"/>
                <w:rPrChange w:id="957" w:author="Huang, Jia Chang" w:date="2014-06-02T11:05:00Z">
                  <w:rPr>
                    <w:rFonts w:ascii="Cambria Math" w:hAnsi="Cambria Math"/>
                  </w:rPr>
                </w:rPrChange>
              </w:rPr>
              <m:t>DEER2008</m:t>
            </m:r>
          </m:e>
          <m:sub>
            <m:r>
              <w:rPr>
                <w:rFonts w:ascii="Cambria Math" w:hAnsi="Cambria Math"/>
                <w:sz w:val="20"/>
                <w:rPrChange w:id="958" w:author="Huang, Jia Chang" w:date="2014-06-02T11:05:00Z">
                  <w:rPr>
                    <w:rFonts w:ascii="Cambria Math" w:hAnsi="Cambria Math"/>
                  </w:rPr>
                </w:rPrChange>
              </w:rPr>
              <m:t>base</m:t>
            </m:r>
          </m:sub>
        </m:sSub>
        <m:r>
          <w:rPr>
            <w:rFonts w:ascii="Cambria Math" w:hAnsi="Cambria Math"/>
            <w:sz w:val="20"/>
            <w:rPrChange w:id="959" w:author="Huang, Jia Chang" w:date="2014-06-02T11:05:00Z">
              <w:rPr>
                <w:rFonts w:ascii="Cambria Math" w:hAnsi="Cambria Math"/>
              </w:rPr>
            </w:rPrChange>
          </w:rPr>
          <m:t xml:space="preserve"> </m:t>
        </m:r>
        <m:r>
          <w:rPr>
            <w:rFonts w:ascii="Cambria Math" w:hAnsi="Cambria Math" w:hint="eastAsia"/>
            <w:sz w:val="20"/>
            <w:rPrChange w:id="960" w:author="Huang, Jia Chang" w:date="2014-06-02T11:05:00Z">
              <w:rPr>
                <w:rFonts w:ascii="Cambria Math" w:hAnsi="Cambria Math" w:hint="eastAsia"/>
              </w:rPr>
            </w:rPrChange>
          </w:rPr>
          <m:t>×</m:t>
        </m:r>
        <m:r>
          <w:rPr>
            <w:rFonts w:ascii="Cambria Math" w:hAnsi="Cambria Math"/>
            <w:sz w:val="20"/>
            <w:rPrChange w:id="961" w:author="Huang, Jia Chang" w:date="2014-06-02T11:05:00Z">
              <w:rPr>
                <w:rFonts w:ascii="Cambria Math" w:hAnsi="Cambria Math"/>
              </w:rPr>
            </w:rPrChange>
          </w:rPr>
          <m:t xml:space="preserve">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Change w:id="962" w:author="Huang, Jia Chang" w:date="2014-06-02T11:05:00Z">
                      <w:rPr>
                        <w:rFonts w:ascii="Cambria Math" w:hAnsi="Cambria Math"/>
                      </w:rPr>
                    </w:rPrChange>
                  </w:rPr>
                  <m:t>DEER2014</m:t>
                </m:r>
              </m:e>
              <m:sub>
                <m:r>
                  <w:rPr>
                    <w:rFonts w:ascii="Cambria Math" w:hAnsi="Cambria Math"/>
                    <w:sz w:val="20"/>
                    <w:rPrChange w:id="963" w:author="Huang, Jia Chang" w:date="2014-06-02T11:05:00Z">
                      <w:rPr>
                        <w:rFonts w:ascii="Cambria Math" w:hAnsi="Cambria Math"/>
                      </w:rPr>
                    </w:rPrChange>
                  </w:rPr>
                  <m:t>Savi</m:t>
                </m:r>
                <m:r>
                  <w:rPr>
                    <w:rFonts w:ascii="Cambria Math" w:hAnsi="Cambria Math"/>
                    <w:sz w:val="20"/>
                    <w:rPrChange w:id="964" w:author="Huang, Jia Chang" w:date="2014-06-02T11:05:00Z">
                      <w:rPr>
                        <w:rFonts w:ascii="Cambria Math" w:hAnsi="Cambria Math"/>
                      </w:rPr>
                    </w:rPrChange>
                  </w:rPr>
                  <m:t>ngs</m:t>
                </m:r>
              </m:sub>
            </m:sSub>
          </m:num>
          <m:den>
            <m:sSub>
              <m:sSubPr>
                <m:ctrlPr>
                  <w:rPr>
                    <w:rFonts w:ascii="Cambria Math" w:hAnsi="Cambria Math"/>
                    <w:i/>
                    <w:sz w:val="20"/>
                  </w:rPr>
                </m:ctrlPr>
              </m:sSubPr>
              <m:e>
                <m:r>
                  <w:rPr>
                    <w:rFonts w:ascii="Cambria Math" w:hAnsi="Cambria Math"/>
                    <w:sz w:val="20"/>
                    <w:rPrChange w:id="965" w:author="Huang, Jia Chang" w:date="2014-06-02T11:05:00Z">
                      <w:rPr>
                        <w:rFonts w:ascii="Cambria Math" w:hAnsi="Cambria Math"/>
                      </w:rPr>
                    </w:rPrChange>
                  </w:rPr>
                  <m:t>DEER2008</m:t>
                </m:r>
              </m:e>
              <m:sub>
                <m:r>
                  <w:rPr>
                    <w:rFonts w:ascii="Cambria Math" w:hAnsi="Cambria Math"/>
                    <w:sz w:val="20"/>
                    <w:rPrChange w:id="966" w:author="Huang, Jia Chang" w:date="2014-06-02T11:05:00Z">
                      <w:rPr>
                        <w:rFonts w:ascii="Cambria Math" w:hAnsi="Cambria Math"/>
                      </w:rPr>
                    </w:rPrChange>
                  </w:rPr>
                  <m:t>Savings</m:t>
                </m:r>
              </m:sub>
            </m:sSub>
          </m:den>
        </m:f>
      </m:oMath>
    </w:p>
    <w:p w:rsidR="00E4640D" w:rsidRPr="000D4C7A" w:rsidRDefault="00E4640D" w:rsidP="00E4640D">
      <w:pPr>
        <w:rPr>
          <w:sz w:val="20"/>
          <w:rPrChange w:id="967" w:author="Huang, Jia Chang" w:date="2014-06-02T11:05:00Z">
            <w:rPr/>
          </w:rPrChange>
        </w:rPr>
      </w:pPr>
    </w:p>
    <w:p w:rsidR="00E4640D" w:rsidRDefault="00E4640D" w:rsidP="00E4640D">
      <w:r w:rsidRPr="000D4C7A">
        <w:rPr>
          <w:sz w:val="20"/>
          <w:rPrChange w:id="968" w:author="Huang, Jia Chang" w:date="2014-06-02T11:05:00Z">
            <w:rPr/>
          </w:rPrChange>
        </w:rPr>
        <w:t>This calculation assumes that the change in baseline annual energy use is proportional to the change in savings for the residential split SEER14 and residential AFUE90 gas furnace measures.  This assumption is valid because the DEER update documentation does not indicate any substantive changes to the residential split system SEER 14 or AFUE90 gas furnace measures. The base use values adjusted to DEER 2014 are shown in Table 5.  The calculations for every PG&amp;E climate zone are provided in Appendix A.</w:t>
      </w:r>
    </w:p>
    <w:p w:rsidR="00F4617D" w:rsidRDefault="00F4617D" w:rsidP="00F4617D"/>
    <w:p w:rsidR="00E4640D" w:rsidRDefault="00E4640D">
      <w:pPr>
        <w:rPr>
          <w:b/>
          <w:bCs/>
          <w:sz w:val="20"/>
          <w:szCs w:val="20"/>
        </w:rPr>
      </w:pPr>
      <w:bookmarkStart w:id="969" w:name="_Toc226781709"/>
      <w:bookmarkStart w:id="970" w:name="_Toc226799157"/>
      <w:bookmarkStart w:id="971" w:name="_Toc386629547"/>
      <w:r>
        <w:br w:type="page"/>
      </w:r>
    </w:p>
    <w:p w:rsidR="00623494" w:rsidRDefault="00623494" w:rsidP="00623494">
      <w:pPr>
        <w:pStyle w:val="Table"/>
      </w:pPr>
      <w:bookmarkStart w:id="972" w:name="_Toc389659803"/>
      <w:r>
        <w:t xml:space="preserve">Table 2: </w:t>
      </w:r>
      <w:bookmarkEnd w:id="969"/>
      <w:bookmarkEnd w:id="970"/>
      <w:r>
        <w:t>DEER 2008 Impact IDs and Baseline Annual Energy Use</w:t>
      </w:r>
      <w:bookmarkEnd w:id="971"/>
      <w:bookmarkEnd w:id="972"/>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0"/>
        <w:gridCol w:w="1186"/>
        <w:gridCol w:w="1186"/>
        <w:gridCol w:w="1678"/>
        <w:gridCol w:w="1350"/>
        <w:gridCol w:w="1260"/>
      </w:tblGrid>
      <w:tr w:rsidR="00623494" w:rsidTr="0012705A">
        <w:tc>
          <w:tcPr>
            <w:tcW w:w="2890" w:type="dxa"/>
            <w:noWrap/>
            <w:tcMar>
              <w:top w:w="10" w:type="dxa"/>
              <w:left w:w="10" w:type="dxa"/>
              <w:bottom w:w="0" w:type="dxa"/>
              <w:right w:w="10" w:type="dxa"/>
            </w:tcMar>
            <w:vAlign w:val="center"/>
          </w:tcPr>
          <w:p w:rsidR="00623494" w:rsidRPr="008D112F" w:rsidRDefault="00623494" w:rsidP="00784B71">
            <w:pPr>
              <w:rPr>
                <w:rFonts w:eastAsia="Arial Unicode MS" w:cs="Arial"/>
                <w:sz w:val="20"/>
                <w:szCs w:val="20"/>
              </w:rPr>
            </w:pPr>
            <w:r w:rsidRPr="008D112F">
              <w:rPr>
                <w:rFonts w:cs="Arial"/>
                <w:sz w:val="20"/>
                <w:szCs w:val="20"/>
              </w:rPr>
              <w:t>DEER</w:t>
            </w:r>
            <w:r>
              <w:rPr>
                <w:rFonts w:cs="Arial"/>
                <w:sz w:val="20"/>
                <w:szCs w:val="20"/>
              </w:rPr>
              <w:t>2008</w:t>
            </w:r>
            <w:r w:rsidRPr="008D112F">
              <w:rPr>
                <w:rFonts w:cs="Arial"/>
                <w:sz w:val="20"/>
                <w:szCs w:val="20"/>
              </w:rPr>
              <w:t xml:space="preserve"> Impact ID</w:t>
            </w:r>
          </w:p>
        </w:tc>
        <w:tc>
          <w:tcPr>
            <w:tcW w:w="1186" w:type="dxa"/>
            <w:noWrap/>
            <w:tcMar>
              <w:top w:w="10" w:type="dxa"/>
              <w:left w:w="10" w:type="dxa"/>
              <w:bottom w:w="0" w:type="dxa"/>
              <w:right w:w="10" w:type="dxa"/>
            </w:tcMar>
            <w:vAlign w:val="center"/>
          </w:tcPr>
          <w:p w:rsidR="00623494" w:rsidRPr="008D112F" w:rsidRDefault="00623494" w:rsidP="00784B71">
            <w:pPr>
              <w:jc w:val="center"/>
              <w:rPr>
                <w:rFonts w:eastAsia="Arial Unicode MS" w:cs="Arial"/>
                <w:sz w:val="20"/>
                <w:szCs w:val="20"/>
              </w:rPr>
            </w:pPr>
            <w:r w:rsidRPr="008D112F">
              <w:rPr>
                <w:rFonts w:cs="Arial"/>
                <w:sz w:val="20"/>
                <w:szCs w:val="20"/>
              </w:rPr>
              <w:t>Zone</w:t>
            </w:r>
          </w:p>
        </w:tc>
        <w:tc>
          <w:tcPr>
            <w:tcW w:w="1186" w:type="dxa"/>
            <w:noWrap/>
            <w:tcMar>
              <w:top w:w="10" w:type="dxa"/>
              <w:left w:w="10" w:type="dxa"/>
              <w:bottom w:w="0" w:type="dxa"/>
              <w:right w:w="10" w:type="dxa"/>
            </w:tcMar>
            <w:vAlign w:val="center"/>
          </w:tcPr>
          <w:p w:rsidR="00623494" w:rsidRPr="008D112F" w:rsidRDefault="00623494" w:rsidP="00784B71">
            <w:pPr>
              <w:jc w:val="center"/>
              <w:rPr>
                <w:rFonts w:eastAsia="Arial Unicode MS" w:cs="Arial"/>
                <w:sz w:val="20"/>
                <w:szCs w:val="20"/>
              </w:rPr>
            </w:pPr>
            <w:r w:rsidRPr="008D112F">
              <w:rPr>
                <w:rFonts w:cs="Arial"/>
                <w:sz w:val="20"/>
                <w:szCs w:val="20"/>
              </w:rPr>
              <w:t>Vintage</w:t>
            </w:r>
          </w:p>
        </w:tc>
        <w:tc>
          <w:tcPr>
            <w:tcW w:w="1678" w:type="dxa"/>
            <w:noWrap/>
            <w:tcMar>
              <w:top w:w="10" w:type="dxa"/>
              <w:left w:w="10" w:type="dxa"/>
              <w:bottom w:w="0" w:type="dxa"/>
              <w:right w:w="10" w:type="dxa"/>
            </w:tcMar>
            <w:vAlign w:val="center"/>
          </w:tcPr>
          <w:p w:rsidR="00623494" w:rsidRPr="008D112F" w:rsidRDefault="00623494" w:rsidP="00623494">
            <w:pPr>
              <w:jc w:val="center"/>
              <w:rPr>
                <w:rFonts w:eastAsia="Arial Unicode MS" w:cs="Arial"/>
                <w:sz w:val="20"/>
                <w:szCs w:val="20"/>
              </w:rPr>
            </w:pPr>
            <w:r w:rsidRPr="008D112F">
              <w:rPr>
                <w:rFonts w:cs="Arial"/>
                <w:sz w:val="20"/>
                <w:szCs w:val="20"/>
              </w:rPr>
              <w:t xml:space="preserve">End Use </w:t>
            </w:r>
            <w:r w:rsidRPr="008D112F">
              <w:rPr>
                <w:rFonts w:cs="Arial"/>
                <w:sz w:val="20"/>
                <w:szCs w:val="20"/>
              </w:rPr>
              <w:br/>
              <w:t>(kWh/</w:t>
            </w:r>
            <w:r>
              <w:rPr>
                <w:rFonts w:cs="Arial"/>
                <w:sz w:val="20"/>
                <w:szCs w:val="20"/>
              </w:rPr>
              <w:t>unit</w:t>
            </w:r>
            <w:r w:rsidRPr="008D112F">
              <w:rPr>
                <w:rFonts w:cs="Arial"/>
                <w:sz w:val="20"/>
                <w:szCs w:val="20"/>
              </w:rPr>
              <w:t>)</w:t>
            </w:r>
          </w:p>
        </w:tc>
        <w:tc>
          <w:tcPr>
            <w:tcW w:w="1350" w:type="dxa"/>
          </w:tcPr>
          <w:p w:rsidR="00623494" w:rsidRPr="008D112F" w:rsidRDefault="00623494" w:rsidP="00784B71">
            <w:pPr>
              <w:jc w:val="center"/>
              <w:rPr>
                <w:rFonts w:cs="Arial"/>
                <w:sz w:val="20"/>
                <w:szCs w:val="20"/>
              </w:rPr>
            </w:pPr>
            <w:r>
              <w:rPr>
                <w:rFonts w:cs="Arial"/>
                <w:sz w:val="20"/>
                <w:szCs w:val="20"/>
              </w:rPr>
              <w:t>Tons of Cooling Capacity</w:t>
            </w:r>
          </w:p>
        </w:tc>
        <w:tc>
          <w:tcPr>
            <w:tcW w:w="1260" w:type="dxa"/>
            <w:vAlign w:val="center"/>
          </w:tcPr>
          <w:p w:rsidR="00623494" w:rsidRDefault="00623494" w:rsidP="00784B71">
            <w:pPr>
              <w:jc w:val="center"/>
              <w:rPr>
                <w:rFonts w:cs="Arial"/>
                <w:sz w:val="20"/>
                <w:szCs w:val="20"/>
              </w:rPr>
            </w:pPr>
            <w:r>
              <w:rPr>
                <w:rFonts w:cs="Arial"/>
                <w:sz w:val="20"/>
                <w:szCs w:val="20"/>
              </w:rPr>
              <w:t>End Use (Therms/unit)</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SFM-w11-vPGx-hAC-tWt-bCA-eMS-mRE-HV-ResAC-14S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11</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1644</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3.51</w:t>
            </w:r>
          </w:p>
        </w:tc>
        <w:tc>
          <w:tcPr>
            <w:tcW w:w="1260" w:type="dxa"/>
            <w:vAlign w:val="bottom"/>
          </w:tcPr>
          <w:p w:rsidR="00623494" w:rsidRDefault="00623494" w:rsidP="00623494">
            <w:pPr>
              <w:jc w:val="center"/>
              <w:rPr>
                <w:rFonts w:cs="Arial"/>
                <w:sz w:val="20"/>
                <w:szCs w:val="20"/>
              </w:rPr>
            </w:pPr>
            <w:r>
              <w:rPr>
                <w:rFonts w:cs="Arial"/>
                <w:sz w:val="20"/>
                <w:szCs w:val="20"/>
              </w:rPr>
              <w:t>283.9</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SFM-w12-vPGx-hAC-tWt-bCA-eMS-mRE-HV-ResAC-14S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12</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1038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3.32</w:t>
            </w:r>
          </w:p>
        </w:tc>
        <w:tc>
          <w:tcPr>
            <w:tcW w:w="1260" w:type="dxa"/>
            <w:vAlign w:val="bottom"/>
          </w:tcPr>
          <w:p w:rsidR="00623494" w:rsidRDefault="00623494" w:rsidP="00623494">
            <w:pPr>
              <w:jc w:val="center"/>
              <w:rPr>
                <w:rFonts w:cs="Arial"/>
                <w:sz w:val="20"/>
                <w:szCs w:val="20"/>
              </w:rPr>
            </w:pPr>
            <w:r>
              <w:rPr>
                <w:rFonts w:cs="Arial"/>
                <w:sz w:val="20"/>
                <w:szCs w:val="20"/>
              </w:rPr>
              <w:t>274.9</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SFM-w13-vPGx-hAC-tWt-bCA-eMS-mRE-HV-ResAC-14S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13</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1957</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3.40</w:t>
            </w:r>
          </w:p>
        </w:tc>
        <w:tc>
          <w:tcPr>
            <w:tcW w:w="1260" w:type="dxa"/>
            <w:vAlign w:val="bottom"/>
          </w:tcPr>
          <w:p w:rsidR="00623494" w:rsidRDefault="00623494" w:rsidP="00623494">
            <w:pPr>
              <w:jc w:val="center"/>
              <w:rPr>
                <w:rFonts w:cs="Arial"/>
                <w:sz w:val="20"/>
                <w:szCs w:val="20"/>
              </w:rPr>
            </w:pPr>
            <w:r>
              <w:rPr>
                <w:rFonts w:cs="Arial"/>
                <w:sz w:val="20"/>
                <w:szCs w:val="20"/>
              </w:rPr>
              <w:t>274.2</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SFM-wPGE-vEx-hAC-tWt-bCA-eMS-mRE-HV-ResAC-14S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PG&amp;E Weighted</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1159</w:t>
            </w:r>
          </w:p>
        </w:tc>
        <w:tc>
          <w:tcPr>
            <w:tcW w:w="1350" w:type="dxa"/>
            <w:vAlign w:val="bottom"/>
          </w:tcPr>
          <w:p w:rsidR="00623494" w:rsidRPr="003E73A3" w:rsidRDefault="00623494" w:rsidP="00784B71">
            <w:pPr>
              <w:jc w:val="center"/>
              <w:rPr>
                <w:rFonts w:eastAsia="Arial Unicode MS" w:cs="Arial"/>
                <w:sz w:val="20"/>
                <w:szCs w:val="20"/>
              </w:rPr>
            </w:pPr>
            <w:r w:rsidRPr="003E73A3">
              <w:rPr>
                <w:rFonts w:eastAsia="Arial Unicode MS" w:cs="Arial"/>
                <w:sz w:val="20"/>
                <w:szCs w:val="20"/>
              </w:rPr>
              <w:t>3.27</w:t>
            </w:r>
          </w:p>
        </w:tc>
        <w:tc>
          <w:tcPr>
            <w:tcW w:w="1260" w:type="dxa"/>
            <w:vAlign w:val="bottom"/>
          </w:tcPr>
          <w:p w:rsidR="00623494" w:rsidRPr="00623494" w:rsidRDefault="00623494" w:rsidP="00623494">
            <w:pPr>
              <w:jc w:val="center"/>
              <w:rPr>
                <w:rFonts w:cs="Arial"/>
                <w:sz w:val="20"/>
                <w:szCs w:val="20"/>
              </w:rPr>
            </w:pPr>
            <w:r>
              <w:rPr>
                <w:rFonts w:cs="Arial"/>
                <w:sz w:val="20"/>
                <w:szCs w:val="20"/>
              </w:rPr>
              <w:t>283.4</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DMO-w11-vPGx-hAC-tWt-bCA-eMS-mRE-HV-ResAC-14S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11</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3948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377.2</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DMO-w12-vPGx-hAC-tWt-bCA-eMS-mRE-HV-ResAC-14S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12</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3218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271.1</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DMO-w13-vPGx-hAC-tWt-bCA-eMS-mRE-HV-ResAC-14S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13</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4737</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316.6</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DMO-wPGE-vEx-hAC-tWt-bCA-eMS-mRE-HV-ResAC-14S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PG&amp;E Weighted</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3360</w:t>
            </w:r>
          </w:p>
        </w:tc>
        <w:tc>
          <w:tcPr>
            <w:tcW w:w="1350" w:type="dxa"/>
            <w:vAlign w:val="bottom"/>
          </w:tcPr>
          <w:p w:rsidR="00623494" w:rsidRPr="003E73A3" w:rsidRDefault="00623494" w:rsidP="00784B71">
            <w:pPr>
              <w:jc w:val="center"/>
              <w:rPr>
                <w:rFonts w:cs="Arial"/>
                <w:sz w:val="20"/>
                <w:szCs w:val="20"/>
              </w:rPr>
            </w:pPr>
            <w:r w:rsidRPr="003E73A3">
              <w:rPr>
                <w:rFonts w:cs="Arial"/>
                <w:sz w:val="20"/>
                <w:szCs w:val="20"/>
              </w:rPr>
              <w:t>3.50</w:t>
            </w:r>
          </w:p>
        </w:tc>
        <w:tc>
          <w:tcPr>
            <w:tcW w:w="1260" w:type="dxa"/>
            <w:vAlign w:val="bottom"/>
          </w:tcPr>
          <w:p w:rsidR="00623494" w:rsidRPr="003E73A3" w:rsidRDefault="00623494" w:rsidP="00623494">
            <w:pPr>
              <w:jc w:val="center"/>
              <w:rPr>
                <w:rFonts w:cs="Arial"/>
                <w:sz w:val="20"/>
                <w:szCs w:val="20"/>
              </w:rPr>
            </w:pPr>
            <w:r>
              <w:rPr>
                <w:rFonts w:cs="Arial"/>
                <w:sz w:val="20"/>
                <w:szCs w:val="20"/>
              </w:rPr>
              <w:t>342.4</w:t>
            </w:r>
          </w:p>
        </w:tc>
      </w:tr>
    </w:tbl>
    <w:p w:rsidR="00623494" w:rsidRDefault="00623494" w:rsidP="00623494"/>
    <w:p w:rsidR="0012705A" w:rsidRDefault="0012705A" w:rsidP="0012705A">
      <w:pPr>
        <w:spacing w:before="120"/>
      </w:pPr>
    </w:p>
    <w:p w:rsidR="0012705A" w:rsidRDefault="0012705A" w:rsidP="0012705A">
      <w:pPr>
        <w:pStyle w:val="Table"/>
      </w:pPr>
    </w:p>
    <w:p w:rsidR="0012705A" w:rsidRDefault="0012705A" w:rsidP="0012705A">
      <w:pPr>
        <w:pStyle w:val="Table"/>
      </w:pPr>
      <w:bookmarkStart w:id="973" w:name="_Toc386629548"/>
      <w:bookmarkStart w:id="974" w:name="_Toc389659804"/>
      <w:r>
        <w:t>Table 3: DEER 2008 to 2014 Adjustment</w:t>
      </w:r>
      <w:bookmarkEnd w:id="973"/>
      <w:r>
        <w:t>, Cooling kWh</w:t>
      </w:r>
      <w:bookmarkEnd w:id="974"/>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0"/>
        <w:gridCol w:w="630"/>
        <w:gridCol w:w="720"/>
        <w:gridCol w:w="810"/>
        <w:gridCol w:w="1260"/>
        <w:gridCol w:w="1350"/>
        <w:gridCol w:w="990"/>
        <w:gridCol w:w="720"/>
        <w:gridCol w:w="720"/>
        <w:gridCol w:w="990"/>
      </w:tblGrid>
      <w:tr w:rsidR="0012705A" w:rsidTr="00784B71">
        <w:tc>
          <w:tcPr>
            <w:tcW w:w="13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DEER2014 Impact ID</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Zone</w:t>
            </w:r>
          </w:p>
        </w:tc>
        <w:tc>
          <w:tcPr>
            <w:tcW w:w="72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Vintage</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Building Type</w:t>
            </w:r>
          </w:p>
        </w:tc>
        <w:tc>
          <w:tcPr>
            <w:tcW w:w="12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 xml:space="preserve">DEER 2008 savings, customer average base </w:t>
            </w:r>
            <w:r w:rsidRPr="003E73A3">
              <w:rPr>
                <w:rFonts w:cs="Arial"/>
                <w:sz w:val="20"/>
                <w:szCs w:val="20"/>
              </w:rPr>
              <w:br/>
              <w:t>(kWh/air conditioner)</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 xml:space="preserve">DEER 2014 savings, customer average base </w:t>
            </w:r>
            <w:r w:rsidRPr="003E73A3">
              <w:rPr>
                <w:rFonts w:cs="Arial"/>
                <w:sz w:val="20"/>
                <w:szCs w:val="20"/>
              </w:rPr>
              <w:br/>
              <w:t>(kWh/air conditioner)</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kWh </w:t>
            </w:r>
            <w:r w:rsidRPr="003E73A3">
              <w:rPr>
                <w:rFonts w:eastAsia="Arial Unicode MS" w:cs="Arial"/>
                <w:sz w:val="20"/>
                <w:szCs w:val="20"/>
              </w:rPr>
              <w:t xml:space="preserve">Ratio </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DEER 2008 Tons</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DEER 2014 Tons</w:t>
            </w:r>
          </w:p>
        </w:tc>
        <w:tc>
          <w:tcPr>
            <w:tcW w:w="990" w:type="dxa"/>
            <w:shd w:val="clear" w:color="auto" w:fill="EAF1DD" w:themeFill="accent3" w:themeFillTint="33"/>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Tons </w:t>
            </w:r>
            <w:r w:rsidRPr="003E73A3">
              <w:rPr>
                <w:rFonts w:eastAsia="Arial Unicode MS" w:cs="Arial"/>
                <w:sz w:val="20"/>
                <w:szCs w:val="20"/>
              </w:rPr>
              <w:t xml:space="preserve">Ratio </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471. 2</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498.2</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1.06</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3.51</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3.46</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0.98</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321.2</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331.3</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1.03</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3.32</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3.28</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565.1</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577.9</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1.02</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3.40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3.36</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354.4</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362.9</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1.02</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3.27</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3.24</w:t>
            </w:r>
          </w:p>
        </w:tc>
        <w:tc>
          <w:tcPr>
            <w:tcW w:w="990" w:type="dxa"/>
            <w:shd w:val="clear" w:color="auto" w:fill="EAF1DD" w:themeFill="accent3" w:themeFillTint="33"/>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2071.5</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2075.5</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1667.8</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1512.0</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0.91</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2521.0</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2250.5</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0.89</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1777.0</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1652.0</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0.93</w:t>
            </w:r>
          </w:p>
        </w:tc>
        <w:tc>
          <w:tcPr>
            <w:tcW w:w="720" w:type="dxa"/>
            <w:vAlign w:val="bottom"/>
          </w:tcPr>
          <w:p w:rsidR="0012705A" w:rsidRPr="003E73A3" w:rsidRDefault="0012705A" w:rsidP="00784B71">
            <w:pPr>
              <w:jc w:val="center"/>
              <w:rPr>
                <w:rFonts w:cs="Arial"/>
                <w:sz w:val="20"/>
                <w:szCs w:val="20"/>
              </w:rPr>
            </w:pPr>
            <w:r w:rsidRPr="003E73A3">
              <w:rPr>
                <w:rFonts w:cs="Arial"/>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bl>
    <w:p w:rsidR="0012705A" w:rsidRDefault="0012705A" w:rsidP="0012705A"/>
    <w:p w:rsidR="00E4640D" w:rsidRDefault="00E4640D">
      <w:pPr>
        <w:rPr>
          <w:b/>
          <w:bCs/>
          <w:sz w:val="20"/>
          <w:szCs w:val="20"/>
        </w:rPr>
      </w:pPr>
      <w:r>
        <w:br w:type="page"/>
      </w:r>
    </w:p>
    <w:p w:rsidR="0012705A" w:rsidRDefault="0012705A" w:rsidP="0012705A">
      <w:pPr>
        <w:pStyle w:val="Table"/>
      </w:pPr>
      <w:bookmarkStart w:id="975" w:name="_Toc389659805"/>
      <w:r>
        <w:t xml:space="preserve">Table </w:t>
      </w:r>
      <w:r w:rsidR="00E4640D">
        <w:t>4</w:t>
      </w:r>
      <w:r>
        <w:t>: DEER 2008 to 2014 Adjustment, Heating Therms</w:t>
      </w:r>
      <w:bookmarkEnd w:id="975"/>
    </w:p>
    <w:tbl>
      <w:tblPr>
        <w:tblW w:w="7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0"/>
        <w:gridCol w:w="630"/>
        <w:gridCol w:w="720"/>
        <w:gridCol w:w="810"/>
        <w:gridCol w:w="1260"/>
        <w:gridCol w:w="1350"/>
        <w:gridCol w:w="990"/>
      </w:tblGrid>
      <w:tr w:rsidR="0012705A" w:rsidTr="0012705A">
        <w:tc>
          <w:tcPr>
            <w:tcW w:w="13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DEER2014 Impact ID</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Zone</w:t>
            </w:r>
          </w:p>
        </w:tc>
        <w:tc>
          <w:tcPr>
            <w:tcW w:w="72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Vintage</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Building Type</w:t>
            </w:r>
          </w:p>
        </w:tc>
        <w:tc>
          <w:tcPr>
            <w:tcW w:w="1260" w:type="dxa"/>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cs="Arial"/>
                <w:sz w:val="20"/>
                <w:szCs w:val="20"/>
              </w:rPr>
              <w:t xml:space="preserve">DEER 2008 savings, customer average base </w:t>
            </w:r>
            <w:r w:rsidRPr="003E73A3">
              <w:rPr>
                <w:rFonts w:cs="Arial"/>
                <w:sz w:val="20"/>
                <w:szCs w:val="20"/>
              </w:rPr>
              <w:br/>
              <w:t>(</w:t>
            </w:r>
            <w:r>
              <w:rPr>
                <w:rFonts w:cs="Arial"/>
                <w:sz w:val="20"/>
                <w:szCs w:val="20"/>
              </w:rPr>
              <w:t>Therms/unit</w:t>
            </w:r>
            <w:r w:rsidRPr="003E73A3">
              <w:rPr>
                <w:rFonts w:cs="Arial"/>
                <w:sz w:val="20"/>
                <w:szCs w:val="20"/>
              </w:rPr>
              <w:t>)</w:t>
            </w:r>
          </w:p>
        </w:tc>
        <w:tc>
          <w:tcPr>
            <w:tcW w:w="1350" w:type="dxa"/>
            <w:vAlign w:val="bottom"/>
          </w:tcPr>
          <w:p w:rsidR="0012705A" w:rsidRPr="003E73A3" w:rsidRDefault="0012705A" w:rsidP="0012705A">
            <w:pPr>
              <w:jc w:val="center"/>
              <w:rPr>
                <w:rFonts w:cs="Arial"/>
                <w:sz w:val="20"/>
                <w:szCs w:val="20"/>
              </w:rPr>
            </w:pPr>
            <w:r w:rsidRPr="003E73A3">
              <w:rPr>
                <w:rFonts w:cs="Arial"/>
                <w:sz w:val="20"/>
                <w:szCs w:val="20"/>
              </w:rPr>
              <w:t xml:space="preserve">DEER 2014 savings, customer average base </w:t>
            </w:r>
            <w:r w:rsidRPr="003E73A3">
              <w:rPr>
                <w:rFonts w:cs="Arial"/>
                <w:sz w:val="20"/>
                <w:szCs w:val="20"/>
              </w:rPr>
              <w:br/>
              <w:t>(</w:t>
            </w:r>
            <w:r>
              <w:rPr>
                <w:rFonts w:cs="Arial"/>
                <w:sz w:val="20"/>
                <w:szCs w:val="20"/>
              </w:rPr>
              <w:t>Therms/unit</w:t>
            </w:r>
            <w:r w:rsidRPr="003E73A3">
              <w:rPr>
                <w:rFonts w:cs="Arial"/>
                <w:sz w:val="20"/>
                <w:szCs w:val="20"/>
              </w:rPr>
              <w:t>)</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Therms </w:t>
            </w:r>
            <w:r w:rsidRPr="003E73A3">
              <w:rPr>
                <w:rFonts w:eastAsia="Arial Unicode MS" w:cs="Arial"/>
                <w:sz w:val="20"/>
                <w:szCs w:val="20"/>
              </w:rPr>
              <w:t xml:space="preserve">Ratio </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30.5</w:t>
            </w:r>
          </w:p>
        </w:tc>
        <w:tc>
          <w:tcPr>
            <w:tcW w:w="1350" w:type="dxa"/>
            <w:vAlign w:val="bottom"/>
          </w:tcPr>
          <w:p w:rsidR="00FB4493" w:rsidRDefault="00FB4493" w:rsidP="00FB4493">
            <w:pPr>
              <w:jc w:val="center"/>
              <w:rPr>
                <w:rFonts w:cs="Arial"/>
                <w:sz w:val="20"/>
                <w:szCs w:val="20"/>
              </w:rPr>
            </w:pPr>
            <w:r>
              <w:rPr>
                <w:rFonts w:cs="Arial"/>
                <w:sz w:val="20"/>
                <w:szCs w:val="20"/>
              </w:rPr>
              <w:t>29.0</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0.95</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29.5</w:t>
            </w:r>
          </w:p>
        </w:tc>
        <w:tc>
          <w:tcPr>
            <w:tcW w:w="1350" w:type="dxa"/>
            <w:vAlign w:val="bottom"/>
          </w:tcPr>
          <w:p w:rsidR="00FB4493" w:rsidRDefault="00FB4493" w:rsidP="00FB4493">
            <w:pPr>
              <w:jc w:val="center"/>
              <w:rPr>
                <w:rFonts w:cs="Arial"/>
                <w:sz w:val="20"/>
                <w:szCs w:val="20"/>
              </w:rPr>
            </w:pPr>
            <w:r>
              <w:rPr>
                <w:rFonts w:cs="Arial"/>
                <w:sz w:val="20"/>
                <w:szCs w:val="20"/>
              </w:rPr>
              <w:t>28.5</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0.96</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29.4</w:t>
            </w:r>
          </w:p>
        </w:tc>
        <w:tc>
          <w:tcPr>
            <w:tcW w:w="1350" w:type="dxa"/>
            <w:vAlign w:val="bottom"/>
          </w:tcPr>
          <w:p w:rsidR="00FB4493" w:rsidRDefault="00FB4493" w:rsidP="00FB4493">
            <w:pPr>
              <w:jc w:val="center"/>
              <w:rPr>
                <w:rFonts w:cs="Arial"/>
                <w:sz w:val="20"/>
                <w:szCs w:val="20"/>
              </w:rPr>
            </w:pPr>
            <w:r>
              <w:rPr>
                <w:rFonts w:cs="Arial"/>
                <w:sz w:val="20"/>
                <w:szCs w:val="20"/>
              </w:rPr>
              <w:t>28.5</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0.97</w:t>
            </w:r>
          </w:p>
        </w:tc>
      </w:tr>
      <w:tr w:rsidR="00E4640D" w:rsidTr="0012705A">
        <w:tc>
          <w:tcPr>
            <w:tcW w:w="1360" w:type="dxa"/>
            <w:tcMar>
              <w:top w:w="10" w:type="dxa"/>
              <w:left w:w="10" w:type="dxa"/>
              <w:bottom w:w="0" w:type="dxa"/>
              <w:right w:w="10" w:type="dxa"/>
            </w:tcMar>
            <w:vAlign w:val="bottom"/>
          </w:tcPr>
          <w:p w:rsidR="00E4640D" w:rsidRPr="0012705A" w:rsidRDefault="00E4640D">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E4640D" w:rsidRPr="003E73A3" w:rsidRDefault="00E4640D"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sidRPr="003E73A3">
              <w:rPr>
                <w:rFonts w:cs="Arial"/>
                <w:sz w:val="20"/>
                <w:szCs w:val="20"/>
              </w:rPr>
              <w:t>Ex</w:t>
            </w:r>
          </w:p>
        </w:tc>
        <w:tc>
          <w:tcPr>
            <w:tcW w:w="810" w:type="dxa"/>
            <w:vAlign w:val="bottom"/>
          </w:tcPr>
          <w:p w:rsidR="00E4640D" w:rsidRPr="003E73A3" w:rsidRDefault="00E4640D"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E4640D" w:rsidRPr="00E4640D" w:rsidRDefault="00E4640D" w:rsidP="00FB4493">
            <w:pPr>
              <w:jc w:val="center"/>
              <w:rPr>
                <w:rFonts w:cs="Arial"/>
                <w:sz w:val="20"/>
                <w:szCs w:val="20"/>
              </w:rPr>
            </w:pPr>
            <w:r>
              <w:rPr>
                <w:rFonts w:cs="Arial"/>
                <w:sz w:val="20"/>
                <w:szCs w:val="20"/>
              </w:rPr>
              <w:t>30.4</w:t>
            </w:r>
          </w:p>
        </w:tc>
        <w:tc>
          <w:tcPr>
            <w:tcW w:w="1350" w:type="dxa"/>
            <w:vAlign w:val="bottom"/>
          </w:tcPr>
          <w:p w:rsidR="00E4640D" w:rsidRPr="003E73A3" w:rsidRDefault="00FB4493" w:rsidP="00FB4493">
            <w:pPr>
              <w:jc w:val="center"/>
              <w:rPr>
                <w:rFonts w:cs="Arial"/>
                <w:sz w:val="20"/>
                <w:szCs w:val="20"/>
              </w:rPr>
            </w:pPr>
            <w:r>
              <w:rPr>
                <w:rFonts w:cs="Arial"/>
                <w:sz w:val="20"/>
                <w:szCs w:val="20"/>
              </w:rPr>
              <w:t>30.0</w:t>
            </w:r>
          </w:p>
        </w:tc>
        <w:tc>
          <w:tcPr>
            <w:tcW w:w="990" w:type="dxa"/>
            <w:shd w:val="clear" w:color="auto" w:fill="EAF1DD" w:themeFill="accent3" w:themeFillTint="33"/>
            <w:noWrap/>
            <w:tcMar>
              <w:top w:w="10" w:type="dxa"/>
              <w:left w:w="10" w:type="dxa"/>
              <w:bottom w:w="0" w:type="dxa"/>
              <w:right w:w="10" w:type="dxa"/>
            </w:tcMar>
            <w:vAlign w:val="bottom"/>
          </w:tcPr>
          <w:p w:rsidR="00E4640D" w:rsidRPr="00E4640D" w:rsidRDefault="00E4640D" w:rsidP="00784B71">
            <w:pPr>
              <w:jc w:val="center"/>
              <w:rPr>
                <w:rFonts w:cs="Arial"/>
                <w:sz w:val="20"/>
                <w:szCs w:val="20"/>
              </w:rPr>
            </w:pPr>
            <w:r>
              <w:rPr>
                <w:rFonts w:cs="Arial"/>
                <w:sz w:val="20"/>
                <w:szCs w:val="20"/>
              </w:rPr>
              <w:t>0.99</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47.4</w:t>
            </w:r>
          </w:p>
        </w:tc>
        <w:tc>
          <w:tcPr>
            <w:tcW w:w="1350" w:type="dxa"/>
            <w:vAlign w:val="bottom"/>
          </w:tcPr>
          <w:p w:rsidR="00FB4493" w:rsidRDefault="00FB4493" w:rsidP="00FB4493">
            <w:pPr>
              <w:jc w:val="center"/>
              <w:rPr>
                <w:rFonts w:cs="Arial"/>
                <w:sz w:val="20"/>
                <w:szCs w:val="20"/>
              </w:rPr>
            </w:pPr>
            <w:r>
              <w:rPr>
                <w:rFonts w:cs="Arial"/>
                <w:sz w:val="20"/>
                <w:szCs w:val="20"/>
              </w:rPr>
              <w:t>30.0</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0.63</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33.9</w:t>
            </w:r>
          </w:p>
        </w:tc>
        <w:tc>
          <w:tcPr>
            <w:tcW w:w="1350" w:type="dxa"/>
            <w:vAlign w:val="bottom"/>
          </w:tcPr>
          <w:p w:rsidR="00FB4493" w:rsidRDefault="00FB4493" w:rsidP="00FB4493">
            <w:pPr>
              <w:jc w:val="center"/>
              <w:rPr>
                <w:rFonts w:cs="Arial"/>
                <w:sz w:val="20"/>
                <w:szCs w:val="20"/>
              </w:rPr>
            </w:pPr>
            <w:r>
              <w:rPr>
                <w:rFonts w:cs="Arial"/>
                <w:sz w:val="20"/>
                <w:szCs w:val="20"/>
              </w:rPr>
              <w:t>26.7</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0.79</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40.0</w:t>
            </w:r>
          </w:p>
        </w:tc>
        <w:tc>
          <w:tcPr>
            <w:tcW w:w="1350" w:type="dxa"/>
            <w:vAlign w:val="bottom"/>
          </w:tcPr>
          <w:p w:rsidR="00FB4493" w:rsidRDefault="00FB4493" w:rsidP="00FB4493">
            <w:pPr>
              <w:jc w:val="center"/>
              <w:rPr>
                <w:rFonts w:cs="Arial"/>
                <w:sz w:val="20"/>
                <w:szCs w:val="20"/>
              </w:rPr>
            </w:pPr>
            <w:r>
              <w:rPr>
                <w:rFonts w:cs="Arial"/>
                <w:sz w:val="20"/>
                <w:szCs w:val="20"/>
              </w:rPr>
              <w:t>25.9</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0.65</w:t>
            </w:r>
          </w:p>
        </w:tc>
      </w:tr>
      <w:tr w:rsidR="00E4640D" w:rsidTr="0012705A">
        <w:tc>
          <w:tcPr>
            <w:tcW w:w="1360" w:type="dxa"/>
            <w:tcMar>
              <w:top w:w="10" w:type="dxa"/>
              <w:left w:w="10" w:type="dxa"/>
              <w:bottom w:w="0" w:type="dxa"/>
              <w:right w:w="10" w:type="dxa"/>
            </w:tcMar>
            <w:vAlign w:val="bottom"/>
          </w:tcPr>
          <w:p w:rsidR="00E4640D" w:rsidRPr="0012705A" w:rsidRDefault="00E4640D">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E4640D" w:rsidRPr="003E73A3" w:rsidRDefault="00E4640D"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sidRPr="003E73A3">
              <w:rPr>
                <w:rFonts w:cs="Arial"/>
                <w:sz w:val="20"/>
                <w:szCs w:val="20"/>
              </w:rPr>
              <w:t>Ex</w:t>
            </w:r>
          </w:p>
        </w:tc>
        <w:tc>
          <w:tcPr>
            <w:tcW w:w="810" w:type="dxa"/>
            <w:vAlign w:val="bottom"/>
          </w:tcPr>
          <w:p w:rsidR="00E4640D" w:rsidRPr="003E73A3" w:rsidRDefault="00E4640D"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E4640D" w:rsidRPr="003E73A3" w:rsidRDefault="00E4640D" w:rsidP="00FB4493">
            <w:pPr>
              <w:jc w:val="center"/>
              <w:rPr>
                <w:rFonts w:cs="Arial"/>
                <w:sz w:val="20"/>
                <w:szCs w:val="20"/>
              </w:rPr>
            </w:pPr>
            <w:r>
              <w:rPr>
                <w:rFonts w:cs="Arial"/>
                <w:sz w:val="20"/>
                <w:szCs w:val="20"/>
              </w:rPr>
              <w:t>43.0</w:t>
            </w:r>
          </w:p>
        </w:tc>
        <w:tc>
          <w:tcPr>
            <w:tcW w:w="1350" w:type="dxa"/>
            <w:vAlign w:val="bottom"/>
          </w:tcPr>
          <w:p w:rsidR="00E4640D" w:rsidRPr="003E73A3" w:rsidRDefault="00FB4493" w:rsidP="00FB4493">
            <w:pPr>
              <w:jc w:val="center"/>
              <w:rPr>
                <w:rFonts w:cs="Arial"/>
                <w:sz w:val="20"/>
                <w:szCs w:val="20"/>
              </w:rPr>
            </w:pPr>
            <w:r>
              <w:rPr>
                <w:rFonts w:cs="Arial"/>
                <w:sz w:val="20"/>
                <w:szCs w:val="20"/>
              </w:rPr>
              <w:t>28.8</w:t>
            </w:r>
          </w:p>
        </w:tc>
        <w:tc>
          <w:tcPr>
            <w:tcW w:w="990" w:type="dxa"/>
            <w:shd w:val="clear" w:color="auto" w:fill="EAF1DD" w:themeFill="accent3" w:themeFillTint="33"/>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Pr>
                <w:rFonts w:cs="Arial"/>
                <w:sz w:val="20"/>
                <w:szCs w:val="20"/>
              </w:rPr>
              <w:t>0.67</w:t>
            </w:r>
          </w:p>
        </w:tc>
      </w:tr>
    </w:tbl>
    <w:p w:rsidR="0012705A" w:rsidRDefault="0012705A" w:rsidP="0012705A"/>
    <w:p w:rsidR="0012705A" w:rsidRDefault="0012705A" w:rsidP="0012705A"/>
    <w:p w:rsidR="00E4640D" w:rsidRDefault="00E4640D" w:rsidP="00E4640D"/>
    <w:p w:rsidR="00E4640D" w:rsidRDefault="00E4640D" w:rsidP="00E4640D">
      <w:pPr>
        <w:pStyle w:val="Table"/>
      </w:pPr>
      <w:bookmarkStart w:id="976" w:name="_Toc386629549"/>
      <w:bookmarkStart w:id="977" w:name="_Toc389659806"/>
      <w:r>
        <w:t xml:space="preserve">Table </w:t>
      </w:r>
      <w:r w:rsidR="00782C0F">
        <w:t>5</w:t>
      </w:r>
      <w:r>
        <w:t>: DEER 2014 Impact IDs and Baseline Annual Energy Use</w:t>
      </w:r>
      <w:bookmarkEnd w:id="976"/>
      <w:bookmarkEnd w:id="977"/>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0"/>
        <w:gridCol w:w="1170"/>
        <w:gridCol w:w="1260"/>
        <w:gridCol w:w="1350"/>
        <w:gridCol w:w="1260"/>
        <w:gridCol w:w="1260"/>
        <w:gridCol w:w="1170"/>
      </w:tblGrid>
      <w:tr w:rsidR="00E4640D" w:rsidTr="00E4640D">
        <w:tc>
          <w:tcPr>
            <w:tcW w:w="217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DEER2014 Impact ID</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Building Type</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Pr>
                <w:rFonts w:cs="Arial"/>
                <w:sz w:val="20"/>
                <w:szCs w:val="20"/>
              </w:rPr>
              <w:t xml:space="preserve">Climate </w:t>
            </w:r>
            <w:r w:rsidRPr="00BD5261">
              <w:rPr>
                <w:rFonts w:cs="Arial"/>
                <w:sz w:val="20"/>
                <w:szCs w:val="20"/>
              </w:rPr>
              <w:t>Zone</w:t>
            </w:r>
          </w:p>
        </w:tc>
        <w:tc>
          <w:tcPr>
            <w:tcW w:w="135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Vintage</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Pr>
                <w:rFonts w:cs="Arial"/>
                <w:sz w:val="20"/>
                <w:szCs w:val="20"/>
              </w:rPr>
              <w:t>Annual Cooling kWh/unit</w:t>
            </w:r>
          </w:p>
        </w:tc>
        <w:tc>
          <w:tcPr>
            <w:tcW w:w="1260" w:type="dxa"/>
            <w:vAlign w:val="bottom"/>
          </w:tcPr>
          <w:p w:rsidR="00E4640D" w:rsidRPr="00BD5261" w:rsidRDefault="00E4640D" w:rsidP="00784B71">
            <w:pPr>
              <w:jc w:val="center"/>
              <w:rPr>
                <w:rFonts w:cs="Arial"/>
                <w:sz w:val="20"/>
                <w:szCs w:val="20"/>
              </w:rPr>
            </w:pPr>
            <w:r w:rsidRPr="00BD5261">
              <w:rPr>
                <w:rFonts w:cs="Arial"/>
                <w:sz w:val="20"/>
                <w:szCs w:val="20"/>
              </w:rPr>
              <w:t>Tons of Cooling Capacity</w:t>
            </w:r>
          </w:p>
        </w:tc>
        <w:tc>
          <w:tcPr>
            <w:tcW w:w="1170" w:type="dxa"/>
          </w:tcPr>
          <w:p w:rsidR="00E4640D" w:rsidRPr="00BD5261" w:rsidRDefault="00E4640D" w:rsidP="00784B71">
            <w:pPr>
              <w:jc w:val="center"/>
              <w:rPr>
                <w:rFonts w:cs="Arial"/>
                <w:sz w:val="20"/>
                <w:szCs w:val="20"/>
              </w:rPr>
            </w:pPr>
            <w:r>
              <w:rPr>
                <w:rFonts w:cs="Arial"/>
                <w:sz w:val="20"/>
                <w:szCs w:val="20"/>
              </w:rPr>
              <w:t>Annual Heating Therms/unit</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color w:val="000000"/>
                <w:sz w:val="20"/>
                <w:szCs w:val="20"/>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11</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1738</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3.46</w:t>
            </w:r>
          </w:p>
        </w:tc>
        <w:tc>
          <w:tcPr>
            <w:tcW w:w="1170" w:type="dxa"/>
            <w:vAlign w:val="bottom"/>
          </w:tcPr>
          <w:p w:rsidR="00FB4493" w:rsidRDefault="00FB4493">
            <w:pPr>
              <w:jc w:val="center"/>
              <w:rPr>
                <w:rFonts w:cs="Arial"/>
                <w:sz w:val="20"/>
                <w:szCs w:val="20"/>
              </w:rPr>
            </w:pPr>
            <w:r>
              <w:rPr>
                <w:rFonts w:cs="Arial"/>
                <w:sz w:val="20"/>
                <w:szCs w:val="20"/>
              </w:rPr>
              <w:t>271</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12</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1070</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3.28</w:t>
            </w:r>
          </w:p>
        </w:tc>
        <w:tc>
          <w:tcPr>
            <w:tcW w:w="1170" w:type="dxa"/>
            <w:vAlign w:val="bottom"/>
          </w:tcPr>
          <w:p w:rsidR="00FB4493" w:rsidRDefault="00FB4493">
            <w:pPr>
              <w:jc w:val="center"/>
              <w:rPr>
                <w:rFonts w:cs="Arial"/>
                <w:sz w:val="20"/>
                <w:szCs w:val="20"/>
              </w:rPr>
            </w:pPr>
            <w:r>
              <w:rPr>
                <w:rFonts w:cs="Arial"/>
                <w:sz w:val="20"/>
                <w:szCs w:val="20"/>
              </w:rPr>
              <w:t>265</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13</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2001</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3.36</w:t>
            </w:r>
          </w:p>
        </w:tc>
        <w:tc>
          <w:tcPr>
            <w:tcW w:w="1170" w:type="dxa"/>
            <w:vAlign w:val="bottom"/>
          </w:tcPr>
          <w:p w:rsidR="00FB4493" w:rsidRDefault="00FB4493">
            <w:pPr>
              <w:jc w:val="center"/>
              <w:rPr>
                <w:rFonts w:cs="Arial"/>
                <w:sz w:val="20"/>
                <w:szCs w:val="20"/>
              </w:rPr>
            </w:pPr>
            <w:r>
              <w:rPr>
                <w:rFonts w:cs="Arial"/>
                <w:sz w:val="20"/>
                <w:szCs w:val="20"/>
              </w:rPr>
              <w:t>266</w:t>
            </w:r>
          </w:p>
        </w:tc>
      </w:tr>
      <w:tr w:rsidR="00E4640D" w:rsidTr="00FB4493">
        <w:tc>
          <w:tcPr>
            <w:tcW w:w="2170" w:type="dxa"/>
            <w:tcMar>
              <w:top w:w="10" w:type="dxa"/>
              <w:left w:w="10" w:type="dxa"/>
              <w:bottom w:w="0" w:type="dxa"/>
              <w:right w:w="10" w:type="dxa"/>
            </w:tcMar>
            <w:vAlign w:val="bottom"/>
          </w:tcPr>
          <w:p w:rsidR="00E4640D" w:rsidRPr="00BD5261" w:rsidRDefault="00E4640D" w:rsidP="00784B71">
            <w:pPr>
              <w:rPr>
                <w:rFonts w:cs="Arial"/>
              </w:rPr>
            </w:pPr>
            <w:r w:rsidRPr="00BD5261">
              <w:rPr>
                <w:rFonts w:cs="Arial"/>
                <w:color w:val="000000"/>
                <w:sz w:val="20"/>
                <w:szCs w:val="20"/>
              </w:rPr>
              <w:t>RE-HV-ResAC-14S</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PG&amp;E Weighted</w:t>
            </w:r>
          </w:p>
        </w:tc>
        <w:tc>
          <w:tcPr>
            <w:tcW w:w="1350" w:type="dxa"/>
            <w:noWrap/>
            <w:tcMar>
              <w:top w:w="10" w:type="dxa"/>
              <w:left w:w="10" w:type="dxa"/>
              <w:bottom w:w="0" w:type="dxa"/>
              <w:right w:w="10" w:type="dxa"/>
            </w:tcMar>
            <w:vAlign w:val="bottom"/>
          </w:tcPr>
          <w:p w:rsidR="00E4640D" w:rsidRPr="00BD5261" w:rsidRDefault="00E4640D"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E4640D" w:rsidRPr="00BD5261" w:rsidRDefault="00E4640D" w:rsidP="00784B71">
            <w:pPr>
              <w:jc w:val="center"/>
              <w:rPr>
                <w:rFonts w:cs="Arial"/>
                <w:sz w:val="20"/>
                <w:szCs w:val="20"/>
              </w:rPr>
            </w:pPr>
            <w:r w:rsidRPr="00BD5261">
              <w:rPr>
                <w:rFonts w:cs="Arial"/>
                <w:sz w:val="20"/>
                <w:szCs w:val="20"/>
              </w:rPr>
              <w:t>1187</w:t>
            </w:r>
          </w:p>
        </w:tc>
        <w:tc>
          <w:tcPr>
            <w:tcW w:w="1260" w:type="dxa"/>
            <w:vAlign w:val="bottom"/>
          </w:tcPr>
          <w:p w:rsidR="00E4640D" w:rsidRPr="00BD5261" w:rsidRDefault="00E4640D" w:rsidP="00784B71">
            <w:pPr>
              <w:jc w:val="center"/>
              <w:rPr>
                <w:rFonts w:eastAsia="Arial Unicode MS" w:cs="Arial"/>
                <w:sz w:val="20"/>
                <w:szCs w:val="20"/>
              </w:rPr>
            </w:pPr>
            <w:r w:rsidRPr="00BD5261">
              <w:rPr>
                <w:rFonts w:eastAsia="Arial Unicode MS" w:cs="Arial"/>
                <w:sz w:val="20"/>
                <w:szCs w:val="20"/>
              </w:rPr>
              <w:t>3.24</w:t>
            </w:r>
          </w:p>
        </w:tc>
        <w:tc>
          <w:tcPr>
            <w:tcW w:w="1170" w:type="dxa"/>
            <w:vAlign w:val="bottom"/>
          </w:tcPr>
          <w:p w:rsidR="00E4640D" w:rsidRPr="00FB4493" w:rsidRDefault="00FB4493" w:rsidP="00FB4493">
            <w:pPr>
              <w:jc w:val="center"/>
              <w:rPr>
                <w:rFonts w:cs="Arial"/>
                <w:sz w:val="20"/>
                <w:szCs w:val="20"/>
              </w:rPr>
            </w:pPr>
            <w:r>
              <w:rPr>
                <w:rFonts w:cs="Arial"/>
                <w:sz w:val="20"/>
                <w:szCs w:val="20"/>
              </w:rPr>
              <w:t>279</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11</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3955</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238</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12</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2917</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213</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13</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4229</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205</w:t>
            </w:r>
          </w:p>
        </w:tc>
      </w:tr>
      <w:tr w:rsidR="00E4640D" w:rsidTr="00FB4493">
        <w:tc>
          <w:tcPr>
            <w:tcW w:w="2170" w:type="dxa"/>
            <w:tcMar>
              <w:top w:w="10" w:type="dxa"/>
              <w:left w:w="10" w:type="dxa"/>
              <w:bottom w:w="0" w:type="dxa"/>
              <w:right w:w="10" w:type="dxa"/>
            </w:tcMar>
            <w:vAlign w:val="bottom"/>
          </w:tcPr>
          <w:p w:rsidR="00E4640D" w:rsidRPr="00BD5261" w:rsidRDefault="00E4640D" w:rsidP="00784B71">
            <w:pPr>
              <w:rPr>
                <w:rFonts w:cs="Arial"/>
              </w:rPr>
            </w:pPr>
            <w:r w:rsidRPr="00BD5261">
              <w:rPr>
                <w:rFonts w:cs="Arial"/>
                <w:color w:val="000000"/>
                <w:sz w:val="20"/>
                <w:szCs w:val="20"/>
              </w:rPr>
              <w:t>RE-HV-ResAC-14S</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PG&amp;E Weighted</w:t>
            </w:r>
          </w:p>
        </w:tc>
        <w:tc>
          <w:tcPr>
            <w:tcW w:w="1350" w:type="dxa"/>
            <w:noWrap/>
            <w:tcMar>
              <w:top w:w="10" w:type="dxa"/>
              <w:left w:w="10" w:type="dxa"/>
              <w:bottom w:w="0" w:type="dxa"/>
              <w:right w:w="10" w:type="dxa"/>
            </w:tcMar>
            <w:vAlign w:val="bottom"/>
          </w:tcPr>
          <w:p w:rsidR="00E4640D" w:rsidRPr="00BD5261" w:rsidRDefault="00E4640D"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E4640D" w:rsidRPr="00BD5261" w:rsidRDefault="00E4640D" w:rsidP="00784B71">
            <w:pPr>
              <w:jc w:val="center"/>
              <w:rPr>
                <w:rFonts w:cs="Arial"/>
                <w:sz w:val="20"/>
                <w:szCs w:val="20"/>
              </w:rPr>
            </w:pPr>
            <w:r w:rsidRPr="00BD5261">
              <w:rPr>
                <w:rFonts w:cs="Arial"/>
                <w:sz w:val="20"/>
                <w:szCs w:val="20"/>
              </w:rPr>
              <w:t>3124</w:t>
            </w:r>
          </w:p>
        </w:tc>
        <w:tc>
          <w:tcPr>
            <w:tcW w:w="1260" w:type="dxa"/>
            <w:vAlign w:val="bottom"/>
          </w:tcPr>
          <w:p w:rsidR="00E4640D" w:rsidRPr="00BD5261" w:rsidRDefault="00E4640D" w:rsidP="00784B71">
            <w:pPr>
              <w:jc w:val="center"/>
              <w:rPr>
                <w:rFonts w:cs="Arial"/>
                <w:sz w:val="20"/>
                <w:szCs w:val="20"/>
              </w:rPr>
            </w:pPr>
            <w:r w:rsidRPr="00BD5261">
              <w:rPr>
                <w:rFonts w:cs="Arial"/>
                <w:sz w:val="20"/>
                <w:szCs w:val="20"/>
              </w:rPr>
              <w:t>3.50</w:t>
            </w:r>
          </w:p>
        </w:tc>
        <w:tc>
          <w:tcPr>
            <w:tcW w:w="1170" w:type="dxa"/>
            <w:vAlign w:val="bottom"/>
          </w:tcPr>
          <w:p w:rsidR="00E4640D" w:rsidRPr="00BD5261" w:rsidRDefault="00FB4493" w:rsidP="00FB4493">
            <w:pPr>
              <w:jc w:val="center"/>
              <w:rPr>
                <w:rFonts w:cs="Arial"/>
                <w:sz w:val="20"/>
                <w:szCs w:val="20"/>
              </w:rPr>
            </w:pPr>
            <w:r>
              <w:rPr>
                <w:rFonts w:cs="Arial"/>
                <w:sz w:val="20"/>
                <w:szCs w:val="20"/>
              </w:rPr>
              <w:t>229</w:t>
            </w:r>
          </w:p>
        </w:tc>
      </w:tr>
    </w:tbl>
    <w:p w:rsidR="00EE21B7" w:rsidRDefault="00EE21B7">
      <w:pPr>
        <w:rPr>
          <w:szCs w:val="20"/>
        </w:rPr>
      </w:pPr>
      <w:r>
        <w:rPr>
          <w:szCs w:val="20"/>
        </w:rPr>
        <w:br w:type="page"/>
      </w:r>
    </w:p>
    <w:p w:rsidR="00FB4493" w:rsidRPr="000D4C7A" w:rsidRDefault="00FB4493" w:rsidP="00FB4493">
      <w:pPr>
        <w:spacing w:before="120"/>
        <w:rPr>
          <w:sz w:val="20"/>
          <w:szCs w:val="20"/>
          <w:rPrChange w:id="978" w:author="Huang, Jia Chang" w:date="2014-06-02T11:05:00Z">
            <w:rPr>
              <w:szCs w:val="20"/>
            </w:rPr>
          </w:rPrChange>
        </w:rPr>
      </w:pPr>
      <w:r w:rsidRPr="000D4C7A">
        <w:rPr>
          <w:sz w:val="20"/>
          <w:szCs w:val="20"/>
          <w:rPrChange w:id="979" w:author="Huang, Jia Chang" w:date="2014-06-02T11:05:00Z">
            <w:rPr>
              <w:szCs w:val="20"/>
            </w:rPr>
          </w:rPrChange>
        </w:rPr>
        <w:t>DEER 2008 does not include HVAC measures for multi-family (MFM) building types.  This workpaper calculates the MFM baseline as a function of the single family (SFM) baseline and the average cooling capacity for MFM and SFM air conditioning units as follows:</w:t>
      </w:r>
    </w:p>
    <w:p w:rsidR="00FB4493" w:rsidRPr="000D4C7A" w:rsidRDefault="00FB4493" w:rsidP="00FB4493">
      <w:pPr>
        <w:spacing w:before="120"/>
        <w:rPr>
          <w:sz w:val="20"/>
          <w:szCs w:val="20"/>
          <w:rPrChange w:id="980" w:author="Huang, Jia Chang" w:date="2014-06-02T11:05:00Z">
            <w:rPr>
              <w:szCs w:val="20"/>
            </w:rPr>
          </w:rPrChange>
        </w:rPr>
      </w:pPr>
      <w:r w:rsidRPr="000D4C7A">
        <w:rPr>
          <w:sz w:val="20"/>
          <w:szCs w:val="20"/>
          <w:rPrChange w:id="981" w:author="Huang, Jia Chang" w:date="2014-06-02T11:05:00Z">
            <w:rPr>
              <w:szCs w:val="20"/>
            </w:rPr>
          </w:rPrChange>
        </w:rPr>
        <w:t>BASELINE</w:t>
      </w:r>
      <w:r w:rsidRPr="000D4C7A">
        <w:rPr>
          <w:sz w:val="20"/>
          <w:szCs w:val="20"/>
          <w:vertAlign w:val="subscript"/>
          <w:rPrChange w:id="982" w:author="Huang, Jia Chang" w:date="2014-06-02T11:05:00Z">
            <w:rPr>
              <w:szCs w:val="20"/>
              <w:vertAlign w:val="subscript"/>
            </w:rPr>
          </w:rPrChange>
        </w:rPr>
        <w:t>MFM</w:t>
      </w:r>
      <w:r w:rsidRPr="000D4C7A">
        <w:rPr>
          <w:sz w:val="20"/>
          <w:szCs w:val="20"/>
          <w:rPrChange w:id="983" w:author="Huang, Jia Chang" w:date="2014-06-02T11:05:00Z">
            <w:rPr>
              <w:szCs w:val="20"/>
            </w:rPr>
          </w:rPrChange>
        </w:rPr>
        <w:t xml:space="preserve"> = BASELINE</w:t>
      </w:r>
      <w:r w:rsidRPr="000D4C7A">
        <w:rPr>
          <w:sz w:val="20"/>
          <w:szCs w:val="20"/>
          <w:vertAlign w:val="subscript"/>
          <w:rPrChange w:id="984" w:author="Huang, Jia Chang" w:date="2014-06-02T11:05:00Z">
            <w:rPr>
              <w:szCs w:val="20"/>
              <w:vertAlign w:val="subscript"/>
            </w:rPr>
          </w:rPrChange>
        </w:rPr>
        <w:t>SFM</w:t>
      </w:r>
      <w:r w:rsidRPr="000D4C7A">
        <w:rPr>
          <w:sz w:val="20"/>
          <w:szCs w:val="20"/>
          <w:rPrChange w:id="985" w:author="Huang, Jia Chang" w:date="2014-06-02T11:05:00Z">
            <w:rPr>
              <w:szCs w:val="20"/>
            </w:rPr>
          </w:rPrChange>
        </w:rPr>
        <w:t xml:space="preserve"> x TONS</w:t>
      </w:r>
      <w:r w:rsidRPr="000D4C7A">
        <w:rPr>
          <w:sz w:val="20"/>
          <w:szCs w:val="20"/>
          <w:vertAlign w:val="subscript"/>
          <w:rPrChange w:id="986" w:author="Huang, Jia Chang" w:date="2014-06-02T11:05:00Z">
            <w:rPr>
              <w:szCs w:val="20"/>
              <w:vertAlign w:val="subscript"/>
            </w:rPr>
          </w:rPrChange>
        </w:rPr>
        <w:t xml:space="preserve">MFM </w:t>
      </w:r>
      <w:r w:rsidRPr="000D4C7A">
        <w:rPr>
          <w:sz w:val="20"/>
          <w:szCs w:val="20"/>
          <w:rPrChange w:id="987" w:author="Huang, Jia Chang" w:date="2014-06-02T11:05:00Z">
            <w:rPr>
              <w:szCs w:val="20"/>
            </w:rPr>
          </w:rPrChange>
        </w:rPr>
        <w:t>/ TONS</w:t>
      </w:r>
      <w:r w:rsidRPr="000D4C7A">
        <w:rPr>
          <w:sz w:val="20"/>
          <w:szCs w:val="20"/>
          <w:vertAlign w:val="subscript"/>
          <w:rPrChange w:id="988" w:author="Huang, Jia Chang" w:date="2014-06-02T11:05:00Z">
            <w:rPr>
              <w:szCs w:val="20"/>
              <w:vertAlign w:val="subscript"/>
            </w:rPr>
          </w:rPrChange>
        </w:rPr>
        <w:t>SFM</w:t>
      </w:r>
    </w:p>
    <w:p w:rsidR="00FB4493" w:rsidRPr="000D4C7A" w:rsidRDefault="00FB4493" w:rsidP="00FB4493">
      <w:pPr>
        <w:rPr>
          <w:sz w:val="20"/>
          <w:rPrChange w:id="989" w:author="Huang, Jia Chang" w:date="2014-06-02T11:05:00Z">
            <w:rPr/>
          </w:rPrChange>
        </w:rPr>
      </w:pPr>
    </w:p>
    <w:p w:rsidR="00FB4493" w:rsidRPr="000D4C7A" w:rsidRDefault="00FB4493" w:rsidP="00FB4493">
      <w:pPr>
        <w:ind w:left="720"/>
        <w:rPr>
          <w:sz w:val="20"/>
          <w:rPrChange w:id="990" w:author="Huang, Jia Chang" w:date="2014-06-02T11:05:00Z">
            <w:rPr/>
          </w:rPrChange>
        </w:rPr>
      </w:pPr>
      <w:r w:rsidRPr="000D4C7A">
        <w:rPr>
          <w:sz w:val="20"/>
          <w:rPrChange w:id="991" w:author="Huang, Jia Chang" w:date="2014-06-02T11:05:00Z">
            <w:rPr/>
          </w:rPrChange>
        </w:rPr>
        <w:t>Where:</w:t>
      </w:r>
    </w:p>
    <w:p w:rsidR="00FB4493" w:rsidRPr="000D4C7A" w:rsidRDefault="00FB4493" w:rsidP="00FB4493">
      <w:pPr>
        <w:ind w:left="1260" w:hanging="540"/>
        <w:rPr>
          <w:sz w:val="20"/>
          <w:rPrChange w:id="992" w:author="Huang, Jia Chang" w:date="2014-06-02T11:05:00Z">
            <w:rPr/>
          </w:rPrChange>
        </w:rPr>
      </w:pPr>
      <w:r w:rsidRPr="000D4C7A">
        <w:rPr>
          <w:sz w:val="20"/>
          <w:szCs w:val="20"/>
          <w:rPrChange w:id="993" w:author="Huang, Jia Chang" w:date="2014-06-02T11:05:00Z">
            <w:rPr>
              <w:szCs w:val="20"/>
            </w:rPr>
          </w:rPrChange>
        </w:rPr>
        <w:t>TONS</w:t>
      </w:r>
      <w:r w:rsidRPr="000D4C7A">
        <w:rPr>
          <w:sz w:val="20"/>
          <w:szCs w:val="20"/>
          <w:vertAlign w:val="subscript"/>
          <w:rPrChange w:id="994" w:author="Huang, Jia Chang" w:date="2014-06-02T11:05:00Z">
            <w:rPr>
              <w:szCs w:val="20"/>
              <w:vertAlign w:val="subscript"/>
            </w:rPr>
          </w:rPrChange>
        </w:rPr>
        <w:t xml:space="preserve">MFM </w:t>
      </w:r>
      <w:r w:rsidRPr="000D4C7A">
        <w:rPr>
          <w:sz w:val="20"/>
          <w:szCs w:val="20"/>
          <w:rPrChange w:id="995" w:author="Huang, Jia Chang" w:date="2014-06-02T11:05:00Z">
            <w:rPr>
              <w:szCs w:val="20"/>
            </w:rPr>
          </w:rPrChange>
        </w:rPr>
        <w:t>is</w:t>
      </w:r>
      <w:r w:rsidRPr="000D4C7A">
        <w:rPr>
          <w:sz w:val="20"/>
          <w:rPrChange w:id="996" w:author="Huang, Jia Chang" w:date="2014-06-02T11:05:00Z">
            <w:rPr/>
          </w:rPrChange>
        </w:rPr>
        <w:t xml:space="preserve"> the average air conditioner nominal tons in each climate zone for the more than 13,000 multi-family units served under the program.  </w:t>
      </w:r>
    </w:p>
    <w:p w:rsidR="00FB4493" w:rsidRPr="000D4C7A" w:rsidRDefault="00FB4493" w:rsidP="00FB4493">
      <w:pPr>
        <w:ind w:left="1260" w:hanging="540"/>
        <w:rPr>
          <w:sz w:val="20"/>
          <w:rPrChange w:id="997" w:author="Huang, Jia Chang" w:date="2014-06-02T11:05:00Z">
            <w:rPr/>
          </w:rPrChange>
        </w:rPr>
      </w:pPr>
      <w:r w:rsidRPr="000D4C7A">
        <w:rPr>
          <w:sz w:val="20"/>
          <w:rPrChange w:id="998" w:author="Huang, Jia Chang" w:date="2014-06-02T11:05:00Z">
            <w:rPr/>
          </w:rPrChange>
        </w:rPr>
        <w:t>TONS</w:t>
      </w:r>
      <w:r w:rsidRPr="000D4C7A">
        <w:rPr>
          <w:sz w:val="20"/>
          <w:vertAlign w:val="subscript"/>
          <w:rPrChange w:id="999" w:author="Huang, Jia Chang" w:date="2014-06-02T11:05:00Z">
            <w:rPr>
              <w:vertAlign w:val="subscript"/>
            </w:rPr>
          </w:rPrChange>
        </w:rPr>
        <w:t>SFM</w:t>
      </w:r>
      <w:r w:rsidRPr="000D4C7A">
        <w:rPr>
          <w:sz w:val="20"/>
          <w:rPrChange w:id="1000" w:author="Huang, Jia Chang" w:date="2014-06-02T11:05:00Z">
            <w:rPr/>
          </w:rPrChange>
        </w:rPr>
        <w:t xml:space="preserve"> is the DEER 2008 adjusted to DEER2014 baseline tonnage for single family units in each climate zone</w:t>
      </w:r>
    </w:p>
    <w:p w:rsidR="00FB4493" w:rsidRPr="000D4C7A" w:rsidRDefault="00FB4493" w:rsidP="00FB4493">
      <w:pPr>
        <w:ind w:left="1260" w:hanging="540"/>
        <w:rPr>
          <w:sz w:val="20"/>
          <w:rPrChange w:id="1001" w:author="Huang, Jia Chang" w:date="2014-06-02T11:05:00Z">
            <w:rPr/>
          </w:rPrChange>
        </w:rPr>
      </w:pPr>
      <w:r w:rsidRPr="000D4C7A">
        <w:rPr>
          <w:sz w:val="20"/>
          <w:rPrChange w:id="1002" w:author="Huang, Jia Chang" w:date="2014-06-02T11:05:00Z">
            <w:rPr/>
          </w:rPrChange>
        </w:rPr>
        <w:t>BASELINE</w:t>
      </w:r>
      <w:r w:rsidRPr="000D4C7A">
        <w:rPr>
          <w:sz w:val="20"/>
          <w:vertAlign w:val="subscript"/>
          <w:rPrChange w:id="1003" w:author="Huang, Jia Chang" w:date="2014-06-02T11:05:00Z">
            <w:rPr>
              <w:vertAlign w:val="subscript"/>
            </w:rPr>
          </w:rPrChange>
        </w:rPr>
        <w:t>SFM</w:t>
      </w:r>
      <w:r w:rsidRPr="000D4C7A">
        <w:rPr>
          <w:sz w:val="20"/>
          <w:rPrChange w:id="1004" w:author="Huang, Jia Chang" w:date="2014-06-02T11:05:00Z">
            <w:rPr/>
          </w:rPrChange>
        </w:rPr>
        <w:t xml:space="preserve"> is the DEER2014 baseline energy use for single family units in each climate zone</w:t>
      </w:r>
    </w:p>
    <w:p w:rsidR="00FB4493" w:rsidRPr="000D4C7A" w:rsidRDefault="00FB4493" w:rsidP="00FB4493">
      <w:pPr>
        <w:rPr>
          <w:sz w:val="20"/>
          <w:rPrChange w:id="1005" w:author="Huang, Jia Chang" w:date="2014-06-02T11:05:00Z">
            <w:rPr/>
          </w:rPrChange>
        </w:rPr>
      </w:pPr>
    </w:p>
    <w:p w:rsidR="00F4617D" w:rsidRPr="000D4C7A" w:rsidRDefault="00FB4493" w:rsidP="00FB4493">
      <w:pPr>
        <w:rPr>
          <w:sz w:val="20"/>
          <w:rPrChange w:id="1006" w:author="Huang, Jia Chang" w:date="2014-06-02T11:05:00Z">
            <w:rPr/>
          </w:rPrChange>
        </w:rPr>
      </w:pPr>
      <w:r w:rsidRPr="000D4C7A">
        <w:rPr>
          <w:sz w:val="20"/>
          <w:rPrChange w:id="1007" w:author="Huang, Jia Chang" w:date="2014-06-02T11:05:00Z">
            <w:rPr/>
          </w:rPrChange>
        </w:rPr>
        <w:t>In adopting the DEER baseline consumption, this analysis makes the conservative assumption that the base case air conditioners are not degraded in any way. The known degradation of existing units below their rated efficiency increases the base consumption and increases the savings (both kWh and kW) beyond the figures in this document.</w:t>
      </w:r>
    </w:p>
    <w:p w:rsidR="00120173" w:rsidRDefault="00120173" w:rsidP="007716FE">
      <w:pPr>
        <w:pStyle w:val="Heading4"/>
      </w:pPr>
      <w:bookmarkStart w:id="1008" w:name="_Toc389646544"/>
      <w:r w:rsidRPr="00C80E3F">
        <w:t>1.4.</w:t>
      </w:r>
      <w:r>
        <w:t>1</w:t>
      </w:r>
      <w:r w:rsidRPr="00C80E3F">
        <w:t>.</w:t>
      </w:r>
      <w:r>
        <w:t>1</w:t>
      </w:r>
      <w:r w:rsidRPr="00C80E3F">
        <w:t xml:space="preserve"> </w:t>
      </w:r>
      <w:r>
        <w:t>Measure electric and gas savings</w:t>
      </w:r>
      <w:bookmarkEnd w:id="1008"/>
    </w:p>
    <w:p w:rsidR="00965E97" w:rsidRPr="000D4C7A" w:rsidRDefault="00FB4493" w:rsidP="00965E97">
      <w:pPr>
        <w:spacing w:before="120"/>
        <w:rPr>
          <w:sz w:val="20"/>
          <w:szCs w:val="20"/>
          <w:rPrChange w:id="1009" w:author="Huang, Jia Chang" w:date="2014-06-02T11:05:00Z">
            <w:rPr>
              <w:szCs w:val="20"/>
            </w:rPr>
          </w:rPrChange>
        </w:rPr>
      </w:pPr>
      <w:r w:rsidRPr="000D4C7A">
        <w:rPr>
          <w:sz w:val="20"/>
          <w:szCs w:val="20"/>
          <w:rPrChange w:id="1010" w:author="Huang, Jia Chang" w:date="2014-06-02T11:05:00Z">
            <w:rPr>
              <w:szCs w:val="20"/>
            </w:rPr>
          </w:rPrChange>
        </w:rPr>
        <w:t xml:space="preserve">The DEER 2014 adjusted energy savings are </w:t>
      </w:r>
      <w:r w:rsidR="00287200" w:rsidRPr="000D4C7A">
        <w:rPr>
          <w:sz w:val="20"/>
          <w:szCs w:val="20"/>
          <w:rPrChange w:id="1011" w:author="Huang, Jia Chang" w:date="2014-06-02T11:05:00Z">
            <w:rPr>
              <w:szCs w:val="20"/>
            </w:rPr>
          </w:rPrChange>
        </w:rPr>
        <w:t>tabulated</w:t>
      </w:r>
      <w:r w:rsidRPr="000D4C7A">
        <w:rPr>
          <w:sz w:val="20"/>
          <w:szCs w:val="20"/>
          <w:rPrChange w:id="1012" w:author="Huang, Jia Chang" w:date="2014-06-02T11:05:00Z">
            <w:rPr>
              <w:szCs w:val="20"/>
            </w:rPr>
          </w:rPrChange>
        </w:rPr>
        <w:t xml:space="preserve"> below.  Savings for the three climate zones primarily targeted by the program are </w:t>
      </w:r>
      <w:r w:rsidR="00DF19C4" w:rsidRPr="000D4C7A">
        <w:rPr>
          <w:sz w:val="20"/>
          <w:szCs w:val="20"/>
          <w:rPrChange w:id="1013" w:author="Huang, Jia Chang" w:date="2014-06-02T11:05:00Z">
            <w:rPr>
              <w:szCs w:val="20"/>
            </w:rPr>
          </w:rPrChange>
        </w:rPr>
        <w:t>tabulated below</w:t>
      </w:r>
      <w:r w:rsidRPr="000D4C7A">
        <w:rPr>
          <w:sz w:val="20"/>
          <w:szCs w:val="20"/>
          <w:rPrChange w:id="1014" w:author="Huang, Jia Chang" w:date="2014-06-02T11:05:00Z">
            <w:rPr>
              <w:szCs w:val="20"/>
            </w:rPr>
          </w:rPrChange>
        </w:rPr>
        <w:t>.  Savings calculations and detailed DEER information for all PG&amp;E climate zones are included in Appendix A.</w:t>
      </w:r>
    </w:p>
    <w:p w:rsidR="006265AE" w:rsidRDefault="006265AE" w:rsidP="006265AE">
      <w:pPr>
        <w:rPr>
          <w:rFonts w:cs="Arial"/>
          <w:sz w:val="20"/>
          <w:szCs w:val="20"/>
          <w:highlight w:val="yellow"/>
        </w:rPr>
      </w:pPr>
    </w:p>
    <w:p w:rsidR="006265AE" w:rsidRPr="00F76D67" w:rsidRDefault="00F76D67" w:rsidP="00F76D67">
      <w:pPr>
        <w:pStyle w:val="Table"/>
      </w:pPr>
      <w:bookmarkStart w:id="1015" w:name="_Toc389659807"/>
      <w:r>
        <w:t xml:space="preserve">Table </w:t>
      </w:r>
      <w:r w:rsidR="00DF19C4">
        <w:t>6</w:t>
      </w:r>
      <w:r w:rsidR="003A06E8">
        <w:t>:</w:t>
      </w:r>
      <w:r>
        <w:t xml:space="preserve"> Measure Electric </w:t>
      </w:r>
      <w:r w:rsidR="00782C0F">
        <w:t xml:space="preserve">and Gas </w:t>
      </w:r>
      <w:r>
        <w:t>Energy Savings</w:t>
      </w:r>
      <w:bookmarkEnd w:id="1015"/>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78"/>
        <w:gridCol w:w="1170"/>
        <w:gridCol w:w="1080"/>
        <w:gridCol w:w="1080"/>
        <w:gridCol w:w="1260"/>
        <w:gridCol w:w="1260"/>
        <w:gridCol w:w="1710"/>
      </w:tblGrid>
      <w:tr w:rsidR="00782C0F" w:rsidRPr="00783DAC" w:rsidTr="00DF19C4">
        <w:tc>
          <w:tcPr>
            <w:tcW w:w="2178"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Building type</w:t>
            </w:r>
          </w:p>
        </w:tc>
        <w:tc>
          <w:tcPr>
            <w:tcW w:w="117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Bldg Vintage</w:t>
            </w:r>
          </w:p>
        </w:tc>
        <w:tc>
          <w:tcPr>
            <w:tcW w:w="108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Climate Zone</w:t>
            </w:r>
          </w:p>
        </w:tc>
        <w:tc>
          <w:tcPr>
            <w:tcW w:w="108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 xml:space="preserve">Electric </w:t>
            </w:r>
            <w:r>
              <w:rPr>
                <w:rFonts w:cs="Arial"/>
                <w:b/>
                <w:sz w:val="20"/>
                <w:szCs w:val="20"/>
              </w:rPr>
              <w:t>Savings kWh/yr</w:t>
            </w:r>
          </w:p>
        </w:tc>
        <w:tc>
          <w:tcPr>
            <w:tcW w:w="1260" w:type="dxa"/>
            <w:vAlign w:val="bottom"/>
          </w:tcPr>
          <w:p w:rsidR="00782C0F" w:rsidRDefault="00782C0F" w:rsidP="00DF19C4">
            <w:pPr>
              <w:jc w:val="center"/>
              <w:rPr>
                <w:rFonts w:cs="Arial"/>
                <w:b/>
                <w:sz w:val="20"/>
                <w:szCs w:val="20"/>
              </w:rPr>
            </w:pPr>
            <w:r>
              <w:rPr>
                <w:rFonts w:cs="Arial"/>
                <w:b/>
                <w:sz w:val="20"/>
                <w:szCs w:val="20"/>
              </w:rPr>
              <w:t>Gas Savings Therms/yr</w:t>
            </w:r>
          </w:p>
        </w:tc>
        <w:tc>
          <w:tcPr>
            <w:tcW w:w="1260" w:type="dxa"/>
            <w:shd w:val="clear" w:color="auto" w:fill="auto"/>
            <w:vAlign w:val="bottom"/>
          </w:tcPr>
          <w:p w:rsidR="00782C0F" w:rsidRPr="00783DAC" w:rsidRDefault="00782C0F" w:rsidP="00DF19C4">
            <w:pPr>
              <w:jc w:val="center"/>
              <w:rPr>
                <w:rFonts w:cs="Arial"/>
                <w:b/>
                <w:sz w:val="20"/>
                <w:szCs w:val="20"/>
              </w:rPr>
            </w:pPr>
            <w:r>
              <w:rPr>
                <w:rFonts w:cs="Arial"/>
                <w:b/>
                <w:sz w:val="20"/>
                <w:szCs w:val="20"/>
              </w:rPr>
              <w:t>Units</w:t>
            </w:r>
          </w:p>
        </w:tc>
        <w:tc>
          <w:tcPr>
            <w:tcW w:w="171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DEER Version</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608</w:t>
            </w:r>
          </w:p>
        </w:tc>
        <w:tc>
          <w:tcPr>
            <w:tcW w:w="1260" w:type="dxa"/>
            <w:vAlign w:val="bottom"/>
          </w:tcPr>
          <w:p w:rsidR="00782C0F" w:rsidRPr="00782C0F" w:rsidRDefault="00782C0F">
            <w:pPr>
              <w:jc w:val="right"/>
              <w:rPr>
                <w:rFonts w:cs="Arial"/>
                <w:sz w:val="20"/>
                <w:szCs w:val="20"/>
              </w:rPr>
            </w:pPr>
            <w:r w:rsidRPr="00782C0F">
              <w:rPr>
                <w:rFonts w:cs="Arial"/>
                <w:sz w:val="20"/>
                <w:szCs w:val="20"/>
              </w:rPr>
              <w:t>-5.77</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rsidP="00784B71">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424</w:t>
            </w:r>
          </w:p>
        </w:tc>
        <w:tc>
          <w:tcPr>
            <w:tcW w:w="1260" w:type="dxa"/>
            <w:vAlign w:val="bottom"/>
          </w:tcPr>
          <w:p w:rsidR="00782C0F" w:rsidRPr="00782C0F" w:rsidRDefault="00782C0F">
            <w:pPr>
              <w:jc w:val="right"/>
              <w:rPr>
                <w:rFonts w:cs="Arial"/>
                <w:sz w:val="20"/>
                <w:szCs w:val="20"/>
              </w:rPr>
            </w:pPr>
            <w:r w:rsidRPr="00782C0F">
              <w:rPr>
                <w:rFonts w:cs="Arial"/>
                <w:sz w:val="20"/>
                <w:szCs w:val="20"/>
              </w:rPr>
              <w:t>-5.66</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677</w:t>
            </w:r>
          </w:p>
        </w:tc>
        <w:tc>
          <w:tcPr>
            <w:tcW w:w="1260" w:type="dxa"/>
            <w:vAlign w:val="bottom"/>
          </w:tcPr>
          <w:p w:rsidR="00782C0F" w:rsidRPr="00782C0F" w:rsidRDefault="00782C0F">
            <w:pPr>
              <w:jc w:val="right"/>
              <w:rPr>
                <w:rFonts w:cs="Arial"/>
                <w:sz w:val="20"/>
                <w:szCs w:val="20"/>
              </w:rPr>
            </w:pPr>
            <w:r w:rsidRPr="00782C0F">
              <w:rPr>
                <w:rFonts w:cs="Arial"/>
                <w:sz w:val="20"/>
                <w:szCs w:val="20"/>
              </w:rPr>
              <w:t>-5.68</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381</w:t>
            </w:r>
          </w:p>
        </w:tc>
        <w:tc>
          <w:tcPr>
            <w:tcW w:w="1260" w:type="dxa"/>
            <w:vAlign w:val="bottom"/>
          </w:tcPr>
          <w:p w:rsidR="00782C0F" w:rsidRPr="00782C0F" w:rsidRDefault="00782C0F">
            <w:pPr>
              <w:jc w:val="right"/>
              <w:rPr>
                <w:rFonts w:cs="Arial"/>
                <w:sz w:val="20"/>
                <w:szCs w:val="20"/>
              </w:rPr>
            </w:pPr>
            <w:r w:rsidRPr="00782C0F">
              <w:rPr>
                <w:rFonts w:cs="Arial"/>
                <w:sz w:val="20"/>
                <w:szCs w:val="20"/>
              </w:rPr>
              <w:t>-3.62</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255</w:t>
            </w:r>
          </w:p>
        </w:tc>
        <w:tc>
          <w:tcPr>
            <w:tcW w:w="1260" w:type="dxa"/>
            <w:vAlign w:val="bottom"/>
          </w:tcPr>
          <w:p w:rsidR="00782C0F" w:rsidRPr="00782C0F" w:rsidRDefault="00782C0F">
            <w:pPr>
              <w:jc w:val="right"/>
              <w:rPr>
                <w:rFonts w:cs="Arial"/>
                <w:sz w:val="20"/>
                <w:szCs w:val="20"/>
              </w:rPr>
            </w:pPr>
            <w:r w:rsidRPr="00782C0F">
              <w:rPr>
                <w:rFonts w:cs="Arial"/>
                <w:sz w:val="20"/>
                <w:szCs w:val="20"/>
              </w:rPr>
              <w:t>-3.41</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439</w:t>
            </w:r>
          </w:p>
        </w:tc>
        <w:tc>
          <w:tcPr>
            <w:tcW w:w="1260" w:type="dxa"/>
            <w:vAlign w:val="bottom"/>
          </w:tcPr>
          <w:p w:rsidR="00782C0F" w:rsidRPr="00782C0F" w:rsidRDefault="00782C0F">
            <w:pPr>
              <w:jc w:val="right"/>
              <w:rPr>
                <w:rFonts w:cs="Arial"/>
                <w:sz w:val="20"/>
                <w:szCs w:val="20"/>
              </w:rPr>
            </w:pPr>
            <w:r w:rsidRPr="00782C0F">
              <w:rPr>
                <w:rFonts w:cs="Arial"/>
                <w:sz w:val="20"/>
                <w:szCs w:val="20"/>
              </w:rPr>
              <w:t>-3.67</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1195</w:t>
            </w:r>
          </w:p>
        </w:tc>
        <w:tc>
          <w:tcPr>
            <w:tcW w:w="1260" w:type="dxa"/>
            <w:vAlign w:val="bottom"/>
          </w:tcPr>
          <w:p w:rsidR="00782C0F" w:rsidRPr="00782C0F" w:rsidRDefault="00782C0F">
            <w:pPr>
              <w:jc w:val="right"/>
              <w:rPr>
                <w:rFonts w:cs="Arial"/>
                <w:sz w:val="20"/>
                <w:szCs w:val="20"/>
              </w:rPr>
            </w:pPr>
            <w:r w:rsidRPr="00782C0F">
              <w:rPr>
                <w:rFonts w:cs="Arial"/>
                <w:sz w:val="20"/>
                <w:szCs w:val="20"/>
              </w:rPr>
              <w:t>-5.07</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900</w:t>
            </w:r>
          </w:p>
        </w:tc>
        <w:tc>
          <w:tcPr>
            <w:tcW w:w="1260" w:type="dxa"/>
            <w:vAlign w:val="bottom"/>
          </w:tcPr>
          <w:p w:rsidR="00782C0F" w:rsidRPr="00782C0F" w:rsidRDefault="00782C0F">
            <w:pPr>
              <w:jc w:val="right"/>
              <w:rPr>
                <w:rFonts w:cs="Arial"/>
                <w:sz w:val="20"/>
                <w:szCs w:val="20"/>
              </w:rPr>
            </w:pPr>
            <w:r w:rsidRPr="00782C0F">
              <w:rPr>
                <w:rFonts w:cs="Arial"/>
                <w:sz w:val="20"/>
                <w:szCs w:val="20"/>
              </w:rPr>
              <w:t>-4.55</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1253</w:t>
            </w:r>
          </w:p>
        </w:tc>
        <w:tc>
          <w:tcPr>
            <w:tcW w:w="1260" w:type="dxa"/>
            <w:vAlign w:val="bottom"/>
          </w:tcPr>
          <w:p w:rsidR="00782C0F" w:rsidRPr="00782C0F" w:rsidRDefault="00782C0F">
            <w:pPr>
              <w:jc w:val="right"/>
              <w:rPr>
                <w:rFonts w:cs="Arial"/>
                <w:sz w:val="20"/>
                <w:szCs w:val="20"/>
              </w:rPr>
            </w:pPr>
            <w:r w:rsidRPr="00782C0F">
              <w:rPr>
                <w:rFonts w:cs="Arial"/>
                <w:sz w:val="20"/>
                <w:szCs w:val="20"/>
              </w:rPr>
              <w:t>-4.37</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DMO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bl>
    <w:p w:rsidR="008E5E12" w:rsidRDefault="008E5E12" w:rsidP="009C5CA7">
      <w:pPr>
        <w:rPr>
          <w:b/>
        </w:rPr>
      </w:pPr>
    </w:p>
    <w:p w:rsidR="00531AE1" w:rsidDel="00B32B63" w:rsidRDefault="00531AE1" w:rsidP="007716FE">
      <w:pPr>
        <w:pStyle w:val="Heading4"/>
        <w:rPr>
          <w:del w:id="1016" w:author="Huang, Jia Chang" w:date="2014-06-04T11:23:00Z"/>
        </w:rPr>
      </w:pPr>
      <w:del w:id="1017" w:author="Huang, Jia Chang" w:date="2014-06-04T11:23:00Z">
        <w:r w:rsidRPr="00C80E3F" w:rsidDel="00B32B63">
          <w:delText>1.4.</w:delText>
        </w:r>
        <w:r w:rsidDel="00B32B63">
          <w:delText>1</w:delText>
        </w:r>
        <w:r w:rsidRPr="00C80E3F" w:rsidDel="00B32B63">
          <w:delText>.</w:delText>
        </w:r>
        <w:r w:rsidDel="00B32B63">
          <w:delText>2</w:delText>
        </w:r>
        <w:r w:rsidRPr="00C80E3F" w:rsidDel="00B32B63">
          <w:delText xml:space="preserve"> </w:delText>
        </w:r>
        <w:r w:rsidDel="00B32B63">
          <w:delText>Base Case Costs and Measure Case Costs</w:delText>
        </w:r>
      </w:del>
    </w:p>
    <w:p w:rsidR="000E132D" w:rsidRDefault="000E132D" w:rsidP="009C5CA7">
      <w:pPr>
        <w:rPr>
          <w:rFonts w:cs="Arial"/>
          <w:b/>
          <w:sz w:val="20"/>
          <w:szCs w:val="20"/>
        </w:rPr>
      </w:pPr>
    </w:p>
    <w:p w:rsidR="00670BFD" w:rsidRPr="000D4C7A" w:rsidDel="00B32B63" w:rsidRDefault="00A550C4" w:rsidP="009C5CA7">
      <w:pPr>
        <w:rPr>
          <w:del w:id="1018" w:author="Huang, Jia Chang" w:date="2014-06-04T11:23:00Z"/>
          <w:rFonts w:cs="Arial"/>
          <w:sz w:val="20"/>
          <w:szCs w:val="20"/>
          <w:rPrChange w:id="1019" w:author="Huang, Jia Chang" w:date="2014-06-02T11:06:00Z">
            <w:rPr>
              <w:del w:id="1020" w:author="Huang, Jia Chang" w:date="2014-06-04T11:23:00Z"/>
              <w:rFonts w:cs="Arial"/>
              <w:szCs w:val="22"/>
            </w:rPr>
          </w:rPrChange>
        </w:rPr>
      </w:pPr>
      <w:del w:id="1021" w:author="Huang, Jia Chang" w:date="2014-06-04T11:23:00Z">
        <w:r w:rsidRPr="000D4C7A" w:rsidDel="00B32B63">
          <w:rPr>
            <w:rFonts w:cs="Arial"/>
            <w:sz w:val="20"/>
            <w:szCs w:val="20"/>
            <w:rPrChange w:id="1022" w:author="Huang, Jia Chang" w:date="2014-06-02T11:06:00Z">
              <w:rPr>
                <w:rFonts w:cs="Arial"/>
                <w:szCs w:val="22"/>
              </w:rPr>
            </w:rPrChange>
          </w:rPr>
          <w:delText>The base case cost is zero.</w:delText>
        </w:r>
      </w:del>
    </w:p>
    <w:p w:rsidR="00A550C4" w:rsidRPr="000D4C7A" w:rsidDel="00B32B63" w:rsidRDefault="00A550C4" w:rsidP="009C5CA7">
      <w:pPr>
        <w:rPr>
          <w:del w:id="1023" w:author="Huang, Jia Chang" w:date="2014-06-04T11:23:00Z"/>
          <w:rFonts w:cs="Arial"/>
          <w:sz w:val="20"/>
          <w:szCs w:val="20"/>
          <w:rPrChange w:id="1024" w:author="Huang, Jia Chang" w:date="2014-06-02T11:06:00Z">
            <w:rPr>
              <w:del w:id="1025" w:author="Huang, Jia Chang" w:date="2014-06-04T11:23:00Z"/>
              <w:rFonts w:cs="Arial"/>
              <w:szCs w:val="22"/>
            </w:rPr>
          </w:rPrChange>
        </w:rPr>
      </w:pPr>
      <w:del w:id="1026" w:author="Huang, Jia Chang" w:date="2014-06-04T11:23:00Z">
        <w:r w:rsidRPr="000D4C7A" w:rsidDel="00B32B63">
          <w:rPr>
            <w:rFonts w:cs="Arial"/>
            <w:sz w:val="20"/>
            <w:szCs w:val="20"/>
            <w:rPrChange w:id="1027" w:author="Huang, Jia Chang" w:date="2014-06-02T11:06:00Z">
              <w:rPr>
                <w:rFonts w:cs="Arial"/>
                <w:szCs w:val="22"/>
              </w:rPr>
            </w:rPrChange>
          </w:rPr>
          <w:delText>The measure case cost is $</w:delText>
        </w:r>
        <w:r w:rsidR="00F36C81" w:rsidRPr="000D4C7A" w:rsidDel="00B32B63">
          <w:rPr>
            <w:rFonts w:cs="Arial"/>
            <w:sz w:val="20"/>
            <w:szCs w:val="20"/>
            <w:rPrChange w:id="1028" w:author="Huang, Jia Chang" w:date="2014-06-02T11:06:00Z">
              <w:rPr>
                <w:rFonts w:cs="Arial"/>
                <w:szCs w:val="22"/>
              </w:rPr>
            </w:rPrChange>
          </w:rPr>
          <w:delText>353.76</w:delText>
        </w:r>
        <w:r w:rsidRPr="000D4C7A" w:rsidDel="00B32B63">
          <w:rPr>
            <w:rFonts w:cs="Arial"/>
            <w:sz w:val="20"/>
            <w:szCs w:val="20"/>
            <w:rPrChange w:id="1029" w:author="Huang, Jia Chang" w:date="2014-06-02T11:06:00Z">
              <w:rPr>
                <w:rFonts w:cs="Arial"/>
                <w:szCs w:val="22"/>
              </w:rPr>
            </w:rPrChange>
          </w:rPr>
          <w:delText>.</w:delText>
        </w:r>
      </w:del>
    </w:p>
    <w:p w:rsidR="00EC4946" w:rsidRPr="000D4C7A" w:rsidDel="00B32B63" w:rsidRDefault="00EC4946" w:rsidP="009C5CA7">
      <w:pPr>
        <w:rPr>
          <w:del w:id="1030" w:author="Huang, Jia Chang" w:date="2014-06-04T11:23:00Z"/>
          <w:rFonts w:cs="Arial"/>
          <w:sz w:val="20"/>
          <w:szCs w:val="20"/>
          <w:rPrChange w:id="1031" w:author="Huang, Jia Chang" w:date="2014-06-02T11:06:00Z">
            <w:rPr>
              <w:del w:id="1032" w:author="Huang, Jia Chang" w:date="2014-06-04T11:23:00Z"/>
              <w:rFonts w:cs="Arial"/>
              <w:szCs w:val="22"/>
            </w:rPr>
          </w:rPrChange>
        </w:rPr>
      </w:pPr>
    </w:p>
    <w:p w:rsidR="00F36C81" w:rsidRPr="000D4C7A" w:rsidDel="00B32B63" w:rsidRDefault="00670BFD" w:rsidP="00F36C81">
      <w:pPr>
        <w:rPr>
          <w:del w:id="1033" w:author="Huang, Jia Chang" w:date="2014-06-04T11:23:00Z"/>
          <w:rFonts w:cs="Arial"/>
          <w:sz w:val="20"/>
          <w:szCs w:val="20"/>
          <w:rPrChange w:id="1034" w:author="Huang, Jia Chang" w:date="2014-06-02T11:06:00Z">
            <w:rPr>
              <w:del w:id="1035" w:author="Huang, Jia Chang" w:date="2014-06-04T11:23:00Z"/>
              <w:rFonts w:cs="Arial"/>
              <w:szCs w:val="22"/>
            </w:rPr>
          </w:rPrChange>
        </w:rPr>
      </w:pPr>
      <w:del w:id="1036" w:author="Huang, Jia Chang" w:date="2014-06-04T11:23:00Z">
        <w:r w:rsidRPr="000D4C7A" w:rsidDel="00B32B63">
          <w:rPr>
            <w:rFonts w:cs="Arial"/>
            <w:sz w:val="20"/>
            <w:szCs w:val="20"/>
            <w:rPrChange w:id="1037" w:author="Huang, Jia Chang" w:date="2014-06-02T11:06:00Z">
              <w:rPr>
                <w:rFonts w:cs="Arial"/>
                <w:szCs w:val="22"/>
              </w:rPr>
            </w:rPrChange>
          </w:rPr>
          <w:delText xml:space="preserve">BPM replacement motors </w:delText>
        </w:r>
        <w:r w:rsidR="00F0521A" w:rsidRPr="000D4C7A" w:rsidDel="00B32B63">
          <w:rPr>
            <w:rFonts w:cs="Arial"/>
            <w:sz w:val="20"/>
            <w:szCs w:val="20"/>
            <w:rPrChange w:id="1038" w:author="Huang, Jia Chang" w:date="2014-06-02T11:06:00Z">
              <w:rPr>
                <w:rFonts w:cs="Arial"/>
                <w:szCs w:val="22"/>
              </w:rPr>
            </w:rPrChange>
          </w:rPr>
          <w:delText xml:space="preserve">are currently available in CA </w:delText>
        </w:r>
        <w:r w:rsidR="005704D6" w:rsidRPr="000D4C7A" w:rsidDel="00B32B63">
          <w:rPr>
            <w:rFonts w:cs="Arial"/>
            <w:sz w:val="20"/>
            <w:szCs w:val="20"/>
            <w:rPrChange w:id="1039" w:author="Huang, Jia Chang" w:date="2014-06-02T11:06:00Z">
              <w:rPr>
                <w:rFonts w:cs="Arial"/>
                <w:szCs w:val="22"/>
              </w:rPr>
            </w:rPrChange>
          </w:rPr>
          <w:delText>for $199 in the ½ Hp size and $242 in the 1 Hp size</w:delText>
        </w:r>
        <w:r w:rsidR="00C23636" w:rsidRPr="000D4C7A" w:rsidDel="00B32B63">
          <w:rPr>
            <w:rFonts w:cs="Arial"/>
            <w:sz w:val="20"/>
            <w:szCs w:val="20"/>
            <w:vertAlign w:val="superscript"/>
          </w:rPr>
          <w:delText>Ref 10</w:delText>
        </w:r>
        <w:r w:rsidR="00F0521A" w:rsidRPr="000D4C7A" w:rsidDel="00B32B63">
          <w:rPr>
            <w:rFonts w:cs="Arial"/>
            <w:sz w:val="20"/>
            <w:szCs w:val="20"/>
            <w:rPrChange w:id="1040" w:author="Huang, Jia Chang" w:date="2014-06-02T11:06:00Z">
              <w:rPr>
                <w:rFonts w:cs="Arial"/>
                <w:szCs w:val="22"/>
              </w:rPr>
            </w:rPrChange>
          </w:rPr>
          <w:delText xml:space="preserve">. </w:delText>
        </w:r>
        <w:r w:rsidR="00F36C81" w:rsidRPr="000D4C7A" w:rsidDel="00B32B63">
          <w:rPr>
            <w:rFonts w:cs="Arial"/>
            <w:sz w:val="20"/>
            <w:szCs w:val="20"/>
            <w:rPrChange w:id="1041" w:author="Huang, Jia Chang" w:date="2014-06-02T11:06:00Z">
              <w:rPr>
                <w:rFonts w:cs="Arial"/>
                <w:szCs w:val="22"/>
              </w:rPr>
            </w:rPrChange>
          </w:rPr>
          <w:delText>Of all motors installed in the program to date, more than 90% have been ½ Hp or smaller.  The resulting weighted average motor cost plus cost of the Western Cooling Control™ enhanced time delay control is:</w:delText>
        </w:r>
      </w:del>
    </w:p>
    <w:p w:rsidR="00F36C81" w:rsidRPr="000D4C7A" w:rsidDel="00B32B63" w:rsidRDefault="00F36C81" w:rsidP="00F36C81">
      <w:pPr>
        <w:rPr>
          <w:del w:id="1042" w:author="Huang, Jia Chang" w:date="2014-06-04T11:23:00Z"/>
          <w:rFonts w:cs="Arial"/>
          <w:sz w:val="20"/>
          <w:szCs w:val="20"/>
          <w:rPrChange w:id="1043" w:author="Huang, Jia Chang" w:date="2014-06-02T11:06:00Z">
            <w:rPr>
              <w:del w:id="1044" w:author="Huang, Jia Chang" w:date="2014-06-04T11:23:00Z"/>
              <w:rFonts w:cs="Arial"/>
              <w:szCs w:val="22"/>
            </w:rPr>
          </w:rPrChange>
        </w:rPr>
      </w:pPr>
    </w:p>
    <w:p w:rsidR="00F36C81" w:rsidRPr="000D4C7A" w:rsidDel="00B32B63" w:rsidRDefault="00F36C81" w:rsidP="00F36C81">
      <w:pPr>
        <w:rPr>
          <w:del w:id="1045" w:author="Huang, Jia Chang" w:date="2014-06-04T11:23:00Z"/>
          <w:rFonts w:cs="Arial"/>
          <w:sz w:val="20"/>
          <w:szCs w:val="20"/>
          <w:rPrChange w:id="1046" w:author="Huang, Jia Chang" w:date="2014-06-02T11:06:00Z">
            <w:rPr>
              <w:del w:id="1047" w:author="Huang, Jia Chang" w:date="2014-06-04T11:23:00Z"/>
              <w:rFonts w:cs="Arial"/>
              <w:szCs w:val="22"/>
            </w:rPr>
          </w:rPrChange>
        </w:rPr>
      </w:pPr>
      <w:del w:id="1048" w:author="Huang, Jia Chang" w:date="2014-06-04T11:23:00Z">
        <w:r w:rsidRPr="000D4C7A" w:rsidDel="00B32B63">
          <w:rPr>
            <w:rFonts w:cs="Arial"/>
            <w:sz w:val="20"/>
            <w:szCs w:val="20"/>
            <w:rPrChange w:id="1049" w:author="Huang, Jia Chang" w:date="2014-06-02T11:06:00Z">
              <w:rPr>
                <w:rFonts w:cs="Arial"/>
                <w:szCs w:val="22"/>
              </w:rPr>
            </w:rPrChange>
          </w:rPr>
          <w:delText>$198.88 X 90% + $242.42 X 10% $35 = $238.23 average hardware cost per installed motor</w:delText>
        </w:r>
      </w:del>
    </w:p>
    <w:p w:rsidR="00F36C81" w:rsidRPr="000D4C7A" w:rsidDel="00B32B63" w:rsidRDefault="00F36C81" w:rsidP="00F36C81">
      <w:pPr>
        <w:rPr>
          <w:del w:id="1050" w:author="Huang, Jia Chang" w:date="2014-06-04T11:23:00Z"/>
          <w:rFonts w:cs="Arial"/>
          <w:sz w:val="20"/>
          <w:szCs w:val="20"/>
          <w:rPrChange w:id="1051" w:author="Huang, Jia Chang" w:date="2014-06-02T11:06:00Z">
            <w:rPr>
              <w:del w:id="1052" w:author="Huang, Jia Chang" w:date="2014-06-04T11:23:00Z"/>
              <w:rFonts w:cs="Arial"/>
              <w:szCs w:val="22"/>
            </w:rPr>
          </w:rPrChange>
        </w:rPr>
      </w:pPr>
    </w:p>
    <w:p w:rsidR="00F36C81" w:rsidRPr="000D4C7A" w:rsidDel="00B32B63" w:rsidRDefault="00F36C81" w:rsidP="00F36C81">
      <w:pPr>
        <w:rPr>
          <w:del w:id="1053" w:author="Huang, Jia Chang" w:date="2014-06-04T11:14:00Z"/>
          <w:rFonts w:cs="Arial"/>
          <w:sz w:val="20"/>
          <w:szCs w:val="20"/>
          <w:rPrChange w:id="1054" w:author="Huang, Jia Chang" w:date="2014-06-02T11:06:00Z">
            <w:rPr>
              <w:del w:id="1055" w:author="Huang, Jia Chang" w:date="2014-06-04T11:14:00Z"/>
              <w:rFonts w:cs="Arial"/>
              <w:szCs w:val="22"/>
            </w:rPr>
          </w:rPrChange>
        </w:rPr>
      </w:pPr>
      <w:del w:id="1056" w:author="Huang, Jia Chang" w:date="2014-06-04T11:14:00Z">
        <w:r w:rsidRPr="000D4C7A" w:rsidDel="00B32B63">
          <w:rPr>
            <w:rFonts w:cs="Arial"/>
            <w:sz w:val="20"/>
            <w:szCs w:val="20"/>
            <w:rPrChange w:id="1057" w:author="Huang, Jia Chang" w:date="2014-06-02T11:06:00Z">
              <w:rPr>
                <w:rFonts w:cs="Arial"/>
                <w:szCs w:val="22"/>
              </w:rPr>
            </w:rPrChange>
          </w:rPr>
          <w:delText>With 20% markup = $285.88</w:delText>
        </w:r>
      </w:del>
    </w:p>
    <w:p w:rsidR="00F36C81" w:rsidRPr="000D4C7A" w:rsidDel="00B32B63" w:rsidRDefault="00F36C81" w:rsidP="00F36C81">
      <w:pPr>
        <w:rPr>
          <w:del w:id="1058" w:author="Huang, Jia Chang" w:date="2014-06-04T11:23:00Z"/>
          <w:rFonts w:cs="Arial"/>
          <w:sz w:val="20"/>
          <w:szCs w:val="20"/>
          <w:rPrChange w:id="1059" w:author="Huang, Jia Chang" w:date="2014-06-02T11:06:00Z">
            <w:rPr>
              <w:del w:id="1060" w:author="Huang, Jia Chang" w:date="2014-06-04T11:23:00Z"/>
              <w:rFonts w:cs="Arial"/>
              <w:szCs w:val="22"/>
            </w:rPr>
          </w:rPrChange>
        </w:rPr>
      </w:pPr>
    </w:p>
    <w:p w:rsidR="006652A7" w:rsidRPr="000D4C7A" w:rsidDel="00B32B63" w:rsidRDefault="006652A7" w:rsidP="00F0521A">
      <w:pPr>
        <w:rPr>
          <w:del w:id="1061" w:author="Huang, Jia Chang" w:date="2014-06-04T11:23:00Z"/>
          <w:rFonts w:cs="Arial"/>
          <w:sz w:val="20"/>
          <w:szCs w:val="20"/>
          <w:rPrChange w:id="1062" w:author="Huang, Jia Chang" w:date="2014-06-02T11:06:00Z">
            <w:rPr>
              <w:del w:id="1063" w:author="Huang, Jia Chang" w:date="2014-06-04T11:23:00Z"/>
              <w:rFonts w:cs="Arial"/>
              <w:szCs w:val="22"/>
            </w:rPr>
          </w:rPrChange>
        </w:rPr>
      </w:pPr>
    </w:p>
    <w:p w:rsidR="00F0521A" w:rsidRPr="000D4C7A" w:rsidDel="00B32B63" w:rsidRDefault="00F0521A" w:rsidP="00F0521A">
      <w:pPr>
        <w:rPr>
          <w:del w:id="1064" w:author="Huang, Jia Chang" w:date="2014-06-04T11:23:00Z"/>
          <w:rFonts w:cs="Arial"/>
          <w:sz w:val="20"/>
          <w:szCs w:val="20"/>
          <w:rPrChange w:id="1065" w:author="Huang, Jia Chang" w:date="2014-06-02T11:06:00Z">
            <w:rPr>
              <w:del w:id="1066" w:author="Huang, Jia Chang" w:date="2014-06-04T11:23:00Z"/>
              <w:rFonts w:cs="Arial"/>
              <w:szCs w:val="22"/>
            </w:rPr>
          </w:rPrChange>
        </w:rPr>
      </w:pPr>
      <w:del w:id="1067" w:author="Huang, Jia Chang" w:date="2014-06-04T11:23:00Z">
        <w:r w:rsidRPr="000D4C7A" w:rsidDel="00B32B63">
          <w:rPr>
            <w:rFonts w:cs="Arial"/>
            <w:sz w:val="20"/>
            <w:szCs w:val="20"/>
            <w:rPrChange w:id="1068" w:author="Huang, Jia Chang" w:date="2014-06-02T11:06:00Z">
              <w:rPr>
                <w:rFonts w:cs="Arial"/>
                <w:szCs w:val="22"/>
              </w:rPr>
            </w:rPrChange>
          </w:rPr>
          <w:delText>Typical installation time is one hour.  The DEER</w:delText>
        </w:r>
        <w:r w:rsidR="00AA5F81" w:rsidRPr="000D4C7A" w:rsidDel="00B32B63">
          <w:rPr>
            <w:rFonts w:cs="Arial"/>
            <w:sz w:val="20"/>
            <w:szCs w:val="20"/>
            <w:rPrChange w:id="1069" w:author="Huang, Jia Chang" w:date="2014-06-02T11:06:00Z">
              <w:rPr>
                <w:rFonts w:cs="Arial"/>
                <w:szCs w:val="22"/>
              </w:rPr>
            </w:rPrChange>
          </w:rPr>
          <w:delText>20</w:delText>
        </w:r>
        <w:r w:rsidR="00F36C81" w:rsidRPr="000D4C7A" w:rsidDel="00B32B63">
          <w:rPr>
            <w:rFonts w:cs="Arial"/>
            <w:sz w:val="20"/>
            <w:szCs w:val="20"/>
            <w:rPrChange w:id="1070" w:author="Huang, Jia Chang" w:date="2014-06-02T11:06:00Z">
              <w:rPr>
                <w:rFonts w:cs="Arial"/>
                <w:szCs w:val="22"/>
              </w:rPr>
            </w:rPrChange>
          </w:rPr>
          <w:delText>14</w:delText>
        </w:r>
        <w:r w:rsidRPr="000D4C7A" w:rsidDel="00B32B63">
          <w:rPr>
            <w:rFonts w:cs="Arial"/>
            <w:sz w:val="20"/>
            <w:szCs w:val="20"/>
            <w:rPrChange w:id="1071" w:author="Huang, Jia Chang" w:date="2014-06-02T11:06:00Z">
              <w:rPr>
                <w:rFonts w:cs="Arial"/>
                <w:szCs w:val="22"/>
              </w:rPr>
            </w:rPrChange>
          </w:rPr>
          <w:delText xml:space="preserve"> Costs and Values Summary documentation lists the base rate labor cost for residential HVAC at $67.88 per hour.</w:delText>
        </w:r>
      </w:del>
    </w:p>
    <w:p w:rsidR="00670BFD" w:rsidRPr="000D4C7A" w:rsidDel="00B32B63" w:rsidRDefault="00670BFD" w:rsidP="009C5CA7">
      <w:pPr>
        <w:rPr>
          <w:del w:id="1072" w:author="Huang, Jia Chang" w:date="2014-06-04T11:23:00Z"/>
          <w:rFonts w:cs="Arial"/>
          <w:sz w:val="20"/>
          <w:szCs w:val="20"/>
          <w:rPrChange w:id="1073" w:author="Huang, Jia Chang" w:date="2014-06-02T11:06:00Z">
            <w:rPr>
              <w:del w:id="1074" w:author="Huang, Jia Chang" w:date="2014-06-04T11:23:00Z"/>
              <w:rFonts w:cs="Arial"/>
              <w:szCs w:val="22"/>
            </w:rPr>
          </w:rPrChange>
        </w:rPr>
      </w:pPr>
    </w:p>
    <w:p w:rsidR="00EC4946" w:rsidRPr="000D4C7A" w:rsidRDefault="00B93053" w:rsidP="009C5CA7">
      <w:pPr>
        <w:rPr>
          <w:rFonts w:cs="Arial"/>
          <w:sz w:val="20"/>
          <w:szCs w:val="20"/>
          <w:rPrChange w:id="1075" w:author="Huang, Jia Chang" w:date="2014-06-02T11:06:00Z">
            <w:rPr>
              <w:rFonts w:cs="Arial"/>
              <w:szCs w:val="22"/>
            </w:rPr>
          </w:rPrChange>
        </w:rPr>
      </w:pPr>
      <w:del w:id="1076" w:author="Huang, Jia Chang" w:date="2014-06-04T11:23:00Z">
        <w:r w:rsidRPr="000D4C7A" w:rsidDel="00B32B63">
          <w:rPr>
            <w:rFonts w:cs="Arial"/>
            <w:sz w:val="20"/>
            <w:szCs w:val="20"/>
            <w:rPrChange w:id="1077" w:author="Huang, Jia Chang" w:date="2014-06-02T11:06:00Z">
              <w:rPr>
                <w:rFonts w:cs="Arial"/>
                <w:szCs w:val="22"/>
              </w:rPr>
            </w:rPrChange>
          </w:rPr>
          <w:delText>The total cost for hardware plus labor is $</w:delText>
        </w:r>
        <w:r w:rsidR="00F36C81" w:rsidRPr="000D4C7A" w:rsidDel="00B32B63">
          <w:rPr>
            <w:rFonts w:cs="Arial"/>
            <w:sz w:val="20"/>
            <w:szCs w:val="20"/>
            <w:rPrChange w:id="1078" w:author="Huang, Jia Chang" w:date="2014-06-02T11:06:00Z">
              <w:rPr>
                <w:rFonts w:cs="Arial"/>
                <w:szCs w:val="22"/>
              </w:rPr>
            </w:rPrChange>
          </w:rPr>
          <w:delText>285.88</w:delText>
        </w:r>
        <w:r w:rsidRPr="000D4C7A" w:rsidDel="00B32B63">
          <w:rPr>
            <w:rFonts w:cs="Arial"/>
            <w:sz w:val="20"/>
            <w:szCs w:val="20"/>
            <w:rPrChange w:id="1079" w:author="Huang, Jia Chang" w:date="2014-06-02T11:06:00Z">
              <w:rPr>
                <w:rFonts w:cs="Arial"/>
                <w:szCs w:val="22"/>
              </w:rPr>
            </w:rPrChange>
          </w:rPr>
          <w:delText xml:space="preserve"> + $67.88 = $</w:delText>
        </w:r>
        <w:r w:rsidR="00F36C81" w:rsidRPr="000D4C7A" w:rsidDel="00B32B63">
          <w:rPr>
            <w:rFonts w:cs="Arial"/>
            <w:sz w:val="20"/>
            <w:szCs w:val="20"/>
            <w:rPrChange w:id="1080" w:author="Huang, Jia Chang" w:date="2014-06-02T11:06:00Z">
              <w:rPr>
                <w:rFonts w:cs="Arial"/>
                <w:szCs w:val="22"/>
              </w:rPr>
            </w:rPrChange>
          </w:rPr>
          <w:delText>353.76</w:delText>
        </w:r>
      </w:del>
    </w:p>
    <w:p w:rsidR="00531AE1" w:rsidRDefault="00531AE1" w:rsidP="007716FE">
      <w:pPr>
        <w:pStyle w:val="Heading4"/>
      </w:pPr>
      <w:bookmarkStart w:id="1081" w:name="_Toc389646545"/>
      <w:bookmarkStart w:id="1082" w:name="Net_to_Gross"/>
      <w:r w:rsidRPr="00C80E3F">
        <w:t>1.4.</w:t>
      </w:r>
      <w:r>
        <w:t>1</w:t>
      </w:r>
      <w:r w:rsidRPr="00C80E3F">
        <w:t>.</w:t>
      </w:r>
      <w:r>
        <w:t>3</w:t>
      </w:r>
      <w:r w:rsidRPr="00C80E3F">
        <w:t xml:space="preserve"> </w:t>
      </w:r>
      <w:r>
        <w:t>Net to Gross Assumption</w:t>
      </w:r>
      <w:bookmarkEnd w:id="1081"/>
    </w:p>
    <w:p w:rsidR="00531AE1" w:rsidRDefault="00531AE1" w:rsidP="00485E3F">
      <w:pPr>
        <w:rPr>
          <w:rFonts w:cs="Arial"/>
          <w:b/>
          <w:sz w:val="20"/>
          <w:szCs w:val="20"/>
        </w:rPr>
      </w:pPr>
    </w:p>
    <w:bookmarkEnd w:id="1082"/>
    <w:p w:rsidR="001B14C1" w:rsidRPr="000D4C7A" w:rsidRDefault="003906E6" w:rsidP="001B14C1">
      <w:pPr>
        <w:rPr>
          <w:rFonts w:cs="Arial"/>
          <w:sz w:val="20"/>
          <w:szCs w:val="22"/>
          <w:rPrChange w:id="1083" w:author="Huang, Jia Chang" w:date="2014-06-02T11:06:00Z">
            <w:rPr>
              <w:rFonts w:cs="Arial"/>
              <w:szCs w:val="22"/>
            </w:rPr>
          </w:rPrChange>
        </w:rPr>
      </w:pPr>
      <w:r w:rsidRPr="000D4C7A">
        <w:rPr>
          <w:rFonts w:cs="Arial"/>
          <w:sz w:val="20"/>
          <w:szCs w:val="22"/>
          <w:rPrChange w:id="1084" w:author="Huang, Jia Chang" w:date="2014-06-02T11:06:00Z">
            <w:rPr>
              <w:rFonts w:cs="Arial"/>
              <w:szCs w:val="22"/>
            </w:rPr>
          </w:rPrChange>
        </w:rPr>
        <w:t>A net to gross of 0.78 was used as specified by DEER2014 for HVAC maintenance measures. We believe that the actual net to gross for this hardwired installation is at least. 0.90. Since these retrofits are not implemented outside of the program the free ridership is 0%.</w:t>
      </w:r>
    </w:p>
    <w:p w:rsidR="001B14C1" w:rsidRDefault="001B14C1" w:rsidP="001B14C1">
      <w:pPr>
        <w:rPr>
          <w:rFonts w:cs="Arial"/>
          <w:szCs w:val="22"/>
        </w:rPr>
      </w:pPr>
    </w:p>
    <w:p w:rsidR="001B14C1" w:rsidRDefault="001B14C1" w:rsidP="001B14C1">
      <w:pPr>
        <w:pStyle w:val="Table"/>
      </w:pPr>
      <w:bookmarkStart w:id="1085" w:name="_Toc328128761"/>
      <w:bookmarkStart w:id="1086" w:name="_Toc389659808"/>
      <w:r>
        <w:t>Table 7: Net to Gross Ratios</w:t>
      </w:r>
      <w:bookmarkEnd w:id="1085"/>
      <w:bookmarkEnd w:id="1086"/>
    </w:p>
    <w:tbl>
      <w:tblPr>
        <w:tblW w:w="9550" w:type="dxa"/>
        <w:tblInd w:w="-106" w:type="dxa"/>
        <w:tblCellMar>
          <w:left w:w="0" w:type="dxa"/>
          <w:right w:w="0" w:type="dxa"/>
        </w:tblCellMar>
        <w:tblLook w:val="04A0" w:firstRow="1" w:lastRow="0" w:firstColumn="1" w:lastColumn="0" w:noHBand="0" w:noVBand="1"/>
      </w:tblPr>
      <w:tblGrid>
        <w:gridCol w:w="1450"/>
        <w:gridCol w:w="3926"/>
        <w:gridCol w:w="819"/>
        <w:gridCol w:w="988"/>
        <w:gridCol w:w="2499"/>
      </w:tblGrid>
      <w:tr w:rsidR="001B14C1" w:rsidTr="003906E6">
        <w:trPr>
          <w:trHeight w:val="255"/>
        </w:trPr>
        <w:tc>
          <w:tcPr>
            <w:tcW w:w="1462"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NTGR_ID</w:t>
            </w:r>
          </w:p>
        </w:tc>
        <w:tc>
          <w:tcPr>
            <w:tcW w:w="39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Description</w:t>
            </w:r>
          </w:p>
        </w:tc>
        <w:tc>
          <w:tcPr>
            <w:tcW w:w="8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Sector</w:t>
            </w:r>
          </w:p>
        </w:tc>
        <w:tc>
          <w:tcPr>
            <w:tcW w:w="7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sz w:val="20"/>
                <w:szCs w:val="20"/>
              </w:rPr>
            </w:pPr>
            <w:r>
              <w:rPr>
                <w:sz w:val="20"/>
                <w:szCs w:val="20"/>
              </w:rPr>
              <w:t>NTGR</w:t>
            </w:r>
          </w:p>
        </w:tc>
        <w:tc>
          <w:tcPr>
            <w:tcW w:w="25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sz w:val="20"/>
                <w:szCs w:val="20"/>
              </w:rPr>
            </w:pPr>
            <w:r>
              <w:rPr>
                <w:sz w:val="20"/>
                <w:szCs w:val="20"/>
              </w:rPr>
              <w:t>Documentation</w:t>
            </w:r>
          </w:p>
        </w:tc>
      </w:tr>
      <w:tr w:rsidR="003906E6" w:rsidTr="003906E6">
        <w:trPr>
          <w:trHeight w:val="765"/>
        </w:trPr>
        <w:tc>
          <w:tcPr>
            <w:tcW w:w="14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906E6" w:rsidRDefault="003906E6" w:rsidP="003906E6">
            <w:pPr>
              <w:jc w:val="center"/>
              <w:rPr>
                <w:rFonts w:ascii="Calibri" w:eastAsiaTheme="minorHAnsi" w:hAnsi="Calibri" w:cs="Calibri"/>
                <w:sz w:val="20"/>
                <w:szCs w:val="20"/>
              </w:rPr>
            </w:pPr>
            <w:del w:id="1087" w:author="Huang, Jia Chang" w:date="2014-05-30T10:05:00Z">
              <w:r w:rsidRPr="00963FAD" w:rsidDel="00B76C5B">
                <w:rPr>
                  <w:sz w:val="20"/>
                  <w:szCs w:val="20"/>
                </w:rPr>
                <w:delText>Res-sAll-mHVAC-RCA</w:delText>
              </w:r>
            </w:del>
            <w:ins w:id="1088" w:author="Huang, Jia Chang" w:date="2014-05-30T10:05:00Z">
              <w:r w:rsidR="00B76C5B">
                <w:rPr>
                  <w:sz w:val="20"/>
                  <w:szCs w:val="20"/>
                </w:rPr>
                <w:t>Res-Default&gt;2</w:t>
              </w:r>
            </w:ins>
          </w:p>
        </w:tc>
        <w:tc>
          <w:tcPr>
            <w:tcW w:w="3960" w:type="dxa"/>
            <w:tcBorders>
              <w:top w:val="nil"/>
              <w:left w:val="nil"/>
              <w:bottom w:val="single" w:sz="8" w:space="0" w:color="auto"/>
              <w:right w:val="single" w:sz="8" w:space="0" w:color="auto"/>
            </w:tcBorders>
            <w:tcMar>
              <w:top w:w="0" w:type="dxa"/>
              <w:left w:w="108" w:type="dxa"/>
              <w:bottom w:w="0" w:type="dxa"/>
              <w:right w:w="108" w:type="dxa"/>
            </w:tcMar>
            <w:vAlign w:val="center"/>
          </w:tcPr>
          <w:p w:rsidR="003906E6" w:rsidRDefault="00B76C5B" w:rsidP="003906E6">
            <w:pPr>
              <w:rPr>
                <w:rFonts w:ascii="Calibri" w:eastAsiaTheme="minorHAnsi" w:hAnsi="Calibri" w:cs="Calibri"/>
                <w:sz w:val="20"/>
                <w:szCs w:val="20"/>
              </w:rPr>
            </w:pPr>
            <w:ins w:id="1089" w:author="Huang, Jia Chang" w:date="2014-05-30T10:05:00Z">
              <w:r w:rsidRPr="00B76C5B">
                <w:rPr>
                  <w:sz w:val="20"/>
                  <w:szCs w:val="20"/>
                </w:rPr>
                <w:t>All other EEM with no evaluated NTGR; existing EEM with same delivery mechanism for more than 2 years</w:t>
              </w:r>
            </w:ins>
            <w:del w:id="1090" w:author="Huang, Jia Chang" w:date="2014-05-30T10:05:00Z">
              <w:r w:rsidR="003906E6" w:rsidRPr="00963FAD" w:rsidDel="00B76C5B">
                <w:rPr>
                  <w:sz w:val="20"/>
                  <w:szCs w:val="20"/>
                </w:rPr>
                <w:delText>HVAC Maintenance: Refrigerant Charge Adjustment (RCA)</w:delText>
              </w:r>
            </w:del>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3906E6" w:rsidP="003906E6">
            <w:pPr>
              <w:jc w:val="center"/>
              <w:rPr>
                <w:rFonts w:ascii="Calibri" w:eastAsiaTheme="minorHAnsi" w:hAnsi="Calibri" w:cs="Calibri"/>
                <w:color w:val="000000"/>
                <w:sz w:val="20"/>
                <w:szCs w:val="20"/>
              </w:rPr>
            </w:pPr>
            <w:r>
              <w:rPr>
                <w:color w:val="000000"/>
                <w:sz w:val="20"/>
                <w:szCs w:val="20"/>
              </w:rPr>
              <w:t>Res</w:t>
            </w:r>
          </w:p>
        </w:tc>
        <w:tc>
          <w:tcPr>
            <w:tcW w:w="7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3906E6" w:rsidP="003906E6">
            <w:pPr>
              <w:jc w:val="center"/>
              <w:rPr>
                <w:rFonts w:ascii="Calibri" w:eastAsiaTheme="minorHAnsi" w:hAnsi="Calibri" w:cs="Calibri"/>
                <w:sz w:val="20"/>
                <w:szCs w:val="20"/>
              </w:rPr>
            </w:pPr>
            <w:del w:id="1091" w:author="Huang, Jia Chang" w:date="2014-05-30T10:06:00Z">
              <w:r w:rsidDel="00B76C5B">
                <w:rPr>
                  <w:sz w:val="20"/>
                  <w:szCs w:val="20"/>
                </w:rPr>
                <w:delText>0.78</w:delText>
              </w:r>
            </w:del>
            <w:ins w:id="1092" w:author="Huang, Jia Chang" w:date="2014-05-30T10:06:00Z">
              <w:r w:rsidR="00B76C5B">
                <w:rPr>
                  <w:sz w:val="20"/>
                  <w:szCs w:val="20"/>
                </w:rPr>
                <w:t>0.55</w:t>
              </w:r>
            </w:ins>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3906E6" w:rsidP="003906E6">
            <w:pPr>
              <w:rPr>
                <w:rFonts w:ascii="Calibri" w:eastAsiaTheme="minorHAnsi" w:hAnsi="Calibri" w:cs="Calibri"/>
                <w:sz w:val="20"/>
                <w:szCs w:val="20"/>
              </w:rPr>
            </w:pPr>
            <w:r>
              <w:rPr>
                <w:sz w:val="20"/>
                <w:szCs w:val="20"/>
              </w:rPr>
              <w:t xml:space="preserve">2014 DEER </w:t>
            </w:r>
          </w:p>
        </w:tc>
      </w:tr>
    </w:tbl>
    <w:p w:rsidR="001B14C1" w:rsidRDefault="001B14C1" w:rsidP="001B14C1">
      <w:pPr>
        <w:rPr>
          <w:rFonts w:cs="Arial"/>
          <w:szCs w:val="22"/>
        </w:rPr>
      </w:pPr>
    </w:p>
    <w:p w:rsidR="00531AE1" w:rsidRDefault="00531AE1" w:rsidP="007716FE">
      <w:pPr>
        <w:pStyle w:val="Heading4"/>
      </w:pPr>
      <w:bookmarkStart w:id="1093" w:name="_Toc389646546"/>
      <w:r w:rsidRPr="00C80E3F">
        <w:t>1.4.</w:t>
      </w:r>
      <w:r>
        <w:t>1</w:t>
      </w:r>
      <w:r w:rsidRPr="00C80E3F">
        <w:t>.</w:t>
      </w:r>
      <w:r>
        <w:t>4</w:t>
      </w:r>
      <w:r w:rsidRPr="00C80E3F">
        <w:t xml:space="preserve"> </w:t>
      </w:r>
      <w:r>
        <w:t>Effective Useful Life / Remaining Useful Life</w:t>
      </w:r>
      <w:bookmarkEnd w:id="1093"/>
    </w:p>
    <w:p w:rsidR="004D7301" w:rsidRDefault="004D7301" w:rsidP="00FA595F">
      <w:pPr>
        <w:rPr>
          <w:rFonts w:cs="Arial"/>
          <w:sz w:val="20"/>
          <w:szCs w:val="20"/>
        </w:rPr>
      </w:pPr>
    </w:p>
    <w:p w:rsidR="001A00D1" w:rsidRPr="000D4C7A" w:rsidRDefault="001A00D1" w:rsidP="00244C0C">
      <w:pPr>
        <w:rPr>
          <w:sz w:val="20"/>
          <w:szCs w:val="20"/>
          <w:rPrChange w:id="1094" w:author="Huang, Jia Chang" w:date="2014-06-02T11:06:00Z">
            <w:rPr/>
          </w:rPrChange>
        </w:rPr>
      </w:pPr>
      <w:r w:rsidRPr="000D4C7A">
        <w:rPr>
          <w:sz w:val="20"/>
          <w:szCs w:val="20"/>
          <w:rPrChange w:id="1095" w:author="Huang, Jia Chang" w:date="2014-06-02T11:06:00Z">
            <w:rPr/>
          </w:rPrChange>
        </w:rPr>
        <w:t>These measures are retrofit into existing furnaces and air handlers.  The measure life is equal to the remaining life of the furnace/air handler.</w:t>
      </w:r>
      <w:r w:rsidR="00862B6B" w:rsidRPr="000D4C7A">
        <w:rPr>
          <w:sz w:val="20"/>
          <w:szCs w:val="20"/>
          <w:rPrChange w:id="1096" w:author="Huang, Jia Chang" w:date="2014-06-02T11:06:00Z">
            <w:rPr/>
          </w:rPrChange>
        </w:rPr>
        <w:t xml:space="preserve">  There are two potential scenarios which produce identical energy savings with identical measure life:</w:t>
      </w:r>
    </w:p>
    <w:p w:rsidR="00862B6B" w:rsidRPr="000D4C7A" w:rsidRDefault="00862B6B" w:rsidP="005A5DA7">
      <w:pPr>
        <w:pStyle w:val="ListParagraph"/>
        <w:numPr>
          <w:ilvl w:val="0"/>
          <w:numId w:val="28"/>
        </w:numPr>
        <w:rPr>
          <w:rFonts w:ascii="Arial" w:hAnsi="Arial" w:cs="Arial"/>
          <w:sz w:val="20"/>
          <w:szCs w:val="20"/>
          <w:rPrChange w:id="1097" w:author="Huang, Jia Chang" w:date="2014-06-02T11:06:00Z">
            <w:rPr>
              <w:rFonts w:ascii="Arial" w:hAnsi="Arial" w:cs="Arial"/>
              <w:sz w:val="22"/>
              <w:szCs w:val="22"/>
            </w:rPr>
          </w:rPrChange>
        </w:rPr>
      </w:pPr>
      <w:r w:rsidRPr="000D4C7A">
        <w:rPr>
          <w:rFonts w:ascii="Arial" w:hAnsi="Arial" w:cs="Arial"/>
          <w:sz w:val="20"/>
          <w:szCs w:val="20"/>
          <w:rPrChange w:id="1098" w:author="Huang, Jia Chang" w:date="2014-06-02T11:06:00Z">
            <w:rPr>
              <w:rFonts w:ascii="Arial" w:hAnsi="Arial" w:cs="Arial"/>
              <w:sz w:val="22"/>
              <w:szCs w:val="22"/>
            </w:rPr>
          </w:rPrChange>
        </w:rPr>
        <w:t>The existing PSC fan motor is functional and is replaced with the BPM fan motor.  The savings are the difference in HVAC system energy use with the PSC vs. BPM fan motors over the remaining life of the furnace.</w:t>
      </w:r>
    </w:p>
    <w:p w:rsidR="00862B6B" w:rsidRPr="000D4C7A" w:rsidRDefault="00862B6B" w:rsidP="005A5DA7">
      <w:pPr>
        <w:pStyle w:val="ListParagraph"/>
        <w:numPr>
          <w:ilvl w:val="0"/>
          <w:numId w:val="28"/>
        </w:numPr>
        <w:rPr>
          <w:sz w:val="20"/>
          <w:szCs w:val="20"/>
          <w:rPrChange w:id="1099" w:author="Huang, Jia Chang" w:date="2014-06-02T11:06:00Z">
            <w:rPr/>
          </w:rPrChange>
        </w:rPr>
      </w:pPr>
      <w:r w:rsidRPr="000D4C7A">
        <w:rPr>
          <w:rFonts w:ascii="Arial" w:hAnsi="Arial" w:cs="Arial"/>
          <w:sz w:val="20"/>
          <w:szCs w:val="20"/>
          <w:rPrChange w:id="1100" w:author="Huang, Jia Chang" w:date="2014-06-02T11:06:00Z">
            <w:rPr>
              <w:rFonts w:ascii="Arial" w:hAnsi="Arial" w:cs="Arial"/>
              <w:sz w:val="22"/>
              <w:szCs w:val="22"/>
            </w:rPr>
          </w:rPrChange>
        </w:rPr>
        <w:t>The existing PSC fan motor is not function and would normally be replaced with an equivalent PSC motor, but is replaced with the BPM motor instead.  The savings are the difference in HVAC system energy use with the PSC vs. BPM fan motors over the remaining life of the furnace.</w:t>
      </w:r>
    </w:p>
    <w:p w:rsidR="001A00D1" w:rsidRPr="000D4C7A" w:rsidRDefault="001A00D1" w:rsidP="00244C0C">
      <w:pPr>
        <w:rPr>
          <w:sz w:val="20"/>
          <w:szCs w:val="20"/>
          <w:rPrChange w:id="1101" w:author="Huang, Jia Chang" w:date="2014-06-02T11:06:00Z">
            <w:rPr/>
          </w:rPrChange>
        </w:rPr>
      </w:pPr>
    </w:p>
    <w:p w:rsidR="00244C0C" w:rsidRPr="000D4C7A" w:rsidRDefault="00244C0C" w:rsidP="00244C0C">
      <w:pPr>
        <w:rPr>
          <w:sz w:val="20"/>
          <w:szCs w:val="20"/>
          <w:rPrChange w:id="1102" w:author="Huang, Jia Chang" w:date="2014-06-02T11:06:00Z">
            <w:rPr/>
          </w:rPrChange>
        </w:rPr>
      </w:pPr>
      <w:r w:rsidRPr="000D4C7A">
        <w:rPr>
          <w:sz w:val="20"/>
          <w:szCs w:val="20"/>
          <w:rPrChange w:id="1103" w:author="Huang, Jia Chang" w:date="2014-06-02T11:06:00Z">
            <w:rPr/>
          </w:rPrChange>
        </w:rPr>
        <w:t>The mean life of a residential central air conditioner is 20.5 years according to ASHRAE Transactions Research</w:t>
      </w:r>
      <w:r w:rsidRPr="000D4C7A">
        <w:rPr>
          <w:sz w:val="20"/>
          <w:szCs w:val="20"/>
          <w:vertAlign w:val="superscript"/>
          <w:rPrChange w:id="1104" w:author="Huang, Jia Chang" w:date="2014-06-02T11:06:00Z">
            <w:rPr>
              <w:vertAlign w:val="superscript"/>
            </w:rPr>
          </w:rPrChange>
        </w:rPr>
        <w:t>Ref</w:t>
      </w:r>
      <w:r w:rsidR="00F96B51" w:rsidRPr="000D4C7A">
        <w:rPr>
          <w:sz w:val="20"/>
          <w:szCs w:val="20"/>
          <w:vertAlign w:val="superscript"/>
          <w:rPrChange w:id="1105" w:author="Huang, Jia Chang" w:date="2014-06-02T11:06:00Z">
            <w:rPr>
              <w:vertAlign w:val="superscript"/>
            </w:rPr>
          </w:rPrChange>
        </w:rPr>
        <w:t xml:space="preserve"> 4</w:t>
      </w:r>
      <w:r w:rsidRPr="000D4C7A">
        <w:rPr>
          <w:sz w:val="20"/>
          <w:szCs w:val="20"/>
          <w:rPrChange w:id="1106" w:author="Huang, Jia Chang" w:date="2014-06-02T11:06:00Z">
            <w:rPr/>
          </w:rPrChange>
        </w:rPr>
        <w:t xml:space="preserve">. As noted in that paper the average replacement age matches the mean life for a mature population. </w:t>
      </w:r>
    </w:p>
    <w:p w:rsidR="00244C0C" w:rsidRPr="000D4C7A" w:rsidRDefault="00244C0C" w:rsidP="00244C0C">
      <w:pPr>
        <w:rPr>
          <w:sz w:val="20"/>
          <w:szCs w:val="20"/>
          <w:rPrChange w:id="1107" w:author="Huang, Jia Chang" w:date="2014-06-02T11:06:00Z">
            <w:rPr/>
          </w:rPrChange>
        </w:rPr>
      </w:pPr>
    </w:p>
    <w:p w:rsidR="007B3ACE" w:rsidRPr="000D4C7A" w:rsidRDefault="00244C0C" w:rsidP="00244C0C">
      <w:pPr>
        <w:rPr>
          <w:sz w:val="20"/>
          <w:szCs w:val="20"/>
          <w:rPrChange w:id="1108" w:author="Huang, Jia Chang" w:date="2014-06-02T11:06:00Z">
            <w:rPr/>
          </w:rPrChange>
        </w:rPr>
      </w:pPr>
      <w:r w:rsidRPr="000D4C7A">
        <w:rPr>
          <w:sz w:val="20"/>
          <w:szCs w:val="20"/>
          <w:rPrChange w:id="1109" w:author="Huang, Jia Chang" w:date="2014-06-02T11:06:00Z">
            <w:rPr/>
          </w:rPrChange>
        </w:rPr>
        <w:t xml:space="preserve">The median age of air conditioners is 8 years according to </w:t>
      </w:r>
      <w:r w:rsidR="007B3ACE" w:rsidRPr="000D4C7A">
        <w:rPr>
          <w:sz w:val="20"/>
          <w:szCs w:val="20"/>
          <w:rPrChange w:id="1110" w:author="Huang, Jia Chang" w:date="2014-06-02T11:06:00Z">
            <w:rPr/>
          </w:rPrChange>
        </w:rPr>
        <w:t>the 2010 RASS survey</w:t>
      </w:r>
      <w:r w:rsidRPr="000D4C7A">
        <w:rPr>
          <w:sz w:val="20"/>
          <w:szCs w:val="20"/>
          <w:rPrChange w:id="1111" w:author="Huang, Jia Chang" w:date="2014-06-02T11:06:00Z">
            <w:rPr/>
          </w:rPrChange>
        </w:rPr>
        <w:t xml:space="preserve">. On average then, the average air conditioner will be in place for another 12.5 years. What is more, a large percentage of the air conditioner replacements do not include replacement of the furnace (which is the AC indoor air handler where the measures addressed by this workpaper are installed). </w:t>
      </w:r>
    </w:p>
    <w:p w:rsidR="007B3ACE" w:rsidRPr="000D4C7A" w:rsidRDefault="007B3ACE" w:rsidP="00244C0C">
      <w:pPr>
        <w:rPr>
          <w:sz w:val="20"/>
          <w:szCs w:val="20"/>
          <w:rPrChange w:id="1112" w:author="Huang, Jia Chang" w:date="2014-06-02T11:06:00Z">
            <w:rPr/>
          </w:rPrChange>
        </w:rPr>
      </w:pPr>
    </w:p>
    <w:p w:rsidR="00244C0C" w:rsidRPr="000D4C7A" w:rsidRDefault="00244C0C" w:rsidP="00244C0C">
      <w:pPr>
        <w:rPr>
          <w:sz w:val="20"/>
          <w:szCs w:val="20"/>
          <w:rPrChange w:id="1113" w:author="Huang, Jia Chang" w:date="2014-06-02T11:06:00Z">
            <w:rPr/>
          </w:rPrChange>
        </w:rPr>
      </w:pPr>
      <w:r w:rsidRPr="000D4C7A">
        <w:rPr>
          <w:sz w:val="20"/>
          <w:szCs w:val="20"/>
          <w:rPrChange w:id="1114" w:author="Huang, Jia Chang" w:date="2014-06-02T11:06:00Z">
            <w:rPr/>
          </w:rPrChange>
        </w:rPr>
        <w:t>However we have used a more conservative measure life of 1</w:t>
      </w:r>
      <w:ins w:id="1115" w:author="Huang, Jia Chang" w:date="2014-06-03T16:28:00Z">
        <w:r w:rsidR="003A0CC5">
          <w:rPr>
            <w:sz w:val="20"/>
            <w:szCs w:val="20"/>
          </w:rPr>
          <w:t>5</w:t>
        </w:r>
      </w:ins>
      <w:del w:id="1116" w:author="Huang, Jia Chang" w:date="2014-06-03T16:28:00Z">
        <w:r w:rsidRPr="000D4C7A" w:rsidDel="003A0CC5">
          <w:rPr>
            <w:sz w:val="20"/>
            <w:szCs w:val="20"/>
            <w:rPrChange w:id="1117" w:author="Huang, Jia Chang" w:date="2014-06-02T11:06:00Z">
              <w:rPr/>
            </w:rPrChange>
          </w:rPr>
          <w:delText>0</w:delText>
        </w:r>
      </w:del>
      <w:r w:rsidRPr="000D4C7A">
        <w:rPr>
          <w:sz w:val="20"/>
          <w:szCs w:val="20"/>
          <w:rPrChange w:id="1118" w:author="Huang, Jia Chang" w:date="2014-06-02T11:06:00Z">
            <w:rPr/>
          </w:rPrChange>
        </w:rPr>
        <w:t xml:space="preserve"> years derived from the DEER 201</w:t>
      </w:r>
      <w:r w:rsidR="003906E6" w:rsidRPr="000D4C7A">
        <w:rPr>
          <w:sz w:val="20"/>
          <w:szCs w:val="20"/>
          <w:rPrChange w:id="1119" w:author="Huang, Jia Chang" w:date="2014-06-02T11:06:00Z">
            <w:rPr/>
          </w:rPrChange>
        </w:rPr>
        <w:t>4</w:t>
      </w:r>
      <w:r w:rsidRPr="000D4C7A">
        <w:rPr>
          <w:sz w:val="20"/>
          <w:szCs w:val="20"/>
          <w:rPrChange w:id="1120" w:author="Huang, Jia Chang" w:date="2014-06-02T11:06:00Z">
            <w:rPr/>
          </w:rPrChange>
        </w:rPr>
        <w:t>:</w:t>
      </w:r>
    </w:p>
    <w:p w:rsidR="00244C0C" w:rsidRPr="008A0858" w:rsidDel="003A0CC5" w:rsidRDefault="00244C0C" w:rsidP="00244C0C">
      <w:pPr>
        <w:pStyle w:val="ListBulletIndent"/>
        <w:numPr>
          <w:ilvl w:val="0"/>
          <w:numId w:val="23"/>
        </w:numPr>
        <w:spacing w:before="120" w:after="120"/>
        <w:rPr>
          <w:del w:id="1121" w:author="Huang, Jia Chang" w:date="2014-06-03T16:27:00Z"/>
          <w:rFonts w:ascii="Arial" w:hAnsi="Arial" w:cs="Arial"/>
          <w:sz w:val="20"/>
          <w:szCs w:val="20"/>
          <w:rPrChange w:id="1122" w:author="Huang, Jia Chang" w:date="2014-06-03T13:41:00Z">
            <w:rPr>
              <w:del w:id="1123" w:author="Huang, Jia Chang" w:date="2014-06-03T16:27:00Z"/>
            </w:rPr>
          </w:rPrChange>
        </w:rPr>
      </w:pPr>
      <w:r w:rsidRPr="008A0858">
        <w:rPr>
          <w:rFonts w:ascii="Arial" w:hAnsi="Arial" w:cs="Arial"/>
          <w:sz w:val="20"/>
          <w:szCs w:val="20"/>
          <w:rPrChange w:id="1124" w:author="Huang, Jia Chang" w:date="2014-06-03T13:41:00Z">
            <w:rPr/>
          </w:rPrChange>
        </w:rPr>
        <w:t xml:space="preserve">EUL_ID </w:t>
      </w:r>
      <w:del w:id="1125" w:author="Huang, Jia Chang" w:date="2014-06-03T16:32:00Z">
        <w:r w:rsidRPr="008A0858" w:rsidDel="003A0CC5">
          <w:rPr>
            <w:rFonts w:ascii="Arial" w:hAnsi="Arial" w:cs="Arial"/>
            <w:sz w:val="20"/>
            <w:szCs w:val="20"/>
            <w:rPrChange w:id="1126" w:author="Huang, Jia Chang" w:date="2014-06-03T13:41:00Z">
              <w:rPr/>
            </w:rPrChange>
          </w:rPr>
          <w:delText>HV-RefChrg</w:delText>
        </w:r>
      </w:del>
      <w:ins w:id="1127" w:author="Huang, Jia Chang" w:date="2014-06-03T16:32:00Z">
        <w:r w:rsidR="003A0CC5">
          <w:rPr>
            <w:rFonts w:ascii="Arial" w:hAnsi="Arial" w:cs="Arial"/>
            <w:sz w:val="20"/>
            <w:szCs w:val="20"/>
          </w:rPr>
          <w:t>Motors-fan</w:t>
        </w:r>
      </w:ins>
      <w:r w:rsidRPr="008A0858">
        <w:rPr>
          <w:rFonts w:ascii="Arial" w:hAnsi="Arial" w:cs="Arial"/>
          <w:sz w:val="20"/>
          <w:szCs w:val="20"/>
          <w:rPrChange w:id="1128" w:author="Huang, Jia Chang" w:date="2014-06-03T13:41:00Z">
            <w:rPr/>
          </w:rPrChange>
        </w:rPr>
        <w:t>:  is "</w:t>
      </w:r>
      <w:ins w:id="1129" w:author="Huang, Jia Chang" w:date="2014-06-03T16:32:00Z">
        <w:r w:rsidR="003A0CC5">
          <w:rPr>
            <w:rFonts w:ascii="Arial" w:hAnsi="Arial" w:cs="Arial"/>
            <w:sz w:val="20"/>
            <w:szCs w:val="20"/>
          </w:rPr>
          <w:t>HVAC Fan Motors</w:t>
        </w:r>
      </w:ins>
      <w:del w:id="1130" w:author="Huang, Jia Chang" w:date="2014-06-03T16:32:00Z">
        <w:r w:rsidRPr="008A0858" w:rsidDel="003A0CC5">
          <w:rPr>
            <w:rFonts w:ascii="Arial" w:hAnsi="Arial" w:cs="Arial"/>
            <w:sz w:val="20"/>
            <w:szCs w:val="20"/>
            <w:rPrChange w:id="1131" w:author="Huang, Jia Chang" w:date="2014-06-03T13:41:00Z">
              <w:rPr/>
            </w:rPrChange>
          </w:rPr>
          <w:delText>Typical Refrigerant Charge Adjustment</w:delText>
        </w:r>
      </w:del>
      <w:r w:rsidRPr="008A0858">
        <w:rPr>
          <w:rFonts w:ascii="Arial" w:hAnsi="Arial" w:cs="Arial"/>
          <w:sz w:val="20"/>
          <w:szCs w:val="20"/>
          <w:rPrChange w:id="1132" w:author="Huang, Jia Chang" w:date="2014-06-03T13:41:00Z">
            <w:rPr/>
          </w:rPrChange>
        </w:rPr>
        <w:t xml:space="preserve">". </w:t>
      </w:r>
    </w:p>
    <w:p w:rsidR="00244C0C" w:rsidRPr="003A0CC5" w:rsidDel="003A0CC5" w:rsidRDefault="00244C0C">
      <w:pPr>
        <w:pStyle w:val="ListBulletIndent"/>
        <w:numPr>
          <w:ilvl w:val="0"/>
          <w:numId w:val="0"/>
        </w:numPr>
        <w:spacing w:before="120" w:after="120"/>
        <w:rPr>
          <w:del w:id="1133" w:author="Huang, Jia Chang" w:date="2014-06-03T16:27:00Z"/>
          <w:rFonts w:ascii="Arial" w:hAnsi="Arial" w:cs="Arial"/>
          <w:sz w:val="20"/>
          <w:szCs w:val="20"/>
          <w:rPrChange w:id="1134" w:author="Huang, Jia Chang" w:date="2014-06-03T16:27:00Z">
            <w:rPr>
              <w:del w:id="1135" w:author="Huang, Jia Chang" w:date="2014-06-03T16:27:00Z"/>
              <w:rFonts w:ascii="Arial" w:hAnsi="Arial" w:cs="Arial"/>
              <w:sz w:val="22"/>
              <w:szCs w:val="22"/>
            </w:rPr>
          </w:rPrChange>
        </w:rPr>
        <w:pPrChange w:id="1136" w:author="Huang, Jia Chang" w:date="2014-06-03T16:27:00Z">
          <w:pPr>
            <w:pStyle w:val="ListBulletIndent"/>
            <w:numPr>
              <w:numId w:val="0"/>
            </w:numPr>
            <w:tabs>
              <w:tab w:val="clear" w:pos="720"/>
            </w:tabs>
            <w:ind w:left="0" w:firstLine="0"/>
          </w:pPr>
        </w:pPrChange>
      </w:pPr>
      <w:del w:id="1137" w:author="Huang, Jia Chang" w:date="2014-06-03T16:27:00Z">
        <w:r w:rsidRPr="003A0CC5" w:rsidDel="003A0CC5">
          <w:rPr>
            <w:rFonts w:cs="Arial"/>
            <w:sz w:val="20"/>
            <w:szCs w:val="20"/>
            <w:rPrChange w:id="1138" w:author="Huang, Jia Chang" w:date="2014-06-03T16:27:00Z">
              <w:rPr>
                <w:rFonts w:cs="Arial"/>
                <w:szCs w:val="22"/>
              </w:rPr>
            </w:rPrChange>
          </w:rPr>
          <w:delText>Since the BPM Motor with enhanced time delay is a hardwired modification as opposed to an adjustment, it is more durable than HV-RefChrg. To be conservative, the 10 year Effective Useful Life value was obtained directly from DEER</w:delText>
        </w:r>
        <w:r w:rsidR="00AA5F81" w:rsidRPr="003A0CC5" w:rsidDel="003A0CC5">
          <w:rPr>
            <w:rFonts w:cs="Arial"/>
            <w:sz w:val="20"/>
            <w:szCs w:val="20"/>
            <w:rPrChange w:id="1139" w:author="Huang, Jia Chang" w:date="2014-06-03T16:27:00Z">
              <w:rPr>
                <w:rFonts w:cs="Arial"/>
                <w:szCs w:val="22"/>
              </w:rPr>
            </w:rPrChange>
          </w:rPr>
          <w:delText>201</w:delText>
        </w:r>
        <w:r w:rsidR="00287200" w:rsidRPr="003A0CC5" w:rsidDel="003A0CC5">
          <w:rPr>
            <w:rFonts w:cs="Arial"/>
            <w:sz w:val="20"/>
            <w:szCs w:val="20"/>
            <w:rPrChange w:id="1140" w:author="Huang, Jia Chang" w:date="2014-06-03T16:27:00Z">
              <w:rPr>
                <w:rFonts w:cs="Arial"/>
                <w:szCs w:val="22"/>
              </w:rPr>
            </w:rPrChange>
          </w:rPr>
          <w:delText>4</w:delText>
        </w:r>
        <w:r w:rsidRPr="003A0CC5" w:rsidDel="003A0CC5">
          <w:rPr>
            <w:rFonts w:cs="Arial"/>
            <w:sz w:val="20"/>
            <w:szCs w:val="20"/>
            <w:rPrChange w:id="1141" w:author="Huang, Jia Chang" w:date="2014-06-03T16:27:00Z">
              <w:rPr>
                <w:rFonts w:cs="Arial"/>
                <w:szCs w:val="22"/>
              </w:rPr>
            </w:rPrChange>
          </w:rPr>
          <w:delText xml:space="preserve"> without alteration.  </w:delText>
        </w:r>
      </w:del>
    </w:p>
    <w:p w:rsidR="003906E6" w:rsidRPr="000D4C7A" w:rsidDel="003A0CC5" w:rsidRDefault="003906E6" w:rsidP="00244C0C">
      <w:pPr>
        <w:pStyle w:val="ListBulletIndent"/>
        <w:numPr>
          <w:ilvl w:val="0"/>
          <w:numId w:val="0"/>
        </w:numPr>
        <w:rPr>
          <w:del w:id="1142" w:author="Huang, Jia Chang" w:date="2014-06-03T16:27:00Z"/>
          <w:rFonts w:ascii="Arial" w:hAnsi="Arial" w:cs="Arial"/>
          <w:sz w:val="20"/>
          <w:szCs w:val="20"/>
          <w:rPrChange w:id="1143" w:author="Huang, Jia Chang" w:date="2014-06-02T11:06:00Z">
            <w:rPr>
              <w:del w:id="1144" w:author="Huang, Jia Chang" w:date="2014-06-03T16:27:00Z"/>
              <w:rFonts w:ascii="Arial" w:hAnsi="Arial" w:cs="Arial"/>
              <w:sz w:val="22"/>
              <w:szCs w:val="22"/>
            </w:rPr>
          </w:rPrChange>
        </w:rPr>
      </w:pPr>
    </w:p>
    <w:p w:rsidR="003906E6" w:rsidRPr="000D4C7A" w:rsidRDefault="003906E6">
      <w:pPr>
        <w:pStyle w:val="ListBulletIndent"/>
        <w:numPr>
          <w:ilvl w:val="0"/>
          <w:numId w:val="23"/>
        </w:numPr>
        <w:spacing w:before="120" w:after="120"/>
        <w:rPr>
          <w:rFonts w:ascii="Arial" w:hAnsi="Arial" w:cs="Arial"/>
          <w:sz w:val="20"/>
          <w:szCs w:val="20"/>
          <w:rPrChange w:id="1145" w:author="Huang, Jia Chang" w:date="2014-06-02T11:06:00Z">
            <w:rPr>
              <w:rFonts w:ascii="Arial" w:hAnsi="Arial" w:cs="Arial"/>
              <w:sz w:val="22"/>
              <w:szCs w:val="22"/>
            </w:rPr>
          </w:rPrChange>
        </w:rPr>
        <w:pPrChange w:id="1146" w:author="Huang, Jia Chang" w:date="2014-06-03T16:27:00Z">
          <w:pPr>
            <w:pStyle w:val="ListBulletIndent"/>
            <w:numPr>
              <w:numId w:val="0"/>
            </w:numPr>
            <w:tabs>
              <w:tab w:val="clear" w:pos="720"/>
            </w:tabs>
            <w:ind w:left="0" w:firstLine="0"/>
          </w:pPr>
        </w:pPrChange>
      </w:pPr>
      <w:del w:id="1147" w:author="Huang, Jia Chang" w:date="2014-06-03T16:27:00Z">
        <w:r w:rsidRPr="000D4C7A" w:rsidDel="003A0CC5">
          <w:rPr>
            <w:rFonts w:ascii="Arial" w:hAnsi="Arial" w:cs="Arial"/>
            <w:sz w:val="20"/>
            <w:szCs w:val="20"/>
            <w:rPrChange w:id="1148" w:author="Huang, Jia Chang" w:date="2014-06-02T11:06:00Z">
              <w:rPr>
                <w:rFonts w:ascii="Arial" w:hAnsi="Arial" w:cs="Arial"/>
                <w:sz w:val="22"/>
                <w:szCs w:val="22"/>
              </w:rPr>
            </w:rPrChange>
          </w:rPr>
          <w:delText>This is conservative compared to the DEER EUL values for other HVAC component measures such as HVAC fan motors (15 years) and other HVAC controls such as thermostats (11 years).</w:delText>
        </w:r>
      </w:del>
    </w:p>
    <w:p w:rsidR="00244C0C" w:rsidRPr="00244C0C" w:rsidDel="003A0CC5" w:rsidRDefault="00244C0C" w:rsidP="00FA595F">
      <w:pPr>
        <w:rPr>
          <w:del w:id="1149" w:author="Huang, Jia Chang" w:date="2014-06-03T16:27:00Z"/>
          <w:rFonts w:cs="Arial"/>
          <w:sz w:val="20"/>
          <w:szCs w:val="20"/>
        </w:rPr>
      </w:pPr>
    </w:p>
    <w:p w:rsidR="008F48E1" w:rsidRDefault="00531AE1" w:rsidP="007716FE">
      <w:pPr>
        <w:pStyle w:val="Heading4"/>
        <w:rPr>
          <w:color w:val="FF0000"/>
        </w:rPr>
      </w:pPr>
      <w:bookmarkStart w:id="1150" w:name="_Toc389646547"/>
      <w:r w:rsidRPr="00C80E3F">
        <w:t>1.4.</w:t>
      </w:r>
      <w:r>
        <w:t>1</w:t>
      </w:r>
      <w:r w:rsidRPr="00C80E3F">
        <w:t>.</w:t>
      </w:r>
      <w:r>
        <w:t>5</w:t>
      </w:r>
      <w:r w:rsidRPr="00C80E3F">
        <w:t xml:space="preserve"> </w:t>
      </w:r>
      <w:r>
        <w:t>In-service rate / first year installation rate</w:t>
      </w:r>
      <w:bookmarkEnd w:id="1150"/>
    </w:p>
    <w:p w:rsidR="007B3ACE" w:rsidRDefault="007B3ACE" w:rsidP="009C5CA7">
      <w:pPr>
        <w:rPr>
          <w:rFonts w:cs="Arial"/>
          <w:i/>
          <w:sz w:val="20"/>
          <w:szCs w:val="20"/>
        </w:rPr>
      </w:pPr>
    </w:p>
    <w:p w:rsidR="007B3ACE" w:rsidRPr="000D4C7A" w:rsidRDefault="007B3ACE" w:rsidP="009C5CA7">
      <w:pPr>
        <w:rPr>
          <w:sz w:val="20"/>
          <w:szCs w:val="22"/>
          <w:rPrChange w:id="1151" w:author="Huang, Jia Chang" w:date="2014-06-02T11:06:00Z">
            <w:rPr>
              <w:szCs w:val="22"/>
            </w:rPr>
          </w:rPrChange>
        </w:rPr>
      </w:pPr>
      <w:r w:rsidRPr="000D4C7A">
        <w:rPr>
          <w:rFonts w:cs="Arial"/>
          <w:sz w:val="20"/>
          <w:szCs w:val="22"/>
          <w:rPrChange w:id="1152" w:author="Huang, Jia Chang" w:date="2014-06-02T11:06:00Z">
            <w:rPr>
              <w:rFonts w:cs="Arial"/>
              <w:szCs w:val="22"/>
            </w:rPr>
          </w:rPrChange>
        </w:rPr>
        <w:t xml:space="preserve">The in-service/first year installation rate is 100%.  These measures are reported to the program </w:t>
      </w:r>
      <w:r w:rsidR="00531AE1" w:rsidRPr="000D4C7A">
        <w:rPr>
          <w:rFonts w:cs="Arial"/>
          <w:sz w:val="20"/>
          <w:szCs w:val="22"/>
          <w:rPrChange w:id="1153" w:author="Huang, Jia Chang" w:date="2014-06-02T11:06:00Z">
            <w:rPr>
              <w:rFonts w:cs="Arial"/>
              <w:szCs w:val="22"/>
            </w:rPr>
          </w:rPrChange>
        </w:rPr>
        <w:t xml:space="preserve">from the jobsite, </w:t>
      </w:r>
      <w:r w:rsidRPr="000D4C7A">
        <w:rPr>
          <w:rFonts w:cs="Arial"/>
          <w:sz w:val="20"/>
          <w:szCs w:val="22"/>
          <w:rPrChange w:id="1154" w:author="Huang, Jia Chang" w:date="2014-06-02T11:06:00Z">
            <w:rPr>
              <w:rFonts w:cs="Arial"/>
              <w:szCs w:val="22"/>
            </w:rPr>
          </w:rPrChange>
        </w:rPr>
        <w:t xml:space="preserve">at the time of installation.  </w:t>
      </w:r>
    </w:p>
    <w:p w:rsidR="002E0043" w:rsidRPr="002E0043" w:rsidRDefault="001248A3" w:rsidP="002E0043">
      <w:pPr>
        <w:pStyle w:val="Heading2"/>
      </w:pPr>
      <w:bookmarkStart w:id="1155" w:name="_Toc304800206"/>
      <w:bookmarkStart w:id="1156" w:name="_Toc324318342"/>
      <w:bookmarkStart w:id="1157" w:name="_Toc324340486"/>
      <w:bookmarkStart w:id="1158" w:name="_Toc389646548"/>
      <w:r>
        <w:t>1.</w:t>
      </w:r>
      <w:r w:rsidR="00FA595F">
        <w:t>4</w:t>
      </w:r>
      <w:r w:rsidR="00793646">
        <w:t>.2</w:t>
      </w:r>
      <w:r w:rsidR="00FA595F">
        <w:t xml:space="preserve"> </w:t>
      </w:r>
      <w:r w:rsidR="00E71EF1" w:rsidRPr="001248A3">
        <w:t xml:space="preserve">Codes &amp; Standards Requirements </w:t>
      </w:r>
      <w:r w:rsidR="009C5CA7">
        <w:t>Base Case and Measure Information</w:t>
      </w:r>
      <w:bookmarkEnd w:id="1155"/>
      <w:bookmarkEnd w:id="1156"/>
      <w:bookmarkEnd w:id="1157"/>
      <w:bookmarkEnd w:id="1158"/>
    </w:p>
    <w:p w:rsidR="00640BB6" w:rsidRPr="00C03148" w:rsidRDefault="00EE53FF" w:rsidP="00C66EE1">
      <w:pPr>
        <w:rPr>
          <w:rFonts w:cs="Arial"/>
          <w:i/>
          <w:sz w:val="20"/>
          <w:szCs w:val="20"/>
        </w:rPr>
      </w:pPr>
      <w:r w:rsidRPr="00C03148">
        <w:rPr>
          <w:rFonts w:cs="Arial"/>
          <w:b/>
          <w:i/>
        </w:rPr>
        <w:t>Title 20:</w:t>
      </w:r>
      <w:r w:rsidRPr="00C03148">
        <w:rPr>
          <w:rFonts w:cs="Arial"/>
        </w:rPr>
        <w:t xml:space="preserve"> </w:t>
      </w:r>
      <w:r w:rsidR="00B74917" w:rsidRPr="00C03148">
        <w:rPr>
          <w:rFonts w:cs="Arial"/>
          <w:sz w:val="20"/>
          <w:szCs w:val="20"/>
        </w:rPr>
        <w:t>Th</w:t>
      </w:r>
      <w:r w:rsidRPr="00C03148">
        <w:rPr>
          <w:rFonts w:cs="Arial"/>
          <w:sz w:val="20"/>
          <w:szCs w:val="20"/>
        </w:rPr>
        <w:t>ese measures do not fall under Title 20 of the California Energy Regulations.</w:t>
      </w:r>
      <w:r w:rsidR="00437BE1" w:rsidRPr="00C03148">
        <w:rPr>
          <w:rFonts w:cs="Arial"/>
          <w:sz w:val="20"/>
          <w:szCs w:val="20"/>
        </w:rPr>
        <w:t xml:space="preserve"> </w:t>
      </w:r>
    </w:p>
    <w:p w:rsidR="00EE53FF" w:rsidRPr="00C03148" w:rsidRDefault="00EE53FF" w:rsidP="00C66EE1">
      <w:pPr>
        <w:rPr>
          <w:i/>
        </w:rPr>
      </w:pPr>
      <w:r w:rsidRPr="00C03148">
        <w:rPr>
          <w:rFonts w:cs="Arial"/>
          <w:b/>
          <w:i/>
        </w:rPr>
        <w:t>Title 24:</w:t>
      </w:r>
      <w:r w:rsidRPr="00C03148">
        <w:t xml:space="preserve"> </w:t>
      </w:r>
      <w:r w:rsidRPr="00C03148">
        <w:rPr>
          <w:rFonts w:cs="Arial"/>
          <w:sz w:val="20"/>
          <w:szCs w:val="20"/>
        </w:rPr>
        <w:t>These measures do not fall under Title 24 of the California Energy Regulations.</w:t>
      </w:r>
      <w:r w:rsidR="00437BE1" w:rsidRPr="00C03148">
        <w:rPr>
          <w:rFonts w:cs="Arial"/>
          <w:sz w:val="20"/>
          <w:szCs w:val="20"/>
        </w:rPr>
        <w:t xml:space="preserve"> </w:t>
      </w:r>
    </w:p>
    <w:p w:rsidR="00EE53FF" w:rsidRPr="00EE53FF" w:rsidRDefault="00EE53FF" w:rsidP="00C66EE1">
      <w:pPr>
        <w:rPr>
          <w:rFonts w:cs="Arial"/>
          <w:b/>
          <w:i/>
        </w:rPr>
      </w:pPr>
      <w:r w:rsidRPr="00C03148">
        <w:rPr>
          <w:rFonts w:cs="Arial"/>
          <w:b/>
          <w:i/>
        </w:rPr>
        <w:t>Federal Standards:</w:t>
      </w:r>
      <w:r w:rsidRPr="00C03148">
        <w:t xml:space="preserve"> </w:t>
      </w:r>
      <w:r w:rsidRPr="00C03148">
        <w:rPr>
          <w:rFonts w:cs="Arial"/>
          <w:sz w:val="20"/>
          <w:szCs w:val="20"/>
        </w:rPr>
        <w:t>These measures do not fall under Federal DOE or EPA Energy Regulations.</w:t>
      </w:r>
      <w:r w:rsidR="00437BE1" w:rsidRPr="00C03148">
        <w:rPr>
          <w:rFonts w:cs="Arial"/>
          <w:sz w:val="20"/>
          <w:szCs w:val="20"/>
        </w:rPr>
        <w:t xml:space="preserve"> </w:t>
      </w:r>
    </w:p>
    <w:p w:rsidR="00CB0475" w:rsidRDefault="00CB0475" w:rsidP="009C5CA7">
      <w:pPr>
        <w:rPr>
          <w:rFonts w:cs="Arial"/>
          <w:b/>
          <w:i/>
          <w:sz w:val="20"/>
          <w:szCs w:val="20"/>
        </w:rPr>
      </w:pPr>
    </w:p>
    <w:p w:rsidR="00C66EE1" w:rsidRDefault="00C66EE1" w:rsidP="00C66EE1">
      <w:r w:rsidRPr="000D4C7A">
        <w:rPr>
          <w:sz w:val="20"/>
          <w:rPrChange w:id="1159" w:author="Huang, Jia Chang" w:date="2014-06-02T11:06:00Z">
            <w:rPr/>
          </w:rPrChange>
        </w:rPr>
        <w:t xml:space="preserve">There is no code or standard addressing the </w:t>
      </w:r>
      <w:r w:rsidR="00D35713" w:rsidRPr="000D4C7A">
        <w:rPr>
          <w:sz w:val="20"/>
          <w:rPrChange w:id="1160" w:author="Huang, Jia Chang" w:date="2014-06-02T11:06:00Z">
            <w:rPr/>
          </w:rPrChange>
        </w:rPr>
        <w:t xml:space="preserve">residential </w:t>
      </w:r>
      <w:r w:rsidRPr="000D4C7A">
        <w:rPr>
          <w:sz w:val="20"/>
          <w:rPrChange w:id="1161" w:author="Huang, Jia Chang" w:date="2014-06-02T11:06:00Z">
            <w:rPr/>
          </w:rPrChange>
        </w:rPr>
        <w:t>furnace</w:t>
      </w:r>
      <w:r w:rsidR="00D35713" w:rsidRPr="000D4C7A">
        <w:rPr>
          <w:sz w:val="20"/>
          <w:rPrChange w:id="1162" w:author="Huang, Jia Chang" w:date="2014-06-02T11:06:00Z">
            <w:rPr/>
          </w:rPrChange>
        </w:rPr>
        <w:t>/</w:t>
      </w:r>
      <w:r w:rsidRPr="000D4C7A">
        <w:rPr>
          <w:sz w:val="20"/>
          <w:rPrChange w:id="1163" w:author="Huang, Jia Chang" w:date="2014-06-02T11:06:00Z">
            <w:rPr/>
          </w:rPrChange>
        </w:rPr>
        <w:t xml:space="preserve">AC air handler fan motor. The measure is a potential retrofit to any unit that does not already have a premium furnace fan motor. </w:t>
      </w:r>
    </w:p>
    <w:p w:rsidR="002E0043" w:rsidRDefault="001248A3" w:rsidP="002E0043">
      <w:pPr>
        <w:pStyle w:val="Heading2"/>
        <w:keepNext w:val="0"/>
      </w:pPr>
      <w:bookmarkStart w:id="1164" w:name="_Toc304800207"/>
      <w:bookmarkStart w:id="1165" w:name="_Toc324318343"/>
      <w:bookmarkStart w:id="1166" w:name="_Toc324340487"/>
      <w:bookmarkStart w:id="1167" w:name="_Toc389646549"/>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1164"/>
      <w:bookmarkEnd w:id="1165"/>
      <w:bookmarkEnd w:id="1166"/>
      <w:bookmarkEnd w:id="1167"/>
    </w:p>
    <w:p w:rsidR="00875EF5" w:rsidRPr="00BB5FC1" w:rsidRDefault="00875EF5" w:rsidP="00A35CF8">
      <w:pPr>
        <w:rPr>
          <w:rFonts w:cs="Arial"/>
          <w:szCs w:val="22"/>
        </w:rPr>
      </w:pPr>
    </w:p>
    <w:p w:rsidR="00875EF5" w:rsidRPr="000D4C7A" w:rsidRDefault="00875EF5" w:rsidP="00A35CF8">
      <w:pPr>
        <w:rPr>
          <w:rFonts w:cs="Arial"/>
          <w:sz w:val="20"/>
          <w:szCs w:val="22"/>
          <w:rPrChange w:id="1168" w:author="Huang, Jia Chang" w:date="2014-06-02T11:06:00Z">
            <w:rPr>
              <w:rFonts w:cs="Arial"/>
              <w:szCs w:val="22"/>
            </w:rPr>
          </w:rPrChange>
        </w:rPr>
      </w:pPr>
      <w:r w:rsidRPr="000D4C7A">
        <w:rPr>
          <w:rFonts w:cs="Arial"/>
          <w:sz w:val="20"/>
          <w:szCs w:val="22"/>
          <w:rPrChange w:id="1169" w:author="Huang, Jia Chang" w:date="2014-06-02T11:06:00Z">
            <w:rPr>
              <w:rFonts w:cs="Arial"/>
              <w:szCs w:val="22"/>
            </w:rPr>
          </w:rPrChange>
        </w:rPr>
        <w:t xml:space="preserve">The savings for these measures are derived from the </w:t>
      </w:r>
      <w:r w:rsidR="003906E6" w:rsidRPr="000D4C7A">
        <w:rPr>
          <w:rFonts w:cs="Arial"/>
          <w:sz w:val="20"/>
          <w:szCs w:val="22"/>
          <w:rPrChange w:id="1170" w:author="Huang, Jia Chang" w:date="2014-06-02T11:06:00Z">
            <w:rPr>
              <w:rFonts w:cs="Arial"/>
              <w:szCs w:val="22"/>
            </w:rPr>
          </w:rPrChange>
        </w:rPr>
        <w:t xml:space="preserve">DEER2008 adjusted to </w:t>
      </w:r>
      <w:r w:rsidRPr="000D4C7A">
        <w:rPr>
          <w:rFonts w:cs="Arial"/>
          <w:sz w:val="20"/>
          <w:szCs w:val="22"/>
          <w:rPrChange w:id="1171" w:author="Huang, Jia Chang" w:date="2014-06-02T11:06:00Z">
            <w:rPr>
              <w:rFonts w:cs="Arial"/>
              <w:szCs w:val="22"/>
            </w:rPr>
          </w:rPrChange>
        </w:rPr>
        <w:t>DEER</w:t>
      </w:r>
      <w:r w:rsidR="00AA5F81" w:rsidRPr="000D4C7A">
        <w:rPr>
          <w:rFonts w:cs="Arial"/>
          <w:sz w:val="20"/>
          <w:szCs w:val="22"/>
          <w:rPrChange w:id="1172" w:author="Huang, Jia Chang" w:date="2014-06-02T11:06:00Z">
            <w:rPr>
              <w:rFonts w:cs="Arial"/>
              <w:szCs w:val="22"/>
            </w:rPr>
          </w:rPrChange>
        </w:rPr>
        <w:t>20</w:t>
      </w:r>
      <w:r w:rsidR="003906E6" w:rsidRPr="000D4C7A">
        <w:rPr>
          <w:rFonts w:cs="Arial"/>
          <w:sz w:val="20"/>
          <w:szCs w:val="22"/>
          <w:rPrChange w:id="1173" w:author="Huang, Jia Chang" w:date="2014-06-02T11:06:00Z">
            <w:rPr>
              <w:rFonts w:cs="Arial"/>
              <w:szCs w:val="22"/>
            </w:rPr>
          </w:rPrChange>
        </w:rPr>
        <w:t>14</w:t>
      </w:r>
      <w:r w:rsidRPr="000D4C7A">
        <w:rPr>
          <w:rFonts w:cs="Arial"/>
          <w:sz w:val="20"/>
          <w:szCs w:val="22"/>
          <w:rPrChange w:id="1174" w:author="Huang, Jia Chang" w:date="2014-06-02T11:06:00Z">
            <w:rPr>
              <w:rFonts w:cs="Arial"/>
              <w:szCs w:val="22"/>
            </w:rPr>
          </w:rPrChange>
        </w:rPr>
        <w:t xml:space="preserve"> baseline annual end use for heating and cooling and assumed savings of:</w:t>
      </w:r>
    </w:p>
    <w:p w:rsidR="00875EF5" w:rsidRDefault="00875EF5" w:rsidP="00875EF5">
      <w:pPr>
        <w:rPr>
          <w:rFonts w:cs="Arial"/>
          <w:sz w:val="20"/>
          <w:szCs w:val="20"/>
        </w:rPr>
      </w:pPr>
    </w:p>
    <w:tbl>
      <w:tblPr>
        <w:tblW w:w="4920" w:type="dxa"/>
        <w:jc w:val="center"/>
        <w:tblCellMar>
          <w:left w:w="0" w:type="dxa"/>
          <w:right w:w="0" w:type="dxa"/>
        </w:tblCellMar>
        <w:tblLook w:val="0000" w:firstRow="0" w:lastRow="0" w:firstColumn="0" w:lastColumn="0" w:noHBand="0" w:noVBand="0"/>
      </w:tblPr>
      <w:tblGrid>
        <w:gridCol w:w="3220"/>
        <w:gridCol w:w="1700"/>
      </w:tblGrid>
      <w:tr w:rsidR="00875EF5" w:rsidTr="003457AB">
        <w:trPr>
          <w:cantSplit/>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5" w:type="dxa"/>
              <w:bottom w:w="0" w:type="dxa"/>
              <w:right w:w="15" w:type="dxa"/>
            </w:tcMar>
          </w:tcPr>
          <w:p w:rsidR="00875EF5" w:rsidRDefault="00875EF5" w:rsidP="001B14C1">
            <w:pPr>
              <w:pStyle w:val="Table"/>
            </w:pPr>
            <w:bookmarkStart w:id="1175" w:name="_Toc210466853"/>
            <w:bookmarkStart w:id="1176" w:name="_Toc226799156"/>
            <w:bookmarkStart w:id="1177" w:name="_Toc389659809"/>
            <w:r>
              <w:t xml:space="preserve">Table </w:t>
            </w:r>
            <w:r w:rsidR="001B14C1">
              <w:t>8</w:t>
            </w:r>
            <w:r w:rsidR="005A5DA7">
              <w:t xml:space="preserve">: </w:t>
            </w:r>
            <w:r>
              <w:t xml:space="preserve"> Motor Replacement Annual Savings</w:t>
            </w:r>
            <w:bookmarkEnd w:id="1175"/>
            <w:bookmarkEnd w:id="1176"/>
            <w:bookmarkEnd w:id="1177"/>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Compressor Cycle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3457AB" w:rsidP="003457AB">
            <w:pPr>
              <w:jc w:val="center"/>
              <w:rPr>
                <w:rFonts w:eastAsia="Arial Unicode MS"/>
                <w:sz w:val="20"/>
                <w:szCs w:val="20"/>
              </w:rPr>
            </w:pPr>
            <w:r>
              <w:rPr>
                <w:sz w:val="20"/>
              </w:rPr>
              <w:t>9</w:t>
            </w:r>
            <w:r w:rsidR="00875EF5">
              <w:rPr>
                <w:sz w:val="20"/>
              </w:rPr>
              <w:t>%</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Fan Cycle Integrated ETD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jc w:val="center"/>
              <w:rPr>
                <w:rFonts w:eastAsia="Arial Unicode MS"/>
                <w:sz w:val="20"/>
                <w:szCs w:val="20"/>
              </w:rPr>
            </w:pPr>
            <w:r>
              <w:rPr>
                <w:sz w:val="20"/>
              </w:rPr>
              <w:t>20%</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3457AB" w:rsidP="003457AB">
            <w:pPr>
              <w:rPr>
                <w:rFonts w:eastAsia="Arial Unicode MS"/>
                <w:sz w:val="20"/>
                <w:szCs w:val="20"/>
              </w:rPr>
            </w:pPr>
            <w:r>
              <w:rPr>
                <w:sz w:val="20"/>
              </w:rPr>
              <w:t xml:space="preserve">Total </w:t>
            </w:r>
            <w:r w:rsidR="00875EF5">
              <w:rPr>
                <w:sz w:val="20"/>
              </w:rPr>
              <w:t>Interacted Cooling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BB5FC1">
            <w:pPr>
              <w:jc w:val="center"/>
              <w:rPr>
                <w:rFonts w:eastAsia="Arial Unicode MS"/>
                <w:sz w:val="20"/>
                <w:szCs w:val="20"/>
              </w:rPr>
            </w:pPr>
            <w:r>
              <w:rPr>
                <w:sz w:val="20"/>
              </w:rPr>
              <w:t>2</w:t>
            </w:r>
            <w:r w:rsidR="00BB5FC1">
              <w:rPr>
                <w:sz w:val="20"/>
              </w:rPr>
              <w:t>7</w:t>
            </w:r>
            <w:r>
              <w:rPr>
                <w:sz w:val="20"/>
              </w:rPr>
              <w:t>%</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rPr>
            </w:pPr>
            <w:r>
              <w:t> </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rPr>
            </w:pP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Heating Electrical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jc w:val="center"/>
              <w:rPr>
                <w:rFonts w:eastAsia="Arial Unicode MS"/>
                <w:sz w:val="20"/>
                <w:szCs w:val="20"/>
              </w:rPr>
            </w:pPr>
            <w:r>
              <w:rPr>
                <w:sz w:val="20"/>
              </w:rPr>
              <w:t>0.5 kWh per therm</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 xml:space="preserve">Continuous Fan Savings </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DE13A2">
            <w:pPr>
              <w:jc w:val="center"/>
              <w:rPr>
                <w:rFonts w:eastAsia="Arial Unicode MS"/>
                <w:sz w:val="20"/>
                <w:szCs w:val="20"/>
              </w:rPr>
            </w:pPr>
            <w:r>
              <w:rPr>
                <w:sz w:val="20"/>
              </w:rPr>
              <w:t>34</w:t>
            </w:r>
            <w:r w:rsidR="00DE13A2">
              <w:rPr>
                <w:sz w:val="20"/>
              </w:rPr>
              <w:t>3</w:t>
            </w:r>
            <w:r>
              <w:rPr>
                <w:sz w:val="20"/>
              </w:rPr>
              <w:t>0 kWh</w:t>
            </w:r>
          </w:p>
        </w:tc>
      </w:tr>
    </w:tbl>
    <w:p w:rsidR="00875EF5" w:rsidRDefault="00875EF5" w:rsidP="00875EF5">
      <w:pPr>
        <w:rPr>
          <w:rFonts w:cs="Arial"/>
          <w:sz w:val="20"/>
          <w:szCs w:val="20"/>
        </w:rPr>
      </w:pPr>
    </w:p>
    <w:p w:rsidR="00875EF5" w:rsidRPr="000D4C7A" w:rsidRDefault="00875EF5" w:rsidP="00875EF5">
      <w:pPr>
        <w:rPr>
          <w:rFonts w:cs="Arial"/>
          <w:sz w:val="20"/>
          <w:szCs w:val="22"/>
          <w:rPrChange w:id="1178" w:author="Huang, Jia Chang" w:date="2014-06-02T11:06:00Z">
            <w:rPr>
              <w:rFonts w:cs="Arial"/>
              <w:szCs w:val="22"/>
            </w:rPr>
          </w:rPrChange>
        </w:rPr>
      </w:pPr>
      <w:r w:rsidRPr="000D4C7A">
        <w:rPr>
          <w:rFonts w:cs="Arial"/>
          <w:sz w:val="20"/>
          <w:szCs w:val="22"/>
          <w:rPrChange w:id="1179" w:author="Huang, Jia Chang" w:date="2014-06-02T11:06:00Z">
            <w:rPr>
              <w:rFonts w:cs="Arial"/>
              <w:szCs w:val="22"/>
            </w:rPr>
          </w:rPrChange>
        </w:rPr>
        <w:t>Studies and data supporting these savings levels are presented in sections 1.4.3 - 1.4.4 and in the calculations section of this workpaper.</w:t>
      </w:r>
    </w:p>
    <w:p w:rsidR="00432C65" w:rsidRDefault="00432C65" w:rsidP="00A35CF8">
      <w:pPr>
        <w:rPr>
          <w:rFonts w:cs="Arial"/>
          <w:b/>
          <w:i/>
        </w:rPr>
      </w:pPr>
    </w:p>
    <w:p w:rsidR="009E2964" w:rsidRDefault="009E2964" w:rsidP="007716FE">
      <w:pPr>
        <w:pStyle w:val="Heading4"/>
      </w:pPr>
      <w:bookmarkStart w:id="1180" w:name="_Toc389646550"/>
      <w:r w:rsidRPr="00C80E3F">
        <w:t>1.4.3.1 Study #1</w:t>
      </w:r>
      <w:r w:rsidR="005A5DA7">
        <w:t xml:space="preserve">, </w:t>
      </w:r>
      <w:r w:rsidR="005A5DA7" w:rsidRPr="005A5DA7">
        <w:t xml:space="preserve"> ACEEE </w:t>
      </w:r>
      <w:r w:rsidR="005A5DA7">
        <w:t>R</w:t>
      </w:r>
      <w:r w:rsidR="005A5DA7" w:rsidRPr="005A5DA7">
        <w:t>eport “The Efficiency Boom: Cashing In on the Savings from Appliance Standards”</w:t>
      </w:r>
      <w:bookmarkEnd w:id="1180"/>
    </w:p>
    <w:p w:rsidR="00432C65" w:rsidRDefault="00432C65" w:rsidP="00A35CF8">
      <w:pPr>
        <w:rPr>
          <w:rFonts w:cs="Arial"/>
          <w:b/>
          <w:i/>
          <w:sz w:val="20"/>
          <w:szCs w:val="20"/>
          <w:highlight w:val="cyan"/>
        </w:rPr>
      </w:pPr>
    </w:p>
    <w:p w:rsidR="005C4274" w:rsidRPr="000D4C7A" w:rsidRDefault="005C4274" w:rsidP="005C4274">
      <w:pPr>
        <w:rPr>
          <w:sz w:val="20"/>
          <w:rPrChange w:id="1181" w:author="Huang, Jia Chang" w:date="2014-06-02T11:06:00Z">
            <w:rPr/>
          </w:rPrChange>
        </w:rPr>
      </w:pPr>
      <w:r w:rsidRPr="000D4C7A">
        <w:rPr>
          <w:sz w:val="20"/>
          <w:rPrChange w:id="1182" w:author="Huang, Jia Chang" w:date="2014-06-02T11:06:00Z">
            <w:rPr/>
          </w:rPrChange>
        </w:rPr>
        <w:t xml:space="preserve">This section presents </w:t>
      </w:r>
      <w:r w:rsidR="00745780" w:rsidRPr="000D4C7A">
        <w:rPr>
          <w:sz w:val="20"/>
          <w:rPrChange w:id="1183" w:author="Huang, Jia Chang" w:date="2014-06-02T11:06:00Z">
            <w:rPr/>
          </w:rPrChange>
        </w:rPr>
        <w:t>the results of a national energy saving potential study considering the impacts of implementing new appliance efficiency standards</w:t>
      </w:r>
      <w:r w:rsidR="00BB5FC1" w:rsidRPr="000D4C7A">
        <w:rPr>
          <w:sz w:val="20"/>
          <w:rPrChange w:id="1184" w:author="Huang, Jia Chang" w:date="2014-06-02T11:06:00Z">
            <w:rPr/>
          </w:rPrChange>
        </w:rPr>
        <w:t xml:space="preserve">, including </w:t>
      </w:r>
      <w:r w:rsidR="001A60A8" w:rsidRPr="000D4C7A">
        <w:rPr>
          <w:sz w:val="20"/>
          <w:rPrChange w:id="1185" w:author="Huang, Jia Chang" w:date="2014-06-02T11:06:00Z">
            <w:rPr/>
          </w:rPrChange>
        </w:rPr>
        <w:t xml:space="preserve">a </w:t>
      </w:r>
      <w:r w:rsidR="00BB5FC1" w:rsidRPr="000D4C7A">
        <w:rPr>
          <w:sz w:val="20"/>
          <w:rPrChange w:id="1186" w:author="Huang, Jia Chang" w:date="2014-06-02T11:06:00Z">
            <w:rPr/>
          </w:rPrChange>
        </w:rPr>
        <w:t>standard for residential furnace fans</w:t>
      </w:r>
      <w:r w:rsidR="001A60A8" w:rsidRPr="000D4C7A">
        <w:rPr>
          <w:sz w:val="20"/>
          <w:rPrChange w:id="1187" w:author="Huang, Jia Chang" w:date="2014-06-02T11:06:00Z">
            <w:rPr/>
          </w:rPrChange>
        </w:rPr>
        <w:t xml:space="preserve"> that would require BPM motors in place of the PSC motors typically used today</w:t>
      </w:r>
      <w:r w:rsidR="00745780" w:rsidRPr="000D4C7A">
        <w:rPr>
          <w:sz w:val="20"/>
          <w:rPrChange w:id="1188" w:author="Huang, Jia Chang" w:date="2014-06-02T11:06:00Z">
            <w:rPr/>
          </w:rPrChange>
        </w:rPr>
        <w:t>.</w:t>
      </w:r>
    </w:p>
    <w:p w:rsidR="00745780" w:rsidRPr="000D4C7A" w:rsidRDefault="00745780" w:rsidP="005C4274">
      <w:pPr>
        <w:rPr>
          <w:sz w:val="20"/>
          <w:rPrChange w:id="1189" w:author="Huang, Jia Chang" w:date="2014-06-02T11:06:00Z">
            <w:rPr/>
          </w:rPrChange>
        </w:rPr>
      </w:pPr>
    </w:p>
    <w:p w:rsidR="00692C93" w:rsidRPr="000D4C7A" w:rsidRDefault="00745780" w:rsidP="00692C93">
      <w:pPr>
        <w:rPr>
          <w:sz w:val="20"/>
          <w:rPrChange w:id="1190" w:author="Huang, Jia Chang" w:date="2014-06-02T11:06:00Z">
            <w:rPr/>
          </w:rPrChange>
        </w:rPr>
      </w:pPr>
      <w:r w:rsidRPr="000D4C7A">
        <w:rPr>
          <w:sz w:val="20"/>
          <w:rPrChange w:id="1191" w:author="Huang, Jia Chang" w:date="2014-06-02T11:06:00Z">
            <w:rPr/>
          </w:rPrChange>
        </w:rPr>
        <w:t xml:space="preserve">The March, 2012 ACEEE report “The Efficiency Boom: Cashing In on the Savings from Appliance Standards” evaluated the impact of new standards for 14 residential, 13 commercial, and 7 lighting products.  </w:t>
      </w:r>
      <w:r w:rsidR="00692C93" w:rsidRPr="000D4C7A">
        <w:rPr>
          <w:sz w:val="20"/>
          <w:rPrChange w:id="1192" w:author="Huang, Jia Chang" w:date="2014-06-02T11:06:00Z">
            <w:rPr/>
          </w:rPrChange>
        </w:rPr>
        <w:t>The report included evaluation of a standards change to require BPM fan motors instead of PSC fan motors in residential air handlers.</w:t>
      </w:r>
    </w:p>
    <w:p w:rsidR="00692C93" w:rsidRPr="000D4C7A" w:rsidRDefault="00692C93" w:rsidP="00745780">
      <w:pPr>
        <w:rPr>
          <w:sz w:val="20"/>
          <w:rPrChange w:id="1193" w:author="Huang, Jia Chang" w:date="2014-06-02T11:06:00Z">
            <w:rPr/>
          </w:rPrChange>
        </w:rPr>
      </w:pPr>
    </w:p>
    <w:p w:rsidR="00745780" w:rsidRPr="000D4C7A" w:rsidRDefault="00745780" w:rsidP="00745780">
      <w:pPr>
        <w:rPr>
          <w:sz w:val="20"/>
          <w:rPrChange w:id="1194" w:author="Huang, Jia Chang" w:date="2014-06-02T11:06:00Z">
            <w:rPr/>
          </w:rPrChange>
        </w:rPr>
      </w:pPr>
      <w:r w:rsidRPr="000D4C7A">
        <w:rPr>
          <w:sz w:val="20"/>
          <w:rPrChange w:id="1195" w:author="Huang, Jia Chang" w:date="2014-06-02T11:06:00Z">
            <w:rPr/>
          </w:rPrChange>
        </w:rPr>
        <w:t>Of the 34 products evaluated, the report concluded:</w:t>
      </w:r>
    </w:p>
    <w:p w:rsidR="00745780" w:rsidRPr="000D4C7A" w:rsidRDefault="00745780" w:rsidP="00745780">
      <w:pPr>
        <w:rPr>
          <w:sz w:val="20"/>
          <w:rPrChange w:id="1196" w:author="Huang, Jia Chang" w:date="2014-06-02T11:06:00Z">
            <w:rPr/>
          </w:rPrChange>
        </w:rPr>
      </w:pPr>
      <w:r w:rsidRPr="000D4C7A">
        <w:rPr>
          <w:sz w:val="20"/>
          <w:rPrChange w:id="1197" w:author="Huang, Jia Chang" w:date="2014-06-02T11:06:00Z">
            <w:rPr/>
          </w:rPrChange>
        </w:rPr>
        <w:t>“Residential air handler standards would deliver the largest peak electric demand savings (about 12 GW in 2035), or roughly 18% of the total.”</w:t>
      </w:r>
    </w:p>
    <w:p w:rsidR="00745780" w:rsidRPr="000D4C7A" w:rsidRDefault="00745780" w:rsidP="00745780">
      <w:pPr>
        <w:rPr>
          <w:sz w:val="20"/>
          <w:rPrChange w:id="1198" w:author="Huang, Jia Chang" w:date="2014-06-02T11:06:00Z">
            <w:rPr/>
          </w:rPrChange>
        </w:rPr>
      </w:pPr>
    </w:p>
    <w:p w:rsidR="003E4812" w:rsidRPr="000D4C7A" w:rsidRDefault="00AA663A" w:rsidP="00A35CF8">
      <w:pPr>
        <w:rPr>
          <w:sz w:val="20"/>
          <w:rPrChange w:id="1199" w:author="Huang, Jia Chang" w:date="2014-06-02T11:06:00Z">
            <w:rPr/>
          </w:rPrChange>
        </w:rPr>
      </w:pPr>
      <w:r w:rsidRPr="000D4C7A">
        <w:rPr>
          <w:sz w:val="20"/>
          <w:rPrChange w:id="1200" w:author="Huang, Jia Chang" w:date="2014-06-02T11:06:00Z">
            <w:rPr/>
          </w:rPrChange>
        </w:rPr>
        <w:t>Of the 34 products evaluated, residential air handlers ranked as the 3</w:t>
      </w:r>
      <w:r w:rsidRPr="000D4C7A">
        <w:rPr>
          <w:sz w:val="20"/>
          <w:vertAlign w:val="superscript"/>
          <w:rPrChange w:id="1201" w:author="Huang, Jia Chang" w:date="2014-06-02T11:06:00Z">
            <w:rPr>
              <w:vertAlign w:val="superscript"/>
            </w:rPr>
          </w:rPrChange>
        </w:rPr>
        <w:t>rd</w:t>
      </w:r>
      <w:r w:rsidRPr="000D4C7A">
        <w:rPr>
          <w:sz w:val="20"/>
          <w:rPrChange w:id="1202" w:author="Huang, Jia Chang" w:date="2014-06-02T11:06:00Z">
            <w:rPr/>
          </w:rPrChange>
        </w:rPr>
        <w:t xml:space="preserve"> highest potential energy savings, with 2.9 Quads of cumulative savings through 2035.</w:t>
      </w:r>
      <w:r w:rsidR="00692C93" w:rsidRPr="000D4C7A">
        <w:rPr>
          <w:sz w:val="20"/>
          <w:rPrChange w:id="1203" w:author="Huang, Jia Chang" w:date="2014-06-02T11:06:00Z">
            <w:rPr/>
          </w:rPrChange>
        </w:rPr>
        <w:t xml:space="preserve">  The study found national average energy savings of 554 kWh per year per for each air handling unit equipped with a BPM fan motor.</w:t>
      </w:r>
      <w:r w:rsidR="009A3055" w:rsidRPr="000D4C7A">
        <w:rPr>
          <w:sz w:val="20"/>
          <w:rPrChange w:id="1204" w:author="Huang, Jia Chang" w:date="2014-06-02T11:06:00Z">
            <w:rPr/>
          </w:rPrChange>
        </w:rPr>
        <w:t xml:space="preserve">  These national average savings do not include the additional dry climate savings provided by the Enhanced Time Delay.</w:t>
      </w:r>
    </w:p>
    <w:p w:rsidR="002854D7" w:rsidRDefault="002854D7" w:rsidP="00A35CF8"/>
    <w:p w:rsidR="00AA663A" w:rsidRDefault="00AA663A" w:rsidP="00A35CF8"/>
    <w:p w:rsidR="008D5EDC" w:rsidRPr="00BA7D18" w:rsidRDefault="005A5DA7" w:rsidP="008D5EDC">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8D5EDC" w:rsidRPr="00783DAC" w:rsidTr="003457AB">
        <w:tc>
          <w:tcPr>
            <w:tcW w:w="0" w:type="auto"/>
            <w:shd w:val="clear" w:color="auto" w:fill="auto"/>
          </w:tcPr>
          <w:p w:rsidR="008D5EDC" w:rsidRPr="00783DAC" w:rsidRDefault="008D5EDC" w:rsidP="003457AB">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8D5EDC" w:rsidRPr="00783DAC" w:rsidRDefault="008D5EDC" w:rsidP="003457AB">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8D5EDC" w:rsidRPr="00783DAC" w:rsidRDefault="008D5EDC" w:rsidP="003457AB">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8D5EDC" w:rsidRPr="00783DAC" w:rsidRDefault="008D5EDC" w:rsidP="003457AB">
            <w:pPr>
              <w:rPr>
                <w:rFonts w:cs="Arial"/>
                <w:b/>
                <w:sz w:val="20"/>
                <w:szCs w:val="20"/>
              </w:rPr>
            </w:pPr>
            <w:r w:rsidRPr="00783DAC">
              <w:rPr>
                <w:rFonts w:cs="Arial"/>
                <w:b/>
                <w:sz w:val="20"/>
                <w:szCs w:val="20"/>
              </w:rPr>
              <w:t xml:space="preserve">Electric Savings </w:t>
            </w:r>
            <w:r>
              <w:rPr>
                <w:rFonts w:cs="Arial"/>
                <w:b/>
                <w:sz w:val="20"/>
                <w:szCs w:val="20"/>
              </w:rPr>
              <w:t>kWh/year</w:t>
            </w:r>
          </w:p>
        </w:tc>
        <w:tc>
          <w:tcPr>
            <w:tcW w:w="1080" w:type="dxa"/>
            <w:shd w:val="clear" w:color="auto" w:fill="auto"/>
          </w:tcPr>
          <w:p w:rsidR="008D5EDC" w:rsidRPr="00783DAC" w:rsidRDefault="008D5EDC" w:rsidP="003457AB">
            <w:pPr>
              <w:rPr>
                <w:rFonts w:cs="Arial"/>
                <w:b/>
                <w:sz w:val="20"/>
                <w:szCs w:val="20"/>
              </w:rPr>
            </w:pPr>
            <w:r w:rsidRPr="00783DAC">
              <w:rPr>
                <w:rFonts w:cs="Arial"/>
                <w:b/>
                <w:sz w:val="20"/>
                <w:szCs w:val="20"/>
              </w:rPr>
              <w:t>Study units</w:t>
            </w:r>
          </w:p>
        </w:tc>
        <w:tc>
          <w:tcPr>
            <w:tcW w:w="2088" w:type="dxa"/>
            <w:shd w:val="clear" w:color="auto" w:fill="auto"/>
          </w:tcPr>
          <w:p w:rsidR="008D5EDC" w:rsidRPr="00783DAC" w:rsidRDefault="008D5EDC" w:rsidP="003457AB">
            <w:pPr>
              <w:rPr>
                <w:rFonts w:cs="Arial"/>
                <w:b/>
                <w:sz w:val="20"/>
                <w:szCs w:val="20"/>
              </w:rPr>
            </w:pPr>
            <w:r w:rsidRPr="00783DAC">
              <w:rPr>
                <w:rFonts w:cs="Arial"/>
                <w:b/>
                <w:sz w:val="20"/>
                <w:szCs w:val="20"/>
              </w:rPr>
              <w:t>Specific study reference</w:t>
            </w:r>
          </w:p>
        </w:tc>
      </w:tr>
      <w:tr w:rsidR="008D5EDC" w:rsidRPr="00783DAC" w:rsidTr="003457AB">
        <w:tc>
          <w:tcPr>
            <w:tcW w:w="0" w:type="auto"/>
            <w:shd w:val="clear" w:color="auto" w:fill="auto"/>
          </w:tcPr>
          <w:p w:rsidR="008D5EDC" w:rsidRPr="00CC1241" w:rsidRDefault="008D5EDC" w:rsidP="003457AB">
            <w:pPr>
              <w:rPr>
                <w:rFonts w:cs="Arial"/>
                <w:sz w:val="20"/>
                <w:szCs w:val="20"/>
              </w:rPr>
            </w:pPr>
            <w:r>
              <w:rPr>
                <w:rFonts w:cs="Arial"/>
                <w:sz w:val="20"/>
                <w:szCs w:val="20"/>
              </w:rPr>
              <w:t>Residential</w:t>
            </w:r>
          </w:p>
        </w:tc>
        <w:tc>
          <w:tcPr>
            <w:tcW w:w="0" w:type="auto"/>
            <w:shd w:val="clear" w:color="auto" w:fill="auto"/>
          </w:tcPr>
          <w:p w:rsidR="008D5EDC" w:rsidRPr="00CC1241" w:rsidRDefault="008D5EDC" w:rsidP="003457AB">
            <w:pPr>
              <w:rPr>
                <w:rFonts w:cs="Arial"/>
                <w:sz w:val="20"/>
                <w:szCs w:val="20"/>
              </w:rPr>
            </w:pPr>
            <w:r>
              <w:rPr>
                <w:rFonts w:cs="Arial"/>
                <w:sz w:val="20"/>
                <w:szCs w:val="20"/>
              </w:rPr>
              <w:t>All</w:t>
            </w:r>
          </w:p>
        </w:tc>
        <w:tc>
          <w:tcPr>
            <w:tcW w:w="1119" w:type="dxa"/>
            <w:shd w:val="clear" w:color="auto" w:fill="auto"/>
          </w:tcPr>
          <w:p w:rsidR="008D5EDC" w:rsidRPr="00CC1241" w:rsidRDefault="008D5EDC" w:rsidP="003457AB">
            <w:pPr>
              <w:rPr>
                <w:rFonts w:cs="Arial"/>
                <w:sz w:val="20"/>
                <w:szCs w:val="20"/>
              </w:rPr>
            </w:pPr>
            <w:r>
              <w:rPr>
                <w:rFonts w:cs="Arial"/>
                <w:sz w:val="20"/>
                <w:szCs w:val="20"/>
              </w:rPr>
              <w:t>US National Average</w:t>
            </w:r>
          </w:p>
        </w:tc>
        <w:tc>
          <w:tcPr>
            <w:tcW w:w="1800" w:type="dxa"/>
            <w:shd w:val="clear" w:color="auto" w:fill="auto"/>
          </w:tcPr>
          <w:p w:rsidR="008D5EDC" w:rsidRPr="00CC1241" w:rsidRDefault="008D5EDC" w:rsidP="003457AB">
            <w:pPr>
              <w:rPr>
                <w:rFonts w:cs="Arial"/>
                <w:sz w:val="20"/>
                <w:szCs w:val="20"/>
              </w:rPr>
            </w:pPr>
            <w:r>
              <w:rPr>
                <w:rFonts w:cs="Arial"/>
                <w:sz w:val="20"/>
                <w:szCs w:val="20"/>
              </w:rPr>
              <w:t>554</w:t>
            </w:r>
          </w:p>
        </w:tc>
        <w:tc>
          <w:tcPr>
            <w:tcW w:w="1080" w:type="dxa"/>
            <w:shd w:val="clear" w:color="auto" w:fill="auto"/>
          </w:tcPr>
          <w:p w:rsidR="008D5EDC" w:rsidRPr="00CC1241" w:rsidRDefault="008D5EDC" w:rsidP="003457AB">
            <w:pPr>
              <w:rPr>
                <w:rFonts w:cs="Arial"/>
                <w:sz w:val="20"/>
                <w:szCs w:val="20"/>
              </w:rPr>
            </w:pPr>
            <w:r>
              <w:rPr>
                <w:rFonts w:cs="Arial"/>
                <w:sz w:val="20"/>
                <w:szCs w:val="20"/>
              </w:rPr>
              <w:t>HVAC System</w:t>
            </w:r>
          </w:p>
        </w:tc>
        <w:tc>
          <w:tcPr>
            <w:tcW w:w="2088" w:type="dxa"/>
            <w:shd w:val="clear" w:color="auto" w:fill="auto"/>
          </w:tcPr>
          <w:p w:rsidR="008D5EDC" w:rsidRPr="00CC1241" w:rsidRDefault="008D5EDC" w:rsidP="00F96B51">
            <w:pPr>
              <w:rPr>
                <w:rFonts w:cs="Arial"/>
                <w:sz w:val="20"/>
                <w:szCs w:val="20"/>
              </w:rPr>
            </w:pPr>
            <w:r>
              <w:rPr>
                <w:rFonts w:cs="Arial"/>
                <w:sz w:val="20"/>
                <w:szCs w:val="20"/>
              </w:rPr>
              <w:t xml:space="preserve">Ref </w:t>
            </w:r>
            <w:r w:rsidR="00F96B51">
              <w:rPr>
                <w:rFonts w:cs="Arial"/>
                <w:sz w:val="20"/>
                <w:szCs w:val="20"/>
              </w:rPr>
              <w:t>5</w:t>
            </w:r>
          </w:p>
        </w:tc>
      </w:tr>
    </w:tbl>
    <w:p w:rsidR="008D5EDC" w:rsidRDefault="008D5EDC" w:rsidP="008D5EDC"/>
    <w:p w:rsidR="00741573" w:rsidRDefault="00741573" w:rsidP="007716FE">
      <w:pPr>
        <w:pStyle w:val="Heading4"/>
      </w:pPr>
      <w:bookmarkStart w:id="1205" w:name="_Toc389646551"/>
      <w:r w:rsidRPr="00C80E3F">
        <w:t>1.4.3.</w:t>
      </w:r>
      <w:r>
        <w:t>2</w:t>
      </w:r>
      <w:r w:rsidRPr="00C80E3F">
        <w:t xml:space="preserve"> Study #</w:t>
      </w:r>
      <w:r>
        <w:t>2</w:t>
      </w:r>
      <w:r w:rsidR="005A5DA7">
        <w:t>, CEC Study “</w:t>
      </w:r>
      <w:r w:rsidR="005A5DA7" w:rsidRPr="005A5DA7">
        <w:t>Furnace Fan Watt Draw and Air Flow in Cooling and Air Distribution Modes</w:t>
      </w:r>
      <w:r w:rsidR="005A5DA7">
        <w:t>”</w:t>
      </w:r>
      <w:bookmarkEnd w:id="1205"/>
    </w:p>
    <w:p w:rsidR="00741573" w:rsidRDefault="00741573" w:rsidP="00741573">
      <w:pPr>
        <w:rPr>
          <w:rFonts w:cs="Arial"/>
          <w:b/>
          <w:i/>
          <w:sz w:val="20"/>
          <w:szCs w:val="20"/>
          <w:highlight w:val="cyan"/>
        </w:rPr>
      </w:pPr>
    </w:p>
    <w:p w:rsidR="00174F4B" w:rsidRPr="000D4C7A" w:rsidRDefault="00174F4B" w:rsidP="00174F4B">
      <w:pPr>
        <w:rPr>
          <w:sz w:val="20"/>
          <w:rPrChange w:id="1206" w:author="Huang, Jia Chang" w:date="2014-06-02T11:06:00Z">
            <w:rPr/>
          </w:rPrChange>
        </w:rPr>
      </w:pPr>
      <w:r w:rsidRPr="000D4C7A">
        <w:rPr>
          <w:sz w:val="20"/>
          <w:rPrChange w:id="1207" w:author="Huang, Jia Chang" w:date="2014-06-02T11:06:00Z">
            <w:rPr/>
          </w:rPrChange>
        </w:rPr>
        <w:t>This section presents field measured data documenting the baseline performance characteristics of furnace / air conditioner air handler systems in California</w:t>
      </w:r>
      <w:r w:rsidR="001A60A8" w:rsidRPr="000D4C7A">
        <w:rPr>
          <w:sz w:val="20"/>
          <w:rPrChange w:id="1208" w:author="Huang, Jia Chang" w:date="2014-06-02T11:06:00Z">
            <w:rPr/>
          </w:rPrChange>
        </w:rPr>
        <w:t xml:space="preserve"> homes</w:t>
      </w:r>
      <w:r w:rsidRPr="000D4C7A">
        <w:rPr>
          <w:sz w:val="20"/>
          <w:rPrChange w:id="1209" w:author="Huang, Jia Chang" w:date="2014-06-02T11:06:00Z">
            <w:rPr/>
          </w:rPrChange>
        </w:rPr>
        <w:t>.</w:t>
      </w:r>
    </w:p>
    <w:p w:rsidR="00174F4B" w:rsidRPr="000D4C7A" w:rsidRDefault="00174F4B" w:rsidP="00174F4B">
      <w:pPr>
        <w:rPr>
          <w:sz w:val="20"/>
          <w:rPrChange w:id="1210" w:author="Huang, Jia Chang" w:date="2014-06-02T11:06:00Z">
            <w:rPr/>
          </w:rPrChange>
        </w:rPr>
      </w:pPr>
    </w:p>
    <w:p w:rsidR="005A5DA7" w:rsidRPr="000D4C7A" w:rsidRDefault="005A5DA7" w:rsidP="00174F4B">
      <w:pPr>
        <w:rPr>
          <w:sz w:val="20"/>
          <w:rPrChange w:id="1211" w:author="Huang, Jia Chang" w:date="2014-06-02T11:06:00Z">
            <w:rPr/>
          </w:rPrChange>
        </w:rPr>
      </w:pPr>
      <w:r w:rsidRPr="000D4C7A">
        <w:rPr>
          <w:sz w:val="20"/>
          <w:rPrChange w:id="1212" w:author="Huang, Jia Chang" w:date="2014-06-02T11:06:00Z">
            <w:rPr/>
          </w:rPrChange>
        </w:rPr>
        <w:t xml:space="preserve">This measure addresses the efficiency of </w:t>
      </w:r>
      <w:r w:rsidR="002854D7" w:rsidRPr="000D4C7A">
        <w:rPr>
          <w:sz w:val="20"/>
          <w:rPrChange w:id="1213" w:author="Huang, Jia Chang" w:date="2014-06-02T11:06:00Z">
            <w:rPr/>
          </w:rPrChange>
        </w:rPr>
        <w:t>existing furnace / air handling units.  The typical characteristics of these units in California homes were documented in a study for the 2008 California Building Energy Efficiency Standards.</w:t>
      </w:r>
    </w:p>
    <w:p w:rsidR="003906E6" w:rsidRPr="000D4C7A" w:rsidRDefault="003906E6">
      <w:pPr>
        <w:rPr>
          <w:b/>
          <w:bCs/>
          <w:sz w:val="18"/>
          <w:szCs w:val="20"/>
          <w:rPrChange w:id="1214" w:author="Huang, Jia Chang" w:date="2014-06-02T11:06:00Z">
            <w:rPr>
              <w:b/>
              <w:bCs/>
              <w:sz w:val="20"/>
              <w:szCs w:val="20"/>
            </w:rPr>
          </w:rPrChange>
        </w:rPr>
      </w:pPr>
      <w:del w:id="1215" w:author="Huang, Jia Chang" w:date="2014-06-04T13:16:00Z">
        <w:r w:rsidRPr="000D4C7A" w:rsidDel="00084C59">
          <w:rPr>
            <w:sz w:val="20"/>
            <w:rPrChange w:id="1216" w:author="Huang, Jia Chang" w:date="2014-06-02T11:06:00Z">
              <w:rPr/>
            </w:rPrChange>
          </w:rPr>
          <w:br w:type="page"/>
        </w:r>
      </w:del>
    </w:p>
    <w:p w:rsidR="00174F4B" w:rsidRDefault="00174F4B" w:rsidP="00E24BBF">
      <w:pPr>
        <w:pStyle w:val="Figure"/>
      </w:pPr>
      <w:bookmarkStart w:id="1217" w:name="_Toc389646593"/>
      <w:r>
        <w:t xml:space="preserve">Figure </w:t>
      </w:r>
      <w:r w:rsidR="005A5DA7">
        <w:t>1</w:t>
      </w:r>
      <w:r>
        <w:t>: Fan Watt Draw</w:t>
      </w:r>
      <w:bookmarkEnd w:id="1217"/>
      <w:r>
        <w:t xml:space="preserve"> </w:t>
      </w:r>
    </w:p>
    <w:p w:rsidR="00174F4B" w:rsidRDefault="00174F4B" w:rsidP="00174F4B">
      <w:pPr>
        <w:pStyle w:val="Heading6"/>
        <w:keepNext w:val="0"/>
        <w:spacing w:before="0"/>
      </w:pPr>
      <w:r>
        <w:rPr>
          <w:noProof/>
        </w:rPr>
        <w:drawing>
          <wp:inline distT="0" distB="0" distL="0" distR="0" wp14:anchorId="04D00ECC" wp14:editId="3CD45A29">
            <wp:extent cx="3829050" cy="1905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29050" cy="1905000"/>
                    </a:xfrm>
                    <a:prstGeom prst="rect">
                      <a:avLst/>
                    </a:prstGeom>
                    <a:noFill/>
                    <a:ln>
                      <a:noFill/>
                    </a:ln>
                  </pic:spPr>
                </pic:pic>
              </a:graphicData>
            </a:graphic>
          </wp:inline>
        </w:drawing>
      </w:r>
    </w:p>
    <w:p w:rsidR="005A5DA7" w:rsidRDefault="005A5DA7">
      <w:pPr>
        <w:rPr>
          <w:b/>
          <w:bCs/>
          <w:sz w:val="20"/>
          <w:szCs w:val="20"/>
        </w:rPr>
      </w:pPr>
    </w:p>
    <w:p w:rsidR="00174F4B" w:rsidRDefault="00174F4B" w:rsidP="00E24BBF">
      <w:pPr>
        <w:pStyle w:val="Figure"/>
      </w:pPr>
      <w:bookmarkStart w:id="1218" w:name="_Toc389646594"/>
      <w:r>
        <w:t xml:space="preserve">Figure </w:t>
      </w:r>
      <w:r w:rsidR="005A5DA7">
        <w:t>2</w:t>
      </w:r>
      <w:r>
        <w:t>: Typical Cooling Airflow</w:t>
      </w:r>
      <w:bookmarkEnd w:id="1218"/>
    </w:p>
    <w:p w:rsidR="00174F4B" w:rsidRDefault="00174F4B" w:rsidP="00174F4B">
      <w:r>
        <w:rPr>
          <w:noProof/>
        </w:rPr>
        <w:drawing>
          <wp:inline distT="0" distB="0" distL="0" distR="0" wp14:anchorId="3993BD9F" wp14:editId="73DE57B9">
            <wp:extent cx="3781425" cy="19526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1425" cy="1952625"/>
                    </a:xfrm>
                    <a:prstGeom prst="rect">
                      <a:avLst/>
                    </a:prstGeom>
                    <a:noFill/>
                    <a:ln>
                      <a:noFill/>
                    </a:ln>
                  </pic:spPr>
                </pic:pic>
              </a:graphicData>
            </a:graphic>
          </wp:inline>
        </w:drawing>
      </w:r>
    </w:p>
    <w:p w:rsidR="004030D6" w:rsidRPr="00CC1241" w:rsidRDefault="004030D6" w:rsidP="004030D6">
      <w:pPr>
        <w:rPr>
          <w:rFonts w:cs="Arial"/>
          <w:sz w:val="20"/>
          <w:szCs w:val="20"/>
        </w:rPr>
      </w:pPr>
    </w:p>
    <w:p w:rsidR="005A5DA7" w:rsidRPr="000D4C7A" w:rsidRDefault="005A5DA7" w:rsidP="005A5DA7">
      <w:pPr>
        <w:rPr>
          <w:rFonts w:cs="Arial"/>
          <w:sz w:val="20"/>
          <w:szCs w:val="20"/>
          <w:rPrChange w:id="1219" w:author="Huang, Jia Chang" w:date="2014-06-02T11:07:00Z">
            <w:rPr/>
          </w:rPrChange>
        </w:rPr>
      </w:pPr>
      <w:r w:rsidRPr="000D4C7A">
        <w:rPr>
          <w:rFonts w:cs="Arial"/>
          <w:sz w:val="20"/>
          <w:szCs w:val="20"/>
          <w:rPrChange w:id="1220" w:author="Huang, Jia Chang" w:date="2014-06-02T11:07:00Z">
            <w:rPr>
              <w:rFonts w:cs="Arial"/>
            </w:rPr>
          </w:rPrChange>
        </w:rPr>
        <w:t>Typical furnace / air handling units in California have the following characteristics as determined by field measurements for the California Energy Commission on 60 furnaces</w:t>
      </w:r>
      <w:r w:rsidRPr="000D4C7A">
        <w:rPr>
          <w:rFonts w:cs="Arial"/>
          <w:sz w:val="20"/>
          <w:szCs w:val="20"/>
          <w:vertAlign w:val="superscript"/>
          <w:rPrChange w:id="1221" w:author="Huang, Jia Chang" w:date="2014-06-02T11:07:00Z">
            <w:rPr>
              <w:vertAlign w:val="superscript"/>
            </w:rPr>
          </w:rPrChange>
        </w:rPr>
        <w:t>Ref 3</w:t>
      </w:r>
      <w:r w:rsidRPr="000D4C7A">
        <w:rPr>
          <w:rFonts w:cs="Arial"/>
          <w:sz w:val="20"/>
          <w:szCs w:val="20"/>
          <w:rPrChange w:id="1222" w:author="Huang, Jia Chang" w:date="2014-06-02T11:07:00Z">
            <w:rPr/>
          </w:rPrChange>
        </w:rPr>
        <w:t>:</w:t>
      </w:r>
    </w:p>
    <w:p w:rsidR="005A5DA7" w:rsidRPr="000D4C7A" w:rsidRDefault="005A5DA7" w:rsidP="005A5DA7">
      <w:pPr>
        <w:pStyle w:val="ListParagraph"/>
        <w:numPr>
          <w:ilvl w:val="0"/>
          <w:numId w:val="23"/>
        </w:numPr>
        <w:rPr>
          <w:rFonts w:ascii="Arial" w:hAnsi="Arial" w:cs="Arial"/>
          <w:sz w:val="20"/>
          <w:szCs w:val="20"/>
          <w:rPrChange w:id="1223" w:author="Huang, Jia Chang" w:date="2014-06-02T11:07:00Z">
            <w:rPr/>
          </w:rPrChange>
        </w:rPr>
      </w:pPr>
      <w:r w:rsidRPr="000D4C7A">
        <w:rPr>
          <w:rFonts w:ascii="Arial" w:hAnsi="Arial" w:cs="Arial"/>
          <w:iCs/>
          <w:sz w:val="20"/>
          <w:szCs w:val="20"/>
          <w:rPrChange w:id="1224" w:author="Huang, Jia Chang" w:date="2014-06-02T11:07:00Z">
            <w:rPr>
              <w:iCs/>
            </w:rPr>
          </w:rPrChange>
        </w:rPr>
        <w:t>Median Fan Watts in Cooling Speed = 632 Watts</w:t>
      </w:r>
      <w:r w:rsidRPr="000D4C7A">
        <w:rPr>
          <w:rFonts w:ascii="Arial" w:hAnsi="Arial" w:cs="Arial"/>
          <w:sz w:val="20"/>
          <w:szCs w:val="20"/>
          <w:rPrChange w:id="1225" w:author="Huang, Jia Chang" w:date="2014-06-02T11:07:00Z">
            <w:rPr/>
          </w:rPrChange>
        </w:rPr>
        <w:t xml:space="preserve"> (Figure </w:t>
      </w:r>
      <w:r w:rsidR="00A3074E" w:rsidRPr="000D4C7A">
        <w:rPr>
          <w:rFonts w:ascii="Arial" w:hAnsi="Arial" w:cs="Arial"/>
          <w:sz w:val="20"/>
          <w:szCs w:val="20"/>
          <w:rPrChange w:id="1226" w:author="Huang, Jia Chang" w:date="2014-06-02T11:07:00Z">
            <w:rPr/>
          </w:rPrChange>
        </w:rPr>
        <w:t>1</w:t>
      </w:r>
      <w:r w:rsidRPr="000D4C7A">
        <w:rPr>
          <w:rFonts w:ascii="Arial" w:hAnsi="Arial" w:cs="Arial"/>
          <w:sz w:val="20"/>
          <w:szCs w:val="20"/>
          <w:rPrChange w:id="1227" w:author="Huang, Jia Chang" w:date="2014-06-02T11:07:00Z">
            <w:rPr/>
          </w:rPrChange>
        </w:rPr>
        <w:t>)</w:t>
      </w:r>
    </w:p>
    <w:p w:rsidR="005A5DA7" w:rsidRPr="000D4C7A" w:rsidRDefault="005A5DA7" w:rsidP="005A5DA7">
      <w:pPr>
        <w:pStyle w:val="ListParagraph"/>
        <w:numPr>
          <w:ilvl w:val="0"/>
          <w:numId w:val="23"/>
        </w:numPr>
        <w:rPr>
          <w:rFonts w:ascii="Arial" w:hAnsi="Arial" w:cs="Arial"/>
          <w:sz w:val="20"/>
          <w:szCs w:val="20"/>
          <w:rPrChange w:id="1228" w:author="Huang, Jia Chang" w:date="2014-06-02T11:07:00Z">
            <w:rPr/>
          </w:rPrChange>
        </w:rPr>
      </w:pPr>
      <w:r w:rsidRPr="000D4C7A">
        <w:rPr>
          <w:rFonts w:ascii="Arial" w:hAnsi="Arial" w:cs="Arial"/>
          <w:iCs/>
          <w:sz w:val="20"/>
          <w:szCs w:val="20"/>
          <w:rPrChange w:id="1229" w:author="Huang, Jia Chang" w:date="2014-06-02T11:07:00Z">
            <w:rPr>
              <w:iCs/>
            </w:rPr>
          </w:rPrChange>
        </w:rPr>
        <w:t>Median Cooling Airflow = 358 cfm per ton</w:t>
      </w:r>
      <w:r w:rsidRPr="000D4C7A">
        <w:rPr>
          <w:rFonts w:ascii="Arial" w:hAnsi="Arial" w:cs="Arial"/>
          <w:sz w:val="20"/>
          <w:szCs w:val="20"/>
          <w:rPrChange w:id="1230" w:author="Huang, Jia Chang" w:date="2014-06-02T11:07:00Z">
            <w:rPr/>
          </w:rPrChange>
        </w:rPr>
        <w:t xml:space="preserve"> (Figure </w:t>
      </w:r>
      <w:r w:rsidR="00A3074E" w:rsidRPr="000D4C7A">
        <w:rPr>
          <w:rFonts w:ascii="Arial" w:hAnsi="Arial" w:cs="Arial"/>
          <w:sz w:val="20"/>
          <w:szCs w:val="20"/>
          <w:rPrChange w:id="1231" w:author="Huang, Jia Chang" w:date="2014-06-02T11:07:00Z">
            <w:rPr/>
          </w:rPrChange>
        </w:rPr>
        <w:t>2</w:t>
      </w:r>
      <w:r w:rsidRPr="000D4C7A">
        <w:rPr>
          <w:rFonts w:ascii="Arial" w:hAnsi="Arial" w:cs="Arial"/>
          <w:sz w:val="20"/>
          <w:szCs w:val="20"/>
          <w:rPrChange w:id="1232" w:author="Huang, Jia Chang" w:date="2014-06-02T11:07:00Z">
            <w:rPr/>
          </w:rPrChange>
        </w:rPr>
        <w:t>)</w:t>
      </w:r>
    </w:p>
    <w:p w:rsidR="005A5DA7" w:rsidRPr="000D4C7A" w:rsidRDefault="005A5DA7" w:rsidP="005A5DA7">
      <w:pPr>
        <w:pStyle w:val="ListParagraph"/>
        <w:numPr>
          <w:ilvl w:val="0"/>
          <w:numId w:val="23"/>
        </w:numPr>
        <w:rPr>
          <w:rFonts w:ascii="Arial" w:hAnsi="Arial" w:cs="Arial"/>
          <w:iCs/>
          <w:sz w:val="20"/>
          <w:szCs w:val="20"/>
          <w:rPrChange w:id="1233" w:author="Huang, Jia Chang" w:date="2014-06-02T11:07:00Z">
            <w:rPr>
              <w:iCs/>
            </w:rPr>
          </w:rPrChange>
        </w:rPr>
      </w:pPr>
      <w:r w:rsidRPr="000D4C7A">
        <w:rPr>
          <w:rFonts w:ascii="Arial" w:hAnsi="Arial" w:cs="Arial"/>
          <w:iCs/>
          <w:sz w:val="20"/>
          <w:szCs w:val="20"/>
          <w:rPrChange w:id="1234" w:author="Huang, Jia Chang" w:date="2014-06-02T11:07:00Z">
            <w:rPr>
              <w:iCs/>
            </w:rPr>
          </w:rPrChange>
        </w:rPr>
        <w:t>Median Watts per cfm = 0.51</w:t>
      </w:r>
    </w:p>
    <w:p w:rsidR="002854D7" w:rsidRPr="005A5DA7" w:rsidRDefault="002854D7" w:rsidP="005A5DA7">
      <w:pPr>
        <w:rPr>
          <w:iCs/>
        </w:rPr>
      </w:pPr>
    </w:p>
    <w:p w:rsidR="002854D7" w:rsidRPr="00BA7D18" w:rsidRDefault="002854D7" w:rsidP="002854D7">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2854D7" w:rsidRPr="00783DAC" w:rsidTr="005E44E6">
        <w:tc>
          <w:tcPr>
            <w:tcW w:w="0" w:type="auto"/>
            <w:shd w:val="clear" w:color="auto" w:fill="auto"/>
          </w:tcPr>
          <w:p w:rsidR="002854D7" w:rsidRPr="00783DAC" w:rsidRDefault="002854D7" w:rsidP="005E44E6">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2854D7" w:rsidRPr="00783DAC" w:rsidRDefault="002854D7" w:rsidP="005E44E6">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2854D7" w:rsidRPr="00783DAC" w:rsidRDefault="002854D7" w:rsidP="005E44E6">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2854D7" w:rsidRPr="00783DAC" w:rsidRDefault="002854D7" w:rsidP="002854D7">
            <w:pPr>
              <w:rPr>
                <w:rFonts w:cs="Arial"/>
                <w:b/>
                <w:sz w:val="20"/>
                <w:szCs w:val="20"/>
              </w:rPr>
            </w:pPr>
            <w:r>
              <w:rPr>
                <w:rFonts w:cs="Arial"/>
                <w:b/>
                <w:sz w:val="20"/>
                <w:szCs w:val="20"/>
              </w:rPr>
              <w:t xml:space="preserve">Baseline </w:t>
            </w:r>
            <w:r w:rsidRPr="00783DAC">
              <w:rPr>
                <w:rFonts w:cs="Arial"/>
                <w:b/>
                <w:sz w:val="20"/>
                <w:szCs w:val="20"/>
              </w:rPr>
              <w:t xml:space="preserve">Electric </w:t>
            </w:r>
            <w:r>
              <w:rPr>
                <w:rFonts w:cs="Arial"/>
                <w:b/>
                <w:sz w:val="20"/>
                <w:szCs w:val="20"/>
              </w:rPr>
              <w:t>Use</w:t>
            </w:r>
            <w:r w:rsidRPr="00783DAC">
              <w:rPr>
                <w:rFonts w:cs="Arial"/>
                <w:b/>
                <w:sz w:val="20"/>
                <w:szCs w:val="20"/>
              </w:rPr>
              <w:t xml:space="preserve"> </w:t>
            </w:r>
            <w:r>
              <w:rPr>
                <w:rFonts w:cs="Arial"/>
                <w:b/>
                <w:sz w:val="20"/>
                <w:szCs w:val="20"/>
              </w:rPr>
              <w:t>(W)</w:t>
            </w:r>
          </w:p>
        </w:tc>
        <w:tc>
          <w:tcPr>
            <w:tcW w:w="1080" w:type="dxa"/>
            <w:shd w:val="clear" w:color="auto" w:fill="auto"/>
          </w:tcPr>
          <w:p w:rsidR="002854D7" w:rsidRPr="00783DAC" w:rsidRDefault="002854D7" w:rsidP="005E44E6">
            <w:pPr>
              <w:rPr>
                <w:rFonts w:cs="Arial"/>
                <w:b/>
                <w:sz w:val="20"/>
                <w:szCs w:val="20"/>
              </w:rPr>
            </w:pPr>
            <w:r w:rsidRPr="00783DAC">
              <w:rPr>
                <w:rFonts w:cs="Arial"/>
                <w:b/>
                <w:sz w:val="20"/>
                <w:szCs w:val="20"/>
              </w:rPr>
              <w:t>Study units</w:t>
            </w:r>
          </w:p>
        </w:tc>
        <w:tc>
          <w:tcPr>
            <w:tcW w:w="2088" w:type="dxa"/>
            <w:shd w:val="clear" w:color="auto" w:fill="auto"/>
          </w:tcPr>
          <w:p w:rsidR="002854D7" w:rsidRPr="00783DAC" w:rsidRDefault="002854D7" w:rsidP="005E44E6">
            <w:pPr>
              <w:rPr>
                <w:rFonts w:cs="Arial"/>
                <w:b/>
                <w:sz w:val="20"/>
                <w:szCs w:val="20"/>
              </w:rPr>
            </w:pPr>
            <w:r w:rsidRPr="00783DAC">
              <w:rPr>
                <w:rFonts w:cs="Arial"/>
                <w:b/>
                <w:sz w:val="20"/>
                <w:szCs w:val="20"/>
              </w:rPr>
              <w:t>Specific study reference</w:t>
            </w:r>
          </w:p>
        </w:tc>
      </w:tr>
      <w:tr w:rsidR="002854D7" w:rsidRPr="00783DAC" w:rsidTr="005E44E6">
        <w:tc>
          <w:tcPr>
            <w:tcW w:w="0" w:type="auto"/>
            <w:shd w:val="clear" w:color="auto" w:fill="auto"/>
          </w:tcPr>
          <w:p w:rsidR="002854D7" w:rsidRPr="00CC1241" w:rsidRDefault="002854D7" w:rsidP="005E44E6">
            <w:pPr>
              <w:rPr>
                <w:rFonts w:cs="Arial"/>
                <w:sz w:val="20"/>
                <w:szCs w:val="20"/>
              </w:rPr>
            </w:pPr>
            <w:r>
              <w:rPr>
                <w:rFonts w:cs="Arial"/>
                <w:sz w:val="20"/>
                <w:szCs w:val="20"/>
              </w:rPr>
              <w:t>Residential</w:t>
            </w:r>
          </w:p>
        </w:tc>
        <w:tc>
          <w:tcPr>
            <w:tcW w:w="0" w:type="auto"/>
            <w:shd w:val="clear" w:color="auto" w:fill="auto"/>
          </w:tcPr>
          <w:p w:rsidR="002854D7" w:rsidRPr="00CC1241" w:rsidRDefault="002854D7" w:rsidP="005E44E6">
            <w:pPr>
              <w:rPr>
                <w:rFonts w:cs="Arial"/>
                <w:sz w:val="20"/>
                <w:szCs w:val="20"/>
              </w:rPr>
            </w:pPr>
            <w:r>
              <w:rPr>
                <w:rFonts w:cs="Arial"/>
                <w:sz w:val="20"/>
                <w:szCs w:val="20"/>
              </w:rPr>
              <w:t>All</w:t>
            </w:r>
          </w:p>
        </w:tc>
        <w:tc>
          <w:tcPr>
            <w:tcW w:w="1119" w:type="dxa"/>
            <w:shd w:val="clear" w:color="auto" w:fill="auto"/>
          </w:tcPr>
          <w:p w:rsidR="002854D7" w:rsidRPr="00CC1241" w:rsidRDefault="002854D7" w:rsidP="005E44E6">
            <w:pPr>
              <w:rPr>
                <w:rFonts w:cs="Arial"/>
                <w:sz w:val="20"/>
                <w:szCs w:val="20"/>
              </w:rPr>
            </w:pPr>
            <w:r>
              <w:rPr>
                <w:rFonts w:cs="Arial"/>
                <w:sz w:val="20"/>
                <w:szCs w:val="20"/>
              </w:rPr>
              <w:t>CA - ALL</w:t>
            </w:r>
          </w:p>
        </w:tc>
        <w:tc>
          <w:tcPr>
            <w:tcW w:w="1800" w:type="dxa"/>
            <w:shd w:val="clear" w:color="auto" w:fill="auto"/>
          </w:tcPr>
          <w:p w:rsidR="002854D7" w:rsidRDefault="002854D7" w:rsidP="005E44E6">
            <w:pPr>
              <w:rPr>
                <w:rFonts w:cs="Arial"/>
                <w:sz w:val="20"/>
                <w:szCs w:val="20"/>
              </w:rPr>
            </w:pPr>
            <w:r>
              <w:rPr>
                <w:rFonts w:cs="Arial"/>
                <w:sz w:val="20"/>
                <w:szCs w:val="20"/>
              </w:rPr>
              <w:t xml:space="preserve">632 W </w:t>
            </w:r>
          </w:p>
          <w:p w:rsidR="002854D7" w:rsidRPr="00CC1241" w:rsidRDefault="002854D7" w:rsidP="002854D7">
            <w:pPr>
              <w:rPr>
                <w:rFonts w:cs="Arial"/>
                <w:sz w:val="20"/>
                <w:szCs w:val="20"/>
              </w:rPr>
            </w:pPr>
            <w:r>
              <w:rPr>
                <w:rFonts w:cs="Arial"/>
                <w:sz w:val="20"/>
                <w:szCs w:val="20"/>
              </w:rPr>
              <w:t>(0.51 W per cfm)</w:t>
            </w:r>
          </w:p>
        </w:tc>
        <w:tc>
          <w:tcPr>
            <w:tcW w:w="1080" w:type="dxa"/>
            <w:shd w:val="clear" w:color="auto" w:fill="auto"/>
          </w:tcPr>
          <w:p w:rsidR="002854D7" w:rsidRPr="00CC1241" w:rsidRDefault="002854D7" w:rsidP="005E44E6">
            <w:pPr>
              <w:rPr>
                <w:rFonts w:cs="Arial"/>
                <w:sz w:val="20"/>
                <w:szCs w:val="20"/>
              </w:rPr>
            </w:pPr>
            <w:r>
              <w:rPr>
                <w:rFonts w:cs="Arial"/>
                <w:sz w:val="20"/>
                <w:szCs w:val="20"/>
              </w:rPr>
              <w:t>HVAC System</w:t>
            </w:r>
          </w:p>
        </w:tc>
        <w:tc>
          <w:tcPr>
            <w:tcW w:w="2088" w:type="dxa"/>
            <w:shd w:val="clear" w:color="auto" w:fill="auto"/>
          </w:tcPr>
          <w:p w:rsidR="002854D7" w:rsidRPr="00CC1241" w:rsidRDefault="002854D7" w:rsidP="005E44E6">
            <w:pPr>
              <w:rPr>
                <w:rFonts w:cs="Arial"/>
                <w:sz w:val="20"/>
                <w:szCs w:val="20"/>
              </w:rPr>
            </w:pPr>
            <w:r>
              <w:rPr>
                <w:rFonts w:cs="Arial"/>
                <w:sz w:val="20"/>
                <w:szCs w:val="20"/>
              </w:rPr>
              <w:t>Ref 3</w:t>
            </w:r>
          </w:p>
        </w:tc>
      </w:tr>
    </w:tbl>
    <w:p w:rsidR="003E4812" w:rsidRDefault="003E4812" w:rsidP="00A35CF8"/>
    <w:p w:rsidR="003906E6" w:rsidRDefault="003906E6">
      <w:pPr>
        <w:rPr>
          <w:rFonts w:asciiTheme="majorHAnsi" w:eastAsiaTheme="majorEastAsia" w:hAnsiTheme="majorHAnsi" w:cstheme="majorBidi"/>
          <w:b/>
          <w:bCs/>
          <w:i/>
          <w:iCs/>
        </w:rPr>
      </w:pPr>
      <w:r>
        <w:br w:type="page"/>
      </w:r>
    </w:p>
    <w:p w:rsidR="003E4812" w:rsidRDefault="003E4812" w:rsidP="007716FE">
      <w:pPr>
        <w:pStyle w:val="Heading4"/>
      </w:pPr>
      <w:bookmarkStart w:id="1235" w:name="_Toc389646552"/>
      <w:r w:rsidRPr="00C80E3F">
        <w:t>1.4.3.</w:t>
      </w:r>
      <w:r w:rsidR="0019569D">
        <w:t>3</w:t>
      </w:r>
      <w:r w:rsidRPr="00C80E3F">
        <w:t xml:space="preserve"> Study #</w:t>
      </w:r>
      <w:r>
        <w:t>3</w:t>
      </w:r>
      <w:r w:rsidR="005E44E6" w:rsidRPr="005E44E6">
        <w:t xml:space="preserve"> Electricity Use by New Furnaces - A Wisconsin Field Study</w:t>
      </w:r>
      <w:bookmarkEnd w:id="1235"/>
    </w:p>
    <w:p w:rsidR="003E4812" w:rsidRDefault="003E4812" w:rsidP="003E4812">
      <w:pPr>
        <w:rPr>
          <w:rFonts w:cs="Arial"/>
          <w:b/>
          <w:i/>
          <w:sz w:val="20"/>
          <w:szCs w:val="20"/>
          <w:highlight w:val="cyan"/>
        </w:rPr>
      </w:pPr>
    </w:p>
    <w:p w:rsidR="004030D6" w:rsidRPr="000D4C7A" w:rsidRDefault="004030D6" w:rsidP="004030D6">
      <w:pPr>
        <w:rPr>
          <w:sz w:val="20"/>
          <w:rPrChange w:id="1236" w:author="Huang, Jia Chang" w:date="2014-06-02T11:07:00Z">
            <w:rPr/>
          </w:rPrChange>
        </w:rPr>
      </w:pPr>
      <w:r w:rsidRPr="000D4C7A">
        <w:rPr>
          <w:sz w:val="20"/>
          <w:rPrChange w:id="1237" w:author="Huang, Jia Chang" w:date="2014-06-02T11:07:00Z">
            <w:rPr/>
          </w:rPrChange>
        </w:rPr>
        <w:t>This section presents field monitored data documenting the energy savings that occur during the heating and continuous fan modes of operation.</w:t>
      </w:r>
    </w:p>
    <w:p w:rsidR="004030D6" w:rsidRPr="000D4C7A" w:rsidRDefault="004030D6" w:rsidP="004030D6">
      <w:pPr>
        <w:rPr>
          <w:b/>
          <w:sz w:val="20"/>
          <w:rPrChange w:id="1238" w:author="Huang, Jia Chang" w:date="2014-06-02T11:07:00Z">
            <w:rPr>
              <w:b/>
            </w:rPr>
          </w:rPrChange>
        </w:rPr>
      </w:pPr>
    </w:p>
    <w:p w:rsidR="004030D6" w:rsidRPr="000D4C7A" w:rsidRDefault="004030D6" w:rsidP="004030D6">
      <w:pPr>
        <w:rPr>
          <w:sz w:val="20"/>
          <w:rPrChange w:id="1239" w:author="Huang, Jia Chang" w:date="2014-06-02T11:07:00Z">
            <w:rPr/>
          </w:rPrChange>
        </w:rPr>
      </w:pPr>
      <w:r w:rsidRPr="000D4C7A">
        <w:rPr>
          <w:sz w:val="20"/>
          <w:rPrChange w:id="1240" w:author="Huang, Jia Chang" w:date="2014-06-02T11:07:00Z">
            <w:rPr/>
          </w:rPrChange>
        </w:rPr>
        <w:t>The Energy Center of Wisconsin monitored 31 new Wisconsin furnaces. They found that the heating mode electricity usage on Brushless Motors was 0.5 kWh per therm compared with 1.0 kWh per therm for conventional PSC motors (Pigg 2003, page iii Top Finding #2)</w:t>
      </w:r>
      <w:r w:rsidRPr="000D4C7A">
        <w:rPr>
          <w:sz w:val="20"/>
          <w:vertAlign w:val="superscript"/>
          <w:rPrChange w:id="1241" w:author="Huang, Jia Chang" w:date="2014-06-02T11:07:00Z">
            <w:rPr>
              <w:vertAlign w:val="superscript"/>
            </w:rPr>
          </w:rPrChange>
        </w:rPr>
        <w:t xml:space="preserve">Ref </w:t>
      </w:r>
      <w:r w:rsidR="003906E6" w:rsidRPr="000D4C7A">
        <w:rPr>
          <w:sz w:val="20"/>
          <w:vertAlign w:val="superscript"/>
          <w:rPrChange w:id="1242" w:author="Huang, Jia Chang" w:date="2014-06-02T11:07:00Z">
            <w:rPr>
              <w:vertAlign w:val="superscript"/>
            </w:rPr>
          </w:rPrChange>
        </w:rPr>
        <w:t>2</w:t>
      </w:r>
      <w:r w:rsidRPr="000D4C7A">
        <w:rPr>
          <w:sz w:val="20"/>
          <w:rPrChange w:id="1243" w:author="Huang, Jia Chang" w:date="2014-06-02T11:07:00Z">
            <w:rPr/>
          </w:rPrChange>
        </w:rPr>
        <w:t>. This information is imbedded in the References section of this workpaper.</w:t>
      </w:r>
    </w:p>
    <w:p w:rsidR="004030D6" w:rsidRPr="000D4C7A" w:rsidRDefault="004030D6" w:rsidP="004030D6">
      <w:pPr>
        <w:rPr>
          <w:b/>
          <w:sz w:val="20"/>
          <w:rPrChange w:id="1244" w:author="Huang, Jia Chang" w:date="2014-06-02T11:07:00Z">
            <w:rPr>
              <w:b/>
            </w:rPr>
          </w:rPrChange>
        </w:rPr>
      </w:pPr>
    </w:p>
    <w:p w:rsidR="004030D6" w:rsidRPr="000D4C7A" w:rsidRDefault="004030D6" w:rsidP="004030D6">
      <w:pPr>
        <w:rPr>
          <w:sz w:val="20"/>
          <w:rPrChange w:id="1245" w:author="Huang, Jia Chang" w:date="2014-06-02T11:07:00Z">
            <w:rPr/>
          </w:rPrChange>
        </w:rPr>
      </w:pPr>
      <w:r w:rsidRPr="000D4C7A">
        <w:rPr>
          <w:sz w:val="20"/>
          <w:rPrChange w:id="1246" w:author="Huang, Jia Chang" w:date="2014-06-02T11:07:00Z">
            <w:rPr/>
          </w:rPrChange>
        </w:rPr>
        <w:t>The Wisconsin Study found for units where the fan operated continuously the furnaces with variable speed BPM (ECM) fan motors used 1295 kWh/year compared to 4725 kWh/year for furnaces with PSC fan motors (page 41 Table 3).</w:t>
      </w:r>
      <w:r w:rsidRPr="000D4C7A">
        <w:rPr>
          <w:sz w:val="20"/>
          <w:vertAlign w:val="superscript"/>
          <w:rPrChange w:id="1247" w:author="Huang, Jia Chang" w:date="2014-06-02T11:07:00Z">
            <w:rPr>
              <w:vertAlign w:val="superscript"/>
            </w:rPr>
          </w:rPrChange>
        </w:rPr>
        <w:t xml:space="preserve">Ref </w:t>
      </w:r>
      <w:r w:rsidR="003906E6" w:rsidRPr="000D4C7A">
        <w:rPr>
          <w:sz w:val="20"/>
          <w:vertAlign w:val="superscript"/>
          <w:rPrChange w:id="1248" w:author="Huang, Jia Chang" w:date="2014-06-02T11:07:00Z">
            <w:rPr>
              <w:vertAlign w:val="superscript"/>
            </w:rPr>
          </w:rPrChange>
        </w:rPr>
        <w:t>2</w:t>
      </w:r>
      <w:r w:rsidRPr="000D4C7A">
        <w:rPr>
          <w:sz w:val="20"/>
          <w:rPrChange w:id="1249" w:author="Huang, Jia Chang" w:date="2014-06-02T11:07:00Z">
            <w:rPr/>
          </w:rPrChange>
        </w:rPr>
        <w:t xml:space="preserve"> The estimated savings per air conditioner that operates the fan continuously is: </w:t>
      </w:r>
    </w:p>
    <w:p w:rsidR="004030D6" w:rsidRPr="000D4C7A" w:rsidRDefault="004030D6" w:rsidP="004030D6">
      <w:pPr>
        <w:ind w:firstLine="720"/>
        <w:rPr>
          <w:sz w:val="20"/>
          <w:rPrChange w:id="1250" w:author="Huang, Jia Chang" w:date="2014-06-02T11:07:00Z">
            <w:rPr/>
          </w:rPrChange>
        </w:rPr>
      </w:pPr>
      <w:r w:rsidRPr="000D4C7A">
        <w:rPr>
          <w:sz w:val="20"/>
          <w:rPrChange w:id="1251" w:author="Huang, Jia Chang" w:date="2014-06-02T11:07:00Z">
            <w:rPr/>
          </w:rPrChange>
        </w:rPr>
        <w:t>47</w:t>
      </w:r>
      <w:r w:rsidR="001C64AA" w:rsidRPr="000D4C7A">
        <w:rPr>
          <w:sz w:val="20"/>
          <w:rPrChange w:id="1252" w:author="Huang, Jia Chang" w:date="2014-06-02T11:07:00Z">
            <w:rPr/>
          </w:rPrChange>
        </w:rPr>
        <w:t>2</w:t>
      </w:r>
      <w:r w:rsidRPr="000D4C7A">
        <w:rPr>
          <w:sz w:val="20"/>
          <w:rPrChange w:id="1253" w:author="Huang, Jia Chang" w:date="2014-06-02T11:07:00Z">
            <w:rPr/>
          </w:rPrChange>
        </w:rPr>
        <w:t>5 - 1295 = 34</w:t>
      </w:r>
      <w:r w:rsidR="001C64AA" w:rsidRPr="000D4C7A">
        <w:rPr>
          <w:sz w:val="20"/>
          <w:rPrChange w:id="1254" w:author="Huang, Jia Chang" w:date="2014-06-02T11:07:00Z">
            <w:rPr/>
          </w:rPrChange>
        </w:rPr>
        <w:t>3</w:t>
      </w:r>
      <w:r w:rsidRPr="000D4C7A">
        <w:rPr>
          <w:sz w:val="20"/>
          <w:rPrChange w:id="1255" w:author="Huang, Jia Chang" w:date="2014-06-02T11:07:00Z">
            <w:rPr/>
          </w:rPrChange>
        </w:rPr>
        <w:t xml:space="preserve">0 kWh/year. </w:t>
      </w:r>
    </w:p>
    <w:p w:rsidR="004030D6" w:rsidRPr="000D4C7A" w:rsidRDefault="004030D6" w:rsidP="004030D6">
      <w:pPr>
        <w:rPr>
          <w:sz w:val="20"/>
          <w:rPrChange w:id="1256" w:author="Huang, Jia Chang" w:date="2014-06-02T11:07:00Z">
            <w:rPr/>
          </w:rPrChange>
        </w:rPr>
      </w:pPr>
      <w:r w:rsidRPr="000D4C7A">
        <w:rPr>
          <w:sz w:val="20"/>
          <w:rPrChange w:id="1257" w:author="Huang, Jia Chang" w:date="2014-06-02T11:07:00Z">
            <w:rPr/>
          </w:rPrChange>
        </w:rPr>
        <w:t>This estimate does not include the additional savings that occur during cooling as a result of reduced fan motor heat being rejected to the airstream.</w:t>
      </w:r>
    </w:p>
    <w:p w:rsidR="004030D6" w:rsidRDefault="004030D6" w:rsidP="004030D6">
      <w:pPr>
        <w:rPr>
          <w:b/>
        </w:rPr>
      </w:pPr>
    </w:p>
    <w:p w:rsidR="004030D6" w:rsidRDefault="004030D6" w:rsidP="004030D6">
      <w:pPr>
        <w:rPr>
          <w:b/>
        </w:rPr>
      </w:pPr>
    </w:p>
    <w:p w:rsidR="004030D6" w:rsidRPr="00432C65" w:rsidRDefault="002854D7" w:rsidP="004030D6">
      <w:pPr>
        <w:rPr>
          <w:rFonts w:cs="Arial"/>
          <w:sz w:val="20"/>
          <w:szCs w:val="20"/>
        </w:rPr>
      </w:pPr>
      <w:r>
        <w:rPr>
          <w:rFonts w:cs="Arial"/>
          <w:b/>
          <w:sz w:val="20"/>
          <w:szCs w:val="20"/>
        </w:rPr>
        <w:t>Study Findings</w:t>
      </w:r>
      <w:r w:rsidR="004030D6" w:rsidRPr="00432C65">
        <w:rPr>
          <w:rFonts w:cs="Arial"/>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1439"/>
        <w:gridCol w:w="1119"/>
        <w:gridCol w:w="1800"/>
        <w:gridCol w:w="1080"/>
        <w:gridCol w:w="2088"/>
      </w:tblGrid>
      <w:tr w:rsidR="004030D6" w:rsidRPr="00783DAC" w:rsidTr="004030D6">
        <w:tc>
          <w:tcPr>
            <w:tcW w:w="0" w:type="auto"/>
            <w:shd w:val="clear" w:color="auto" w:fill="auto"/>
          </w:tcPr>
          <w:p w:rsidR="004030D6" w:rsidRPr="00783DAC" w:rsidRDefault="004030D6" w:rsidP="004030D6">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4030D6" w:rsidRPr="00783DAC" w:rsidRDefault="004030D6" w:rsidP="004030D6">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4030D6" w:rsidRPr="00783DAC" w:rsidRDefault="004030D6" w:rsidP="004030D6">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4030D6" w:rsidRPr="00783DAC" w:rsidRDefault="004030D6" w:rsidP="004030D6">
            <w:pPr>
              <w:rPr>
                <w:rFonts w:cs="Arial"/>
                <w:b/>
                <w:sz w:val="20"/>
                <w:szCs w:val="20"/>
              </w:rPr>
            </w:pPr>
            <w:r w:rsidRPr="00783DAC">
              <w:rPr>
                <w:rFonts w:cs="Arial"/>
                <w:b/>
                <w:sz w:val="20"/>
                <w:szCs w:val="20"/>
              </w:rPr>
              <w:t xml:space="preserve">Electric Savings </w:t>
            </w:r>
            <w:r>
              <w:rPr>
                <w:rFonts w:cs="Arial"/>
                <w:b/>
                <w:sz w:val="20"/>
                <w:szCs w:val="20"/>
              </w:rPr>
              <w:t>kWh/year</w:t>
            </w:r>
          </w:p>
        </w:tc>
        <w:tc>
          <w:tcPr>
            <w:tcW w:w="1080" w:type="dxa"/>
            <w:shd w:val="clear" w:color="auto" w:fill="auto"/>
          </w:tcPr>
          <w:p w:rsidR="004030D6" w:rsidRPr="00783DAC" w:rsidRDefault="004030D6" w:rsidP="004030D6">
            <w:pPr>
              <w:rPr>
                <w:rFonts w:cs="Arial"/>
                <w:b/>
                <w:sz w:val="20"/>
                <w:szCs w:val="20"/>
              </w:rPr>
            </w:pPr>
            <w:r w:rsidRPr="00783DAC">
              <w:rPr>
                <w:rFonts w:cs="Arial"/>
                <w:b/>
                <w:sz w:val="20"/>
                <w:szCs w:val="20"/>
              </w:rPr>
              <w:t>Study units</w:t>
            </w:r>
          </w:p>
        </w:tc>
        <w:tc>
          <w:tcPr>
            <w:tcW w:w="2088" w:type="dxa"/>
            <w:shd w:val="clear" w:color="auto" w:fill="auto"/>
          </w:tcPr>
          <w:p w:rsidR="004030D6" w:rsidRPr="00783DAC" w:rsidRDefault="004030D6" w:rsidP="004030D6">
            <w:pPr>
              <w:rPr>
                <w:rFonts w:cs="Arial"/>
                <w:b/>
                <w:sz w:val="20"/>
                <w:szCs w:val="20"/>
              </w:rPr>
            </w:pPr>
            <w:r w:rsidRPr="00783DAC">
              <w:rPr>
                <w:rFonts w:cs="Arial"/>
                <w:b/>
                <w:sz w:val="20"/>
                <w:szCs w:val="20"/>
              </w:rPr>
              <w:t>Specific study reference</w:t>
            </w:r>
          </w:p>
        </w:tc>
      </w:tr>
      <w:tr w:rsidR="004030D6" w:rsidRPr="00783DAC" w:rsidTr="004030D6">
        <w:tc>
          <w:tcPr>
            <w:tcW w:w="0" w:type="auto"/>
            <w:shd w:val="clear" w:color="auto" w:fill="auto"/>
          </w:tcPr>
          <w:p w:rsidR="004030D6" w:rsidRDefault="004030D6" w:rsidP="004030D6">
            <w:pPr>
              <w:rPr>
                <w:rFonts w:cs="Arial"/>
                <w:sz w:val="20"/>
                <w:szCs w:val="20"/>
              </w:rPr>
            </w:pPr>
            <w:r>
              <w:rPr>
                <w:rFonts w:cs="Arial"/>
                <w:sz w:val="20"/>
                <w:szCs w:val="20"/>
              </w:rPr>
              <w:t>Residential</w:t>
            </w:r>
          </w:p>
          <w:p w:rsidR="004030D6" w:rsidRPr="00CC1241" w:rsidRDefault="004030D6" w:rsidP="004030D6">
            <w:pPr>
              <w:rPr>
                <w:rFonts w:cs="Arial"/>
                <w:sz w:val="20"/>
                <w:szCs w:val="20"/>
              </w:rPr>
            </w:pPr>
            <w:r>
              <w:rPr>
                <w:rFonts w:cs="Arial"/>
                <w:sz w:val="20"/>
                <w:szCs w:val="20"/>
              </w:rPr>
              <w:t>(auto fan)</w:t>
            </w:r>
          </w:p>
        </w:tc>
        <w:tc>
          <w:tcPr>
            <w:tcW w:w="0" w:type="auto"/>
            <w:shd w:val="clear" w:color="auto" w:fill="auto"/>
          </w:tcPr>
          <w:p w:rsidR="004030D6" w:rsidRPr="00CC1241" w:rsidRDefault="004030D6" w:rsidP="004030D6">
            <w:pPr>
              <w:rPr>
                <w:rFonts w:cs="Arial"/>
                <w:sz w:val="20"/>
                <w:szCs w:val="20"/>
              </w:rPr>
            </w:pPr>
            <w:r>
              <w:rPr>
                <w:rFonts w:cs="Arial"/>
                <w:sz w:val="20"/>
                <w:szCs w:val="20"/>
              </w:rPr>
              <w:t>All</w:t>
            </w:r>
          </w:p>
        </w:tc>
        <w:tc>
          <w:tcPr>
            <w:tcW w:w="1119" w:type="dxa"/>
            <w:shd w:val="clear" w:color="auto" w:fill="auto"/>
          </w:tcPr>
          <w:p w:rsidR="004030D6" w:rsidRPr="00CC1241" w:rsidRDefault="004030D6" w:rsidP="004030D6">
            <w:pPr>
              <w:rPr>
                <w:rFonts w:cs="Arial"/>
                <w:sz w:val="20"/>
                <w:szCs w:val="20"/>
              </w:rPr>
            </w:pPr>
            <w:r>
              <w:rPr>
                <w:rFonts w:cs="Arial"/>
                <w:sz w:val="20"/>
                <w:szCs w:val="20"/>
              </w:rPr>
              <w:t>N/A</w:t>
            </w:r>
          </w:p>
        </w:tc>
        <w:tc>
          <w:tcPr>
            <w:tcW w:w="1800" w:type="dxa"/>
            <w:shd w:val="clear" w:color="auto" w:fill="auto"/>
          </w:tcPr>
          <w:p w:rsidR="004030D6" w:rsidRPr="00CC1241" w:rsidRDefault="004030D6" w:rsidP="004030D6">
            <w:pPr>
              <w:rPr>
                <w:rFonts w:cs="Arial"/>
                <w:sz w:val="20"/>
                <w:szCs w:val="20"/>
              </w:rPr>
            </w:pPr>
            <w:r>
              <w:rPr>
                <w:rFonts w:cs="Arial"/>
                <w:sz w:val="20"/>
                <w:szCs w:val="20"/>
              </w:rPr>
              <w:t>0.5 kWh per Heating Therm</w:t>
            </w:r>
          </w:p>
        </w:tc>
        <w:tc>
          <w:tcPr>
            <w:tcW w:w="1080" w:type="dxa"/>
            <w:shd w:val="clear" w:color="auto" w:fill="auto"/>
          </w:tcPr>
          <w:p w:rsidR="004030D6" w:rsidRPr="00CC1241" w:rsidRDefault="004030D6" w:rsidP="004030D6">
            <w:pPr>
              <w:rPr>
                <w:rFonts w:cs="Arial"/>
                <w:sz w:val="20"/>
                <w:szCs w:val="20"/>
              </w:rPr>
            </w:pPr>
            <w:r>
              <w:rPr>
                <w:rFonts w:cs="Arial"/>
                <w:sz w:val="20"/>
                <w:szCs w:val="20"/>
              </w:rPr>
              <w:t>HVAC System</w:t>
            </w:r>
          </w:p>
        </w:tc>
        <w:tc>
          <w:tcPr>
            <w:tcW w:w="2088" w:type="dxa"/>
            <w:shd w:val="clear" w:color="auto" w:fill="auto"/>
          </w:tcPr>
          <w:p w:rsidR="004030D6" w:rsidRPr="00CC1241" w:rsidRDefault="004030D6" w:rsidP="00F96B51">
            <w:pPr>
              <w:rPr>
                <w:rFonts w:cs="Arial"/>
                <w:sz w:val="20"/>
                <w:szCs w:val="20"/>
              </w:rPr>
            </w:pPr>
            <w:r>
              <w:rPr>
                <w:rFonts w:cs="Arial"/>
                <w:sz w:val="20"/>
                <w:szCs w:val="20"/>
              </w:rPr>
              <w:t xml:space="preserve">Ref </w:t>
            </w:r>
            <w:r w:rsidR="00F96B51">
              <w:rPr>
                <w:rFonts w:cs="Arial"/>
                <w:sz w:val="20"/>
                <w:szCs w:val="20"/>
              </w:rPr>
              <w:t>2</w:t>
            </w:r>
          </w:p>
        </w:tc>
      </w:tr>
      <w:tr w:rsidR="004030D6" w:rsidRPr="00783DAC" w:rsidTr="004030D6">
        <w:tc>
          <w:tcPr>
            <w:tcW w:w="0" w:type="auto"/>
            <w:shd w:val="clear" w:color="auto" w:fill="auto"/>
          </w:tcPr>
          <w:p w:rsidR="004030D6" w:rsidRDefault="004030D6" w:rsidP="004030D6">
            <w:pPr>
              <w:rPr>
                <w:rFonts w:cs="Arial"/>
                <w:sz w:val="20"/>
                <w:szCs w:val="20"/>
              </w:rPr>
            </w:pPr>
            <w:r>
              <w:rPr>
                <w:rFonts w:cs="Arial"/>
                <w:sz w:val="20"/>
                <w:szCs w:val="20"/>
              </w:rPr>
              <w:t>Residential</w:t>
            </w:r>
          </w:p>
          <w:p w:rsidR="004030D6" w:rsidRPr="00CC1241" w:rsidRDefault="004030D6" w:rsidP="004030D6">
            <w:pPr>
              <w:rPr>
                <w:rFonts w:cs="Arial"/>
                <w:sz w:val="20"/>
                <w:szCs w:val="20"/>
              </w:rPr>
            </w:pPr>
            <w:r>
              <w:rPr>
                <w:rFonts w:cs="Arial"/>
                <w:sz w:val="20"/>
                <w:szCs w:val="20"/>
              </w:rPr>
              <w:t>(continuous fan)</w:t>
            </w:r>
          </w:p>
        </w:tc>
        <w:tc>
          <w:tcPr>
            <w:tcW w:w="0" w:type="auto"/>
            <w:shd w:val="clear" w:color="auto" w:fill="auto"/>
          </w:tcPr>
          <w:p w:rsidR="004030D6" w:rsidRPr="00CC1241" w:rsidRDefault="004030D6" w:rsidP="004030D6">
            <w:pPr>
              <w:rPr>
                <w:rFonts w:cs="Arial"/>
                <w:sz w:val="20"/>
                <w:szCs w:val="20"/>
              </w:rPr>
            </w:pPr>
            <w:r>
              <w:rPr>
                <w:rFonts w:cs="Arial"/>
                <w:sz w:val="20"/>
                <w:szCs w:val="20"/>
              </w:rPr>
              <w:t>All</w:t>
            </w:r>
          </w:p>
        </w:tc>
        <w:tc>
          <w:tcPr>
            <w:tcW w:w="1119" w:type="dxa"/>
            <w:shd w:val="clear" w:color="auto" w:fill="auto"/>
          </w:tcPr>
          <w:p w:rsidR="004030D6" w:rsidRPr="00CC1241" w:rsidRDefault="004030D6" w:rsidP="004030D6">
            <w:pPr>
              <w:rPr>
                <w:rFonts w:cs="Arial"/>
                <w:sz w:val="20"/>
                <w:szCs w:val="20"/>
              </w:rPr>
            </w:pPr>
            <w:r>
              <w:rPr>
                <w:rFonts w:cs="Arial"/>
                <w:sz w:val="20"/>
                <w:szCs w:val="20"/>
              </w:rPr>
              <w:t>N/A</w:t>
            </w:r>
          </w:p>
        </w:tc>
        <w:tc>
          <w:tcPr>
            <w:tcW w:w="1800" w:type="dxa"/>
            <w:shd w:val="clear" w:color="auto" w:fill="auto"/>
          </w:tcPr>
          <w:p w:rsidR="004030D6" w:rsidRPr="00CC1241" w:rsidRDefault="001C64AA" w:rsidP="001C64AA">
            <w:pPr>
              <w:rPr>
                <w:rFonts w:cs="Arial"/>
                <w:sz w:val="20"/>
                <w:szCs w:val="20"/>
              </w:rPr>
            </w:pPr>
            <w:r>
              <w:rPr>
                <w:rFonts w:cs="Arial"/>
                <w:sz w:val="20"/>
                <w:szCs w:val="20"/>
              </w:rPr>
              <w:t>343</w:t>
            </w:r>
            <w:r w:rsidR="004030D6">
              <w:rPr>
                <w:rFonts w:cs="Arial"/>
                <w:sz w:val="20"/>
                <w:szCs w:val="20"/>
              </w:rPr>
              <w:t>0 kWh</w:t>
            </w:r>
          </w:p>
        </w:tc>
        <w:tc>
          <w:tcPr>
            <w:tcW w:w="1080" w:type="dxa"/>
            <w:shd w:val="clear" w:color="auto" w:fill="auto"/>
          </w:tcPr>
          <w:p w:rsidR="004030D6" w:rsidRPr="00CC1241" w:rsidRDefault="004030D6" w:rsidP="004030D6">
            <w:pPr>
              <w:rPr>
                <w:rFonts w:cs="Arial"/>
                <w:sz w:val="20"/>
                <w:szCs w:val="20"/>
              </w:rPr>
            </w:pPr>
            <w:r>
              <w:rPr>
                <w:rFonts w:cs="Arial"/>
                <w:sz w:val="20"/>
                <w:szCs w:val="20"/>
              </w:rPr>
              <w:t>HVAC System</w:t>
            </w:r>
          </w:p>
        </w:tc>
        <w:tc>
          <w:tcPr>
            <w:tcW w:w="2088" w:type="dxa"/>
            <w:shd w:val="clear" w:color="auto" w:fill="auto"/>
          </w:tcPr>
          <w:p w:rsidR="004030D6" w:rsidRPr="00CC1241" w:rsidRDefault="004030D6" w:rsidP="00F96B51">
            <w:pPr>
              <w:rPr>
                <w:rFonts w:cs="Arial"/>
                <w:sz w:val="20"/>
                <w:szCs w:val="20"/>
              </w:rPr>
            </w:pPr>
            <w:r>
              <w:rPr>
                <w:rFonts w:cs="Arial"/>
                <w:sz w:val="20"/>
                <w:szCs w:val="20"/>
              </w:rPr>
              <w:t xml:space="preserve">Ref </w:t>
            </w:r>
            <w:r w:rsidR="00F96B51">
              <w:rPr>
                <w:rFonts w:cs="Arial"/>
                <w:sz w:val="20"/>
                <w:szCs w:val="20"/>
              </w:rPr>
              <w:t>2</w:t>
            </w:r>
          </w:p>
        </w:tc>
      </w:tr>
    </w:tbl>
    <w:p w:rsidR="004030D6" w:rsidRDefault="004030D6" w:rsidP="004030D6"/>
    <w:p w:rsidR="003906E6" w:rsidRDefault="003906E6" w:rsidP="00E67637">
      <w:pPr>
        <w:pStyle w:val="Heading4"/>
      </w:pPr>
    </w:p>
    <w:p w:rsidR="00E67637" w:rsidRDefault="00E67637" w:rsidP="00E67637">
      <w:pPr>
        <w:pStyle w:val="Heading4"/>
      </w:pPr>
      <w:bookmarkStart w:id="1258" w:name="_Toc389646553"/>
      <w:r w:rsidRPr="00C80E3F">
        <w:t>1.4.3.</w:t>
      </w:r>
      <w:r w:rsidR="009F7312">
        <w:t>4</w:t>
      </w:r>
      <w:r w:rsidRPr="00C80E3F">
        <w:t xml:space="preserve"> Study #</w:t>
      </w:r>
      <w:r>
        <w:t xml:space="preserve">5 </w:t>
      </w:r>
      <w:r w:rsidRPr="00AC2D7D">
        <w:t>2013 California Building Energy Efficiency Standards</w:t>
      </w:r>
      <w:r>
        <w:t xml:space="preserve"> Case Report</w:t>
      </w:r>
      <w:bookmarkEnd w:id="1258"/>
    </w:p>
    <w:p w:rsidR="00E67637" w:rsidRDefault="00E67637" w:rsidP="00E67637">
      <w:pPr>
        <w:rPr>
          <w:rFonts w:cs="Arial"/>
          <w:b/>
          <w:i/>
          <w:sz w:val="20"/>
          <w:szCs w:val="20"/>
          <w:highlight w:val="cyan"/>
        </w:rPr>
      </w:pPr>
    </w:p>
    <w:p w:rsidR="00E67637" w:rsidRPr="000D4C7A" w:rsidRDefault="00E67637" w:rsidP="00E67637">
      <w:pPr>
        <w:rPr>
          <w:sz w:val="20"/>
          <w:rPrChange w:id="1259" w:author="Huang, Jia Chang" w:date="2014-06-02T11:07:00Z">
            <w:rPr/>
          </w:rPrChange>
        </w:rPr>
      </w:pPr>
      <w:r w:rsidRPr="000D4C7A">
        <w:rPr>
          <w:sz w:val="20"/>
          <w:rPrChange w:id="1260" w:author="Huang, Jia Chang" w:date="2014-06-02T11:07:00Z">
            <w:rPr/>
          </w:rPrChange>
        </w:rPr>
        <w:t xml:space="preserve">This section presents laboratory measured data documenting the effect on </w:t>
      </w:r>
      <w:r w:rsidR="001A60A8" w:rsidRPr="000D4C7A">
        <w:rPr>
          <w:sz w:val="20"/>
          <w:rPrChange w:id="1261" w:author="Huang, Jia Chang" w:date="2014-06-02T11:07:00Z">
            <w:rPr/>
          </w:rPrChange>
        </w:rPr>
        <w:t xml:space="preserve">air conditioner </w:t>
      </w:r>
      <w:r w:rsidRPr="000D4C7A">
        <w:rPr>
          <w:sz w:val="20"/>
          <w:rPrChange w:id="1262" w:author="Huang, Jia Chang" w:date="2014-06-02T11:07:00Z">
            <w:rPr/>
          </w:rPrChange>
        </w:rPr>
        <w:t>sensible efficiency of indoor fan time delay controls such as the WCC enhanced fan time delay.</w:t>
      </w:r>
    </w:p>
    <w:p w:rsidR="00E67637" w:rsidRPr="000D4C7A" w:rsidRDefault="00E67637" w:rsidP="00E67637">
      <w:pPr>
        <w:rPr>
          <w:sz w:val="20"/>
          <w:rPrChange w:id="1263" w:author="Huang, Jia Chang" w:date="2014-06-02T11:07:00Z">
            <w:rPr/>
          </w:rPrChange>
        </w:rPr>
      </w:pPr>
    </w:p>
    <w:p w:rsidR="00E67637" w:rsidRPr="000D4C7A" w:rsidRDefault="00E67637" w:rsidP="00E67637">
      <w:pPr>
        <w:rPr>
          <w:iCs/>
          <w:sz w:val="20"/>
          <w:rPrChange w:id="1264" w:author="Huang, Jia Chang" w:date="2014-06-02T11:07:00Z">
            <w:rPr>
              <w:iCs/>
            </w:rPr>
          </w:rPrChange>
        </w:rPr>
      </w:pPr>
      <w:r w:rsidRPr="000D4C7A">
        <w:rPr>
          <w:iCs/>
          <w:sz w:val="20"/>
          <w:rPrChange w:id="1265" w:author="Huang, Jia Chang" w:date="2014-06-02T11:07:00Z">
            <w:rPr>
              <w:iCs/>
            </w:rPr>
          </w:rPrChange>
        </w:rPr>
        <w:t>As part of research for the 2013 Title 24 standards, air conditioner testing was performed in a psychrometric facility certified for SEER rating performance testing</w:t>
      </w:r>
      <w:r w:rsidRPr="000D4C7A">
        <w:rPr>
          <w:iCs/>
          <w:sz w:val="20"/>
          <w:vertAlign w:val="superscript"/>
          <w:rPrChange w:id="1266" w:author="Huang, Jia Chang" w:date="2014-06-02T11:07:00Z">
            <w:rPr>
              <w:iCs/>
              <w:vertAlign w:val="superscript"/>
            </w:rPr>
          </w:rPrChange>
        </w:rPr>
        <w:t xml:space="preserve">Ref </w:t>
      </w:r>
      <w:r w:rsidR="00402432" w:rsidRPr="000D4C7A">
        <w:rPr>
          <w:iCs/>
          <w:sz w:val="20"/>
          <w:vertAlign w:val="superscript"/>
          <w:rPrChange w:id="1267" w:author="Huang, Jia Chang" w:date="2014-06-02T11:07:00Z">
            <w:rPr>
              <w:iCs/>
              <w:vertAlign w:val="superscript"/>
            </w:rPr>
          </w:rPrChange>
        </w:rPr>
        <w:t>9</w:t>
      </w:r>
      <w:r w:rsidRPr="000D4C7A">
        <w:rPr>
          <w:iCs/>
          <w:sz w:val="20"/>
          <w:rPrChange w:id="1268" w:author="Huang, Jia Chang" w:date="2014-06-02T11:07:00Z">
            <w:rPr>
              <w:iCs/>
            </w:rPr>
          </w:rPrChange>
        </w:rPr>
        <w:t xml:space="preserve">.  The tests included a cycling test following the SEER test sequence, but at indoor and outdoor conditions typical for California homes.  These cycling tests included a variety of fan delay lengths and airflows during the fan delay.  The analysis included net performance with </w:t>
      </w:r>
      <w:r w:rsidR="007B1872" w:rsidRPr="000D4C7A">
        <w:rPr>
          <w:iCs/>
          <w:sz w:val="20"/>
          <w:rPrChange w:id="1269" w:author="Huang, Jia Chang" w:date="2014-06-02T11:07:00Z">
            <w:rPr>
              <w:iCs/>
            </w:rPr>
          </w:rPrChange>
        </w:rPr>
        <w:t xml:space="preserve">and without assumed duct losses equivalent to 20% of capacity when the system is operating at full capacity, and with </w:t>
      </w:r>
      <w:r w:rsidRPr="000D4C7A">
        <w:rPr>
          <w:iCs/>
          <w:sz w:val="20"/>
          <w:rPrChange w:id="1270" w:author="Huang, Jia Chang" w:date="2014-06-02T11:07:00Z">
            <w:rPr>
              <w:iCs/>
            </w:rPr>
          </w:rPrChange>
        </w:rPr>
        <w:t>PSC and BPM fan motors.</w:t>
      </w:r>
    </w:p>
    <w:p w:rsidR="00E67637" w:rsidRPr="000D4C7A" w:rsidRDefault="00E67637" w:rsidP="00E67637">
      <w:pPr>
        <w:rPr>
          <w:iCs/>
          <w:sz w:val="20"/>
          <w:rPrChange w:id="1271" w:author="Huang, Jia Chang" w:date="2014-06-02T11:07:00Z">
            <w:rPr>
              <w:iCs/>
            </w:rPr>
          </w:rPrChange>
        </w:rPr>
      </w:pPr>
    </w:p>
    <w:p w:rsidR="004F1996" w:rsidRPr="000D4C7A" w:rsidRDefault="00EE3162">
      <w:pPr>
        <w:rPr>
          <w:b/>
          <w:bCs/>
          <w:sz w:val="18"/>
          <w:szCs w:val="20"/>
          <w:rPrChange w:id="1272" w:author="Huang, Jia Chang" w:date="2014-06-02T11:07:00Z">
            <w:rPr>
              <w:b/>
              <w:bCs/>
              <w:sz w:val="20"/>
              <w:szCs w:val="20"/>
            </w:rPr>
          </w:rPrChange>
        </w:rPr>
      </w:pPr>
      <w:r w:rsidRPr="000D4C7A">
        <w:rPr>
          <w:iCs/>
          <w:sz w:val="20"/>
          <w:rPrChange w:id="1273" w:author="Huang, Jia Chang" w:date="2014-06-02T11:07:00Z">
            <w:rPr>
              <w:iCs/>
            </w:rPr>
          </w:rPrChange>
        </w:rPr>
        <w:t xml:space="preserve">Figures </w:t>
      </w:r>
      <w:r w:rsidR="00402432" w:rsidRPr="000D4C7A">
        <w:rPr>
          <w:iCs/>
          <w:sz w:val="20"/>
          <w:rPrChange w:id="1274" w:author="Huang, Jia Chang" w:date="2014-06-02T11:07:00Z">
            <w:rPr>
              <w:iCs/>
            </w:rPr>
          </w:rPrChange>
        </w:rPr>
        <w:t>3</w:t>
      </w:r>
      <w:r w:rsidRPr="000D4C7A">
        <w:rPr>
          <w:iCs/>
          <w:sz w:val="20"/>
          <w:rPrChange w:id="1275" w:author="Huang, Jia Chang" w:date="2014-06-02T11:07:00Z">
            <w:rPr>
              <w:iCs/>
            </w:rPr>
          </w:rPrChange>
        </w:rPr>
        <w:t xml:space="preserve"> and </w:t>
      </w:r>
      <w:r w:rsidR="00402432" w:rsidRPr="000D4C7A">
        <w:rPr>
          <w:iCs/>
          <w:sz w:val="20"/>
          <w:rPrChange w:id="1276" w:author="Huang, Jia Chang" w:date="2014-06-02T11:07:00Z">
            <w:rPr>
              <w:iCs/>
            </w:rPr>
          </w:rPrChange>
        </w:rPr>
        <w:t>4</w:t>
      </w:r>
      <w:r w:rsidRPr="000D4C7A">
        <w:rPr>
          <w:iCs/>
          <w:sz w:val="20"/>
          <w:rPrChange w:id="1277" w:author="Huang, Jia Chang" w:date="2014-06-02T11:07:00Z">
            <w:rPr>
              <w:iCs/>
            </w:rPr>
          </w:rPrChange>
        </w:rPr>
        <w:t xml:space="preserve"> show</w:t>
      </w:r>
      <w:r w:rsidR="00E32027" w:rsidRPr="000D4C7A">
        <w:rPr>
          <w:iCs/>
          <w:sz w:val="20"/>
          <w:rPrChange w:id="1278" w:author="Huang, Jia Chang" w:date="2014-06-02T11:07:00Z">
            <w:rPr>
              <w:iCs/>
            </w:rPr>
          </w:rPrChange>
        </w:rPr>
        <w:t xml:space="preserve"> the results of these tests for PSC and BPM fan motors, with and without duct losses.  Points to the left of the vertical line occur during the compressor portion of the cycle, while points to the right of the line occur during the fan delay.</w:t>
      </w:r>
    </w:p>
    <w:p w:rsidR="00FB3B40" w:rsidRDefault="00FB3B40">
      <w:pPr>
        <w:rPr>
          <w:b/>
          <w:bCs/>
          <w:sz w:val="20"/>
          <w:szCs w:val="20"/>
        </w:rPr>
      </w:pPr>
      <w:r>
        <w:br w:type="page"/>
      </w:r>
    </w:p>
    <w:p w:rsidR="00E67637" w:rsidRDefault="00E32027" w:rsidP="004F1996">
      <w:pPr>
        <w:pStyle w:val="Figure"/>
      </w:pPr>
      <w:bookmarkStart w:id="1279" w:name="_Toc389646595"/>
      <w:r>
        <w:t xml:space="preserve">Figure </w:t>
      </w:r>
      <w:r w:rsidR="003006D5">
        <w:t>3</w:t>
      </w:r>
      <w:r>
        <w:t xml:space="preserve">:  Sensible EER </w:t>
      </w:r>
      <w:r w:rsidR="004F1996">
        <w:t>for</w:t>
      </w:r>
      <w:r>
        <w:t xml:space="preserve"> 350CFM/ton Compressor Cycle and </w:t>
      </w:r>
      <w:r w:rsidR="004F1996">
        <w:t xml:space="preserve">350 CFM/ton </w:t>
      </w:r>
      <w:r>
        <w:t>Fan Delay</w:t>
      </w:r>
      <w:bookmarkEnd w:id="1279"/>
    </w:p>
    <w:tbl>
      <w:tblPr>
        <w:tblStyle w:val="TableGrid"/>
        <w:tblW w:w="0" w:type="auto"/>
        <w:tblLook w:val="04A0" w:firstRow="1" w:lastRow="0" w:firstColumn="1" w:lastColumn="0" w:noHBand="0" w:noVBand="1"/>
      </w:tblPr>
      <w:tblGrid>
        <w:gridCol w:w="4793"/>
        <w:gridCol w:w="4783"/>
      </w:tblGrid>
      <w:tr w:rsidR="007B1872" w:rsidTr="007B1872">
        <w:tc>
          <w:tcPr>
            <w:tcW w:w="4788" w:type="dxa"/>
          </w:tcPr>
          <w:p w:rsidR="007B1872" w:rsidRPr="00EE3162" w:rsidRDefault="00EE3162" w:rsidP="00EE3162">
            <w:pPr>
              <w:jc w:val="center"/>
              <w:rPr>
                <w:b/>
                <w:noProof/>
              </w:rPr>
            </w:pPr>
            <w:r w:rsidRPr="00EE3162">
              <w:rPr>
                <w:b/>
                <w:noProof/>
              </w:rPr>
              <w:t>Sensible EER at Unit</w:t>
            </w:r>
          </w:p>
        </w:tc>
        <w:tc>
          <w:tcPr>
            <w:tcW w:w="4788" w:type="dxa"/>
          </w:tcPr>
          <w:p w:rsidR="007B1872" w:rsidRPr="00EE3162" w:rsidRDefault="00EE3162" w:rsidP="00EE3162">
            <w:pPr>
              <w:jc w:val="center"/>
              <w:rPr>
                <w:b/>
                <w:noProof/>
              </w:rPr>
            </w:pPr>
            <w:r w:rsidRPr="00EE3162">
              <w:rPr>
                <w:b/>
                <w:noProof/>
              </w:rPr>
              <w:t>Sensible EER with Duct Losses</w:t>
            </w:r>
          </w:p>
        </w:tc>
      </w:tr>
      <w:tr w:rsidR="007B1872" w:rsidTr="007B1872">
        <w:tc>
          <w:tcPr>
            <w:tcW w:w="4788" w:type="dxa"/>
          </w:tcPr>
          <w:p w:rsidR="007B1872" w:rsidRDefault="007B1872" w:rsidP="002854D7">
            <w:r>
              <w:rPr>
                <w:noProof/>
              </w:rPr>
              <w:drawing>
                <wp:inline distT="0" distB="0" distL="0" distR="0">
                  <wp:extent cx="2999232" cy="200253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c>
          <w:tcPr>
            <w:tcW w:w="4788" w:type="dxa"/>
          </w:tcPr>
          <w:p w:rsidR="007B1872" w:rsidRDefault="007B1872" w:rsidP="002854D7">
            <w:r>
              <w:rPr>
                <w:noProof/>
              </w:rPr>
              <w:drawing>
                <wp:inline distT="0" distB="0" distL="0" distR="0">
                  <wp:extent cx="2993332" cy="2000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93332" cy="2000250"/>
                          </a:xfrm>
                          <a:prstGeom prst="rect">
                            <a:avLst/>
                          </a:prstGeom>
                          <a:noFill/>
                          <a:ln>
                            <a:noFill/>
                          </a:ln>
                        </pic:spPr>
                      </pic:pic>
                    </a:graphicData>
                  </a:graphic>
                </wp:inline>
              </w:drawing>
            </w:r>
          </w:p>
        </w:tc>
      </w:tr>
    </w:tbl>
    <w:p w:rsidR="00FB3B40" w:rsidRDefault="00FB3B40" w:rsidP="003006D5">
      <w:pPr>
        <w:pStyle w:val="Figure"/>
      </w:pPr>
    </w:p>
    <w:p w:rsidR="00E67637" w:rsidRDefault="007B1872" w:rsidP="003006D5">
      <w:pPr>
        <w:pStyle w:val="Figure"/>
      </w:pPr>
      <w:r w:rsidRPr="007B1872">
        <w:t xml:space="preserve"> </w:t>
      </w:r>
      <w:bookmarkStart w:id="1280" w:name="_Toc389646596"/>
      <w:r w:rsidR="004F1996">
        <w:t xml:space="preserve">Figure </w:t>
      </w:r>
      <w:r w:rsidR="003006D5">
        <w:t>4</w:t>
      </w:r>
      <w:r w:rsidR="004F1996">
        <w:t>:  Sensible EER for 350CFM/ton Compressor Cycle and 216 CFM/ton Fan Delay</w:t>
      </w:r>
      <w:bookmarkEnd w:id="1280"/>
    </w:p>
    <w:tbl>
      <w:tblPr>
        <w:tblStyle w:val="TableGrid"/>
        <w:tblW w:w="0" w:type="auto"/>
        <w:tblLook w:val="04A0" w:firstRow="1" w:lastRow="0" w:firstColumn="1" w:lastColumn="0" w:noHBand="0" w:noVBand="1"/>
      </w:tblPr>
      <w:tblGrid>
        <w:gridCol w:w="4788"/>
        <w:gridCol w:w="4788"/>
      </w:tblGrid>
      <w:tr w:rsidR="00EE3162" w:rsidTr="009F7312">
        <w:tc>
          <w:tcPr>
            <w:tcW w:w="4788" w:type="dxa"/>
          </w:tcPr>
          <w:p w:rsidR="00EE3162" w:rsidRPr="00EE3162" w:rsidRDefault="00EE3162" w:rsidP="009F7312">
            <w:pPr>
              <w:jc w:val="center"/>
              <w:rPr>
                <w:b/>
                <w:noProof/>
              </w:rPr>
            </w:pPr>
            <w:r w:rsidRPr="00EE3162">
              <w:rPr>
                <w:b/>
                <w:noProof/>
              </w:rPr>
              <w:t>Sensible EER at Unit</w:t>
            </w:r>
          </w:p>
        </w:tc>
        <w:tc>
          <w:tcPr>
            <w:tcW w:w="4788" w:type="dxa"/>
          </w:tcPr>
          <w:p w:rsidR="00EE3162" w:rsidRPr="00EE3162" w:rsidRDefault="00EE3162" w:rsidP="009F7312">
            <w:pPr>
              <w:jc w:val="center"/>
              <w:rPr>
                <w:b/>
                <w:noProof/>
              </w:rPr>
            </w:pPr>
            <w:r w:rsidRPr="00EE3162">
              <w:rPr>
                <w:b/>
                <w:noProof/>
              </w:rPr>
              <w:t>Sensible EER with Duct Losses</w:t>
            </w:r>
          </w:p>
        </w:tc>
      </w:tr>
      <w:tr w:rsidR="00EE3162" w:rsidTr="009F7312">
        <w:tc>
          <w:tcPr>
            <w:tcW w:w="4788" w:type="dxa"/>
          </w:tcPr>
          <w:p w:rsidR="00EE3162" w:rsidRDefault="00EE3162" w:rsidP="009F7312">
            <w:r>
              <w:rPr>
                <w:noProof/>
              </w:rPr>
              <w:drawing>
                <wp:inline distT="0" distB="0" distL="0" distR="0">
                  <wp:extent cx="2999232" cy="20025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c>
          <w:tcPr>
            <w:tcW w:w="4788" w:type="dxa"/>
          </w:tcPr>
          <w:p w:rsidR="00EE3162" w:rsidRDefault="00EE3162" w:rsidP="009F7312">
            <w:r>
              <w:rPr>
                <w:noProof/>
              </w:rPr>
              <w:drawing>
                <wp:inline distT="0" distB="0" distL="0" distR="0">
                  <wp:extent cx="2999232" cy="20025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r>
    </w:tbl>
    <w:p w:rsidR="00EE3162" w:rsidRDefault="00EE3162" w:rsidP="002854D7"/>
    <w:p w:rsidR="00FB3B40" w:rsidRDefault="00FB3B40" w:rsidP="002854D7">
      <w:pPr>
        <w:rPr>
          <w:rFonts w:cs="Arial"/>
          <w:szCs w:val="22"/>
        </w:rPr>
      </w:pPr>
    </w:p>
    <w:p w:rsidR="004F1996" w:rsidRPr="000D4C7A" w:rsidRDefault="004F1996" w:rsidP="002854D7">
      <w:pPr>
        <w:rPr>
          <w:rFonts w:cs="Arial"/>
          <w:sz w:val="20"/>
          <w:szCs w:val="22"/>
          <w:rPrChange w:id="1281" w:author="Huang, Jia Chang" w:date="2014-06-02T11:07:00Z">
            <w:rPr>
              <w:rFonts w:cs="Arial"/>
              <w:szCs w:val="22"/>
            </w:rPr>
          </w:rPrChange>
        </w:rPr>
      </w:pPr>
      <w:r w:rsidRPr="000D4C7A">
        <w:rPr>
          <w:rFonts w:cs="Arial"/>
          <w:sz w:val="20"/>
          <w:szCs w:val="22"/>
          <w:rPrChange w:id="1282" w:author="Huang, Jia Chang" w:date="2014-06-02T11:07:00Z">
            <w:rPr>
              <w:rFonts w:cs="Arial"/>
              <w:szCs w:val="22"/>
            </w:rPr>
          </w:rPrChange>
        </w:rPr>
        <w:t>The laboratory measured cycle average sensible EER at the end of the compressor cycle with the PSC fan motor during these tests averaged:</w:t>
      </w:r>
    </w:p>
    <w:p w:rsidR="004F1996" w:rsidRPr="000D4C7A" w:rsidRDefault="004F1996" w:rsidP="004F1996">
      <w:pPr>
        <w:pStyle w:val="ListParagraph"/>
        <w:numPr>
          <w:ilvl w:val="0"/>
          <w:numId w:val="29"/>
        </w:numPr>
        <w:rPr>
          <w:rFonts w:ascii="Arial" w:hAnsi="Arial" w:cs="Arial"/>
          <w:sz w:val="20"/>
          <w:szCs w:val="22"/>
          <w:rPrChange w:id="1283" w:author="Huang, Jia Chang" w:date="2014-06-02T11:07:00Z">
            <w:rPr>
              <w:rFonts w:ascii="Arial" w:hAnsi="Arial" w:cs="Arial"/>
              <w:sz w:val="22"/>
              <w:szCs w:val="22"/>
            </w:rPr>
          </w:rPrChange>
        </w:rPr>
      </w:pPr>
      <w:r w:rsidRPr="000D4C7A">
        <w:rPr>
          <w:rFonts w:ascii="Arial" w:hAnsi="Arial" w:cs="Arial"/>
          <w:sz w:val="20"/>
          <w:szCs w:val="22"/>
          <w:rPrChange w:id="1284" w:author="Huang, Jia Chang" w:date="2014-06-02T11:07:00Z">
            <w:rPr>
              <w:rFonts w:ascii="Arial" w:hAnsi="Arial" w:cs="Arial"/>
              <w:sz w:val="22"/>
              <w:szCs w:val="22"/>
            </w:rPr>
          </w:rPrChange>
        </w:rPr>
        <w:t xml:space="preserve">4.51 </w:t>
      </w:r>
      <w:r w:rsidR="00C07FF2" w:rsidRPr="000D4C7A">
        <w:rPr>
          <w:rFonts w:ascii="Arial" w:hAnsi="Arial" w:cs="Arial"/>
          <w:sz w:val="20"/>
          <w:szCs w:val="22"/>
          <w:rPrChange w:id="1285" w:author="Huang, Jia Chang" w:date="2014-06-02T11:07:00Z">
            <w:rPr>
              <w:rFonts w:ascii="Arial" w:hAnsi="Arial" w:cs="Arial"/>
              <w:sz w:val="22"/>
              <w:szCs w:val="22"/>
            </w:rPr>
          </w:rPrChange>
        </w:rPr>
        <w:t>at the unit (</w:t>
      </w:r>
      <w:r w:rsidRPr="000D4C7A">
        <w:rPr>
          <w:rFonts w:ascii="Arial" w:hAnsi="Arial" w:cs="Arial"/>
          <w:sz w:val="20"/>
          <w:szCs w:val="22"/>
          <w:rPrChange w:id="1286" w:author="Huang, Jia Chang" w:date="2014-06-02T11:07:00Z">
            <w:rPr>
              <w:rFonts w:ascii="Arial" w:hAnsi="Arial" w:cs="Arial"/>
              <w:sz w:val="22"/>
              <w:szCs w:val="22"/>
            </w:rPr>
          </w:rPrChange>
        </w:rPr>
        <w:t>without duct losses</w:t>
      </w:r>
      <w:r w:rsidR="00C07FF2" w:rsidRPr="000D4C7A">
        <w:rPr>
          <w:rFonts w:ascii="Arial" w:hAnsi="Arial" w:cs="Arial"/>
          <w:sz w:val="20"/>
          <w:szCs w:val="22"/>
          <w:rPrChange w:id="1287" w:author="Huang, Jia Chang" w:date="2014-06-02T11:07:00Z">
            <w:rPr>
              <w:rFonts w:ascii="Arial" w:hAnsi="Arial" w:cs="Arial"/>
              <w:sz w:val="22"/>
              <w:szCs w:val="22"/>
            </w:rPr>
          </w:rPrChange>
        </w:rPr>
        <w:t>)</w:t>
      </w:r>
    </w:p>
    <w:p w:rsidR="004F1996" w:rsidRPr="000D4C7A" w:rsidRDefault="004F1996" w:rsidP="004F1996">
      <w:pPr>
        <w:pStyle w:val="ListParagraph"/>
        <w:numPr>
          <w:ilvl w:val="0"/>
          <w:numId w:val="29"/>
        </w:numPr>
        <w:rPr>
          <w:rFonts w:ascii="Arial" w:hAnsi="Arial" w:cs="Arial"/>
          <w:sz w:val="20"/>
          <w:szCs w:val="22"/>
          <w:rPrChange w:id="1288" w:author="Huang, Jia Chang" w:date="2014-06-02T11:07:00Z">
            <w:rPr>
              <w:rFonts w:ascii="Arial" w:hAnsi="Arial" w:cs="Arial"/>
              <w:sz w:val="22"/>
              <w:szCs w:val="22"/>
            </w:rPr>
          </w:rPrChange>
        </w:rPr>
      </w:pPr>
      <w:r w:rsidRPr="000D4C7A">
        <w:rPr>
          <w:rFonts w:ascii="Arial" w:hAnsi="Arial" w:cs="Arial"/>
          <w:sz w:val="20"/>
          <w:szCs w:val="22"/>
          <w:rPrChange w:id="1289" w:author="Huang, Jia Chang" w:date="2014-06-02T11:07:00Z">
            <w:rPr>
              <w:rFonts w:ascii="Arial" w:hAnsi="Arial" w:cs="Arial"/>
              <w:sz w:val="22"/>
              <w:szCs w:val="22"/>
            </w:rPr>
          </w:rPrChange>
        </w:rPr>
        <w:t>2.52 with duct losses</w:t>
      </w:r>
    </w:p>
    <w:p w:rsidR="004F1996" w:rsidRPr="000D4C7A" w:rsidRDefault="004F1996">
      <w:pPr>
        <w:rPr>
          <w:sz w:val="20"/>
          <w:rPrChange w:id="1290" w:author="Huang, Jia Chang" w:date="2014-06-02T11:07:00Z">
            <w:rPr/>
          </w:rPrChange>
        </w:rPr>
      </w:pPr>
    </w:p>
    <w:p w:rsidR="004F1996" w:rsidRPr="000D4C7A" w:rsidRDefault="004F1996">
      <w:pPr>
        <w:rPr>
          <w:sz w:val="20"/>
          <w:rPrChange w:id="1291" w:author="Huang, Jia Chang" w:date="2014-06-02T11:07:00Z">
            <w:rPr/>
          </w:rPrChange>
        </w:rPr>
      </w:pPr>
      <w:r w:rsidRPr="000D4C7A">
        <w:rPr>
          <w:sz w:val="20"/>
          <w:rPrChange w:id="1292" w:author="Huang, Jia Chang" w:date="2014-06-02T11:07:00Z">
            <w:rPr/>
          </w:rPrChange>
        </w:rPr>
        <w:t xml:space="preserve">Table </w:t>
      </w:r>
      <w:r w:rsidR="001B14C1" w:rsidRPr="000D4C7A">
        <w:rPr>
          <w:sz w:val="20"/>
          <w:rPrChange w:id="1293" w:author="Huang, Jia Chang" w:date="2014-06-02T11:07:00Z">
            <w:rPr/>
          </w:rPrChange>
        </w:rPr>
        <w:t>9</w:t>
      </w:r>
      <w:r w:rsidRPr="000D4C7A">
        <w:rPr>
          <w:sz w:val="20"/>
          <w:rPrChange w:id="1294" w:author="Huang, Jia Chang" w:date="2014-06-02T11:07:00Z">
            <w:rPr/>
          </w:rPrChange>
        </w:rPr>
        <w:t xml:space="preserve"> shows the cycle average sensible EER with the BPM fan motor and a variety of fan delays, as well as the percent energy savings over the PSC/no fan delay cycle.</w:t>
      </w:r>
      <w:r w:rsidR="003006D5" w:rsidRPr="000D4C7A">
        <w:rPr>
          <w:sz w:val="20"/>
          <w:rPrChange w:id="1295" w:author="Huang, Jia Chang" w:date="2014-06-02T11:07:00Z">
            <w:rPr/>
          </w:rPrChange>
        </w:rPr>
        <w:t xml:space="preserve">  The savings range from 16% for the BPM fan motor only to greater than 30% with the BPM fan motor and fan time delay.</w:t>
      </w:r>
    </w:p>
    <w:p w:rsidR="003006D5" w:rsidRDefault="003006D5"/>
    <w:p w:rsidR="003006D5" w:rsidRDefault="003006D5">
      <w:pPr>
        <w:rPr>
          <w:b/>
          <w:bCs/>
          <w:sz w:val="20"/>
          <w:szCs w:val="20"/>
        </w:rPr>
      </w:pPr>
      <w:r>
        <w:rPr>
          <w:b/>
          <w:bCs/>
          <w:sz w:val="20"/>
          <w:szCs w:val="20"/>
        </w:rPr>
        <w:br w:type="page"/>
      </w:r>
    </w:p>
    <w:p w:rsidR="004F1996" w:rsidRDefault="004F1996">
      <w:pPr>
        <w:rPr>
          <w:b/>
          <w:bCs/>
          <w:sz w:val="20"/>
          <w:szCs w:val="20"/>
        </w:rPr>
      </w:pPr>
    </w:p>
    <w:p w:rsidR="004F1996" w:rsidRDefault="004F1996" w:rsidP="004F1996">
      <w:pPr>
        <w:pStyle w:val="Table"/>
      </w:pPr>
      <w:bookmarkStart w:id="1296" w:name="_Toc389659810"/>
      <w:r>
        <w:t xml:space="preserve">Table </w:t>
      </w:r>
      <w:r w:rsidR="001B14C1">
        <w:t>9</w:t>
      </w:r>
      <w:r>
        <w:t>:  BPM motor and Fan Delay Savings over PSC motor without Fan Delay</w:t>
      </w:r>
      <w:bookmarkEnd w:id="1296"/>
    </w:p>
    <w:tbl>
      <w:tblPr>
        <w:tblW w:w="9260" w:type="dxa"/>
        <w:tblInd w:w="93" w:type="dxa"/>
        <w:tblLook w:val="04A0" w:firstRow="1" w:lastRow="0" w:firstColumn="1" w:lastColumn="0" w:noHBand="0" w:noVBand="1"/>
      </w:tblPr>
      <w:tblGrid>
        <w:gridCol w:w="1840"/>
        <w:gridCol w:w="1660"/>
        <w:gridCol w:w="1440"/>
        <w:gridCol w:w="1440"/>
        <w:gridCol w:w="1440"/>
        <w:gridCol w:w="1440"/>
      </w:tblGrid>
      <w:tr w:rsidR="006A3926" w:rsidRPr="006A3926" w:rsidTr="006A3926">
        <w:trPr>
          <w:trHeight w:val="615"/>
        </w:trPr>
        <w:tc>
          <w:tcPr>
            <w:tcW w:w="1840" w:type="dxa"/>
            <w:tcBorders>
              <w:top w:val="nil"/>
              <w:left w:val="nil"/>
              <w:bottom w:val="single" w:sz="4" w:space="0" w:color="auto"/>
              <w:right w:val="nil"/>
            </w:tcBorders>
            <w:shd w:val="clear" w:color="auto" w:fill="auto"/>
            <w:noWrap/>
            <w:vAlign w:val="bottom"/>
            <w:hideMark/>
          </w:tcPr>
          <w:p w:rsidR="006A3926" w:rsidRPr="006A3926" w:rsidRDefault="006A3926" w:rsidP="006A3926">
            <w:pPr>
              <w:rPr>
                <w:rFonts w:ascii="Calibri" w:hAnsi="Calibri" w:cs="Calibri"/>
                <w:szCs w:val="22"/>
              </w:rPr>
            </w:pPr>
            <w:r w:rsidRPr="006A3926">
              <w:rPr>
                <w:rFonts w:ascii="Calibri" w:hAnsi="Calibri" w:cs="Calibri"/>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rPr>
                <w:rFonts w:ascii="Calibri" w:hAnsi="Calibri" w:cs="Calibri"/>
                <w:szCs w:val="22"/>
              </w:rPr>
            </w:pPr>
            <w:r w:rsidRPr="006A3926">
              <w:rPr>
                <w:rFonts w:ascii="Calibri" w:hAnsi="Calibri" w:cs="Calibri"/>
                <w:szCs w:val="22"/>
              </w:rPr>
              <w:t> </w:t>
            </w:r>
          </w:p>
        </w:tc>
        <w:tc>
          <w:tcPr>
            <w:tcW w:w="2880" w:type="dxa"/>
            <w:gridSpan w:val="2"/>
            <w:tcBorders>
              <w:top w:val="single" w:sz="4" w:space="0" w:color="auto"/>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BPM Motor @ 350 CFM/ton</w:t>
            </w:r>
          </w:p>
        </w:tc>
        <w:tc>
          <w:tcPr>
            <w:tcW w:w="2880" w:type="dxa"/>
            <w:gridSpan w:val="2"/>
            <w:tcBorders>
              <w:top w:val="single" w:sz="4" w:space="0" w:color="auto"/>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BPM Motor @ 350 CFM/ton - 216 CFM/ton</w:t>
            </w:r>
          </w:p>
        </w:tc>
      </w:tr>
      <w:tr w:rsidR="006A3926" w:rsidRPr="006A3926" w:rsidTr="006A3926">
        <w:trPr>
          <w:trHeight w:val="1125"/>
        </w:trPr>
        <w:tc>
          <w:tcPr>
            <w:tcW w:w="1840" w:type="dxa"/>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Condition</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 Average Sensible EER</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 Energy Savings over PSC Motor and No Delay</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 Average Sensible EER</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 Energy Savings over PSC Motor and No Delay</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No fan delay</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16%</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16%</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3.15</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20%</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3.15</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20%</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200 sec fan delay</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7.63</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41%</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6.9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35%</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4.71</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46%</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3.62</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30%</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 xml:space="preserve">300 sec fan delay </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8.85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7.84</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42%</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5.21</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52%</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3.94</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36%</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 xml:space="preserve">600 sec fan delay </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9.59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4.24</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41%</w:t>
            </w:r>
          </w:p>
        </w:tc>
      </w:tr>
    </w:tbl>
    <w:p w:rsidR="003006D5" w:rsidRDefault="003006D5" w:rsidP="002854D7"/>
    <w:p w:rsidR="00FB3B40" w:rsidRDefault="00FB3B40" w:rsidP="002854D7"/>
    <w:p w:rsidR="003006D5" w:rsidRPr="00BA7D18" w:rsidRDefault="003006D5" w:rsidP="003006D5">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326"/>
        <w:gridCol w:w="1710"/>
        <w:gridCol w:w="1260"/>
        <w:gridCol w:w="1950"/>
      </w:tblGrid>
      <w:tr w:rsidR="003006D5" w:rsidRPr="00783DAC" w:rsidTr="009F7312">
        <w:tc>
          <w:tcPr>
            <w:tcW w:w="0" w:type="auto"/>
            <w:shd w:val="clear" w:color="auto" w:fill="auto"/>
          </w:tcPr>
          <w:p w:rsidR="003006D5" w:rsidRPr="00783DAC" w:rsidRDefault="003006D5" w:rsidP="009F7312">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3006D5" w:rsidRPr="00783DAC" w:rsidRDefault="003006D5" w:rsidP="009F7312">
            <w:pPr>
              <w:rPr>
                <w:rFonts w:cs="Arial"/>
                <w:b/>
                <w:sz w:val="20"/>
                <w:szCs w:val="20"/>
              </w:rPr>
            </w:pPr>
            <w:r w:rsidRPr="00783DAC">
              <w:rPr>
                <w:rFonts w:cs="Arial"/>
                <w:b/>
                <w:sz w:val="20"/>
                <w:szCs w:val="20"/>
              </w:rPr>
              <w:t>Bldg Vintage</w:t>
            </w:r>
            <w:r>
              <w:rPr>
                <w:rFonts w:cs="Arial"/>
                <w:b/>
                <w:sz w:val="20"/>
                <w:szCs w:val="20"/>
              </w:rPr>
              <w:t xml:space="preserve"> </w:t>
            </w:r>
          </w:p>
        </w:tc>
        <w:tc>
          <w:tcPr>
            <w:tcW w:w="1326" w:type="dxa"/>
            <w:shd w:val="clear" w:color="auto" w:fill="auto"/>
          </w:tcPr>
          <w:p w:rsidR="003006D5" w:rsidRPr="00783DAC" w:rsidRDefault="003006D5" w:rsidP="009F7312">
            <w:pPr>
              <w:rPr>
                <w:rFonts w:cs="Arial"/>
                <w:b/>
                <w:sz w:val="20"/>
                <w:szCs w:val="20"/>
              </w:rPr>
            </w:pPr>
            <w:r w:rsidRPr="00783DAC">
              <w:rPr>
                <w:rFonts w:cs="Arial"/>
                <w:b/>
                <w:sz w:val="20"/>
                <w:szCs w:val="20"/>
              </w:rPr>
              <w:t>Climate Zone</w:t>
            </w:r>
            <w:r>
              <w:rPr>
                <w:rFonts w:cs="Arial"/>
                <w:b/>
                <w:sz w:val="20"/>
                <w:szCs w:val="20"/>
              </w:rPr>
              <w:t xml:space="preserve"> </w:t>
            </w:r>
          </w:p>
        </w:tc>
        <w:tc>
          <w:tcPr>
            <w:tcW w:w="1710" w:type="dxa"/>
            <w:shd w:val="clear" w:color="auto" w:fill="auto"/>
          </w:tcPr>
          <w:p w:rsidR="003006D5" w:rsidRPr="00783DAC" w:rsidRDefault="003006D5" w:rsidP="009F7312">
            <w:pPr>
              <w:rPr>
                <w:rFonts w:cs="Arial"/>
                <w:b/>
                <w:sz w:val="20"/>
                <w:szCs w:val="20"/>
              </w:rPr>
            </w:pPr>
            <w:r>
              <w:rPr>
                <w:rFonts w:cs="Arial"/>
                <w:b/>
                <w:sz w:val="20"/>
                <w:szCs w:val="20"/>
              </w:rPr>
              <w:t>% Energy Savings BPM with Enhanced Fan Delay</w:t>
            </w:r>
          </w:p>
        </w:tc>
        <w:tc>
          <w:tcPr>
            <w:tcW w:w="1260" w:type="dxa"/>
            <w:shd w:val="clear" w:color="auto" w:fill="auto"/>
          </w:tcPr>
          <w:p w:rsidR="003006D5" w:rsidRPr="00783DAC" w:rsidRDefault="003006D5" w:rsidP="009F7312">
            <w:pPr>
              <w:rPr>
                <w:rFonts w:cs="Arial"/>
                <w:b/>
                <w:sz w:val="20"/>
                <w:szCs w:val="20"/>
              </w:rPr>
            </w:pPr>
            <w:r w:rsidRPr="00783DAC">
              <w:rPr>
                <w:rFonts w:cs="Arial"/>
                <w:b/>
                <w:sz w:val="20"/>
                <w:szCs w:val="20"/>
              </w:rPr>
              <w:t>Study units</w:t>
            </w:r>
          </w:p>
        </w:tc>
        <w:tc>
          <w:tcPr>
            <w:tcW w:w="1950" w:type="dxa"/>
            <w:shd w:val="clear" w:color="auto" w:fill="auto"/>
          </w:tcPr>
          <w:p w:rsidR="003006D5" w:rsidRPr="00783DAC" w:rsidRDefault="003006D5" w:rsidP="009F7312">
            <w:pPr>
              <w:rPr>
                <w:rFonts w:cs="Arial"/>
                <w:b/>
                <w:sz w:val="20"/>
                <w:szCs w:val="20"/>
              </w:rPr>
            </w:pPr>
            <w:r w:rsidRPr="00783DAC">
              <w:rPr>
                <w:rFonts w:cs="Arial"/>
                <w:b/>
                <w:sz w:val="20"/>
                <w:szCs w:val="20"/>
              </w:rPr>
              <w:t>Specific study reference</w:t>
            </w:r>
          </w:p>
        </w:tc>
      </w:tr>
      <w:tr w:rsidR="003006D5" w:rsidRPr="00783DAC" w:rsidTr="009F7312">
        <w:tc>
          <w:tcPr>
            <w:tcW w:w="0" w:type="auto"/>
            <w:shd w:val="clear" w:color="auto" w:fill="auto"/>
          </w:tcPr>
          <w:p w:rsidR="003006D5" w:rsidRPr="00CC1241" w:rsidRDefault="003006D5" w:rsidP="009F7312">
            <w:pPr>
              <w:rPr>
                <w:rFonts w:cs="Arial"/>
                <w:sz w:val="20"/>
                <w:szCs w:val="20"/>
              </w:rPr>
            </w:pPr>
            <w:r>
              <w:rPr>
                <w:rFonts w:cs="Arial"/>
                <w:sz w:val="20"/>
                <w:szCs w:val="20"/>
              </w:rPr>
              <w:t>N/A</w:t>
            </w:r>
          </w:p>
        </w:tc>
        <w:tc>
          <w:tcPr>
            <w:tcW w:w="0" w:type="auto"/>
            <w:shd w:val="clear" w:color="auto" w:fill="auto"/>
          </w:tcPr>
          <w:p w:rsidR="003006D5" w:rsidRPr="00CC1241" w:rsidRDefault="003006D5" w:rsidP="009F7312">
            <w:pPr>
              <w:rPr>
                <w:rFonts w:cs="Arial"/>
                <w:sz w:val="20"/>
                <w:szCs w:val="20"/>
              </w:rPr>
            </w:pPr>
            <w:r>
              <w:rPr>
                <w:rFonts w:cs="Arial"/>
                <w:sz w:val="20"/>
                <w:szCs w:val="20"/>
              </w:rPr>
              <w:t>N/A</w:t>
            </w:r>
          </w:p>
        </w:tc>
        <w:tc>
          <w:tcPr>
            <w:tcW w:w="1326" w:type="dxa"/>
            <w:shd w:val="clear" w:color="auto" w:fill="auto"/>
          </w:tcPr>
          <w:p w:rsidR="003006D5" w:rsidRPr="00CC1241" w:rsidRDefault="003006D5" w:rsidP="009F7312">
            <w:pPr>
              <w:rPr>
                <w:rFonts w:cs="Arial"/>
                <w:sz w:val="20"/>
                <w:szCs w:val="20"/>
              </w:rPr>
            </w:pPr>
            <w:r>
              <w:rPr>
                <w:rFonts w:cs="Arial"/>
                <w:sz w:val="20"/>
                <w:szCs w:val="20"/>
              </w:rPr>
              <w:t>N/A</w:t>
            </w:r>
          </w:p>
        </w:tc>
        <w:tc>
          <w:tcPr>
            <w:tcW w:w="1710" w:type="dxa"/>
            <w:shd w:val="clear" w:color="auto" w:fill="auto"/>
          </w:tcPr>
          <w:p w:rsidR="003006D5" w:rsidRPr="00CC1241" w:rsidRDefault="003006D5" w:rsidP="009F7312">
            <w:pPr>
              <w:rPr>
                <w:rFonts w:cs="Arial"/>
                <w:sz w:val="20"/>
                <w:szCs w:val="20"/>
              </w:rPr>
            </w:pPr>
            <w:r>
              <w:rPr>
                <w:rFonts w:cs="Arial"/>
                <w:sz w:val="20"/>
                <w:szCs w:val="20"/>
              </w:rPr>
              <w:t>&gt; 30%</w:t>
            </w:r>
          </w:p>
        </w:tc>
        <w:tc>
          <w:tcPr>
            <w:tcW w:w="1260" w:type="dxa"/>
            <w:shd w:val="clear" w:color="auto" w:fill="auto"/>
          </w:tcPr>
          <w:p w:rsidR="003006D5" w:rsidRPr="00CC1241" w:rsidRDefault="003006D5" w:rsidP="009F7312">
            <w:pPr>
              <w:rPr>
                <w:rFonts w:cs="Arial"/>
                <w:sz w:val="20"/>
                <w:szCs w:val="20"/>
              </w:rPr>
            </w:pPr>
            <w:r>
              <w:rPr>
                <w:rFonts w:cs="Arial"/>
                <w:sz w:val="20"/>
                <w:szCs w:val="20"/>
              </w:rPr>
              <w:t>Air Conditioner</w:t>
            </w:r>
          </w:p>
        </w:tc>
        <w:tc>
          <w:tcPr>
            <w:tcW w:w="1950" w:type="dxa"/>
            <w:shd w:val="clear" w:color="auto" w:fill="auto"/>
          </w:tcPr>
          <w:p w:rsidR="003006D5" w:rsidRPr="00CC1241" w:rsidRDefault="003006D5" w:rsidP="009F7312">
            <w:pPr>
              <w:rPr>
                <w:rFonts w:cs="Arial"/>
                <w:sz w:val="20"/>
                <w:szCs w:val="20"/>
              </w:rPr>
            </w:pPr>
            <w:r>
              <w:rPr>
                <w:rFonts w:cs="Arial"/>
                <w:sz w:val="20"/>
                <w:szCs w:val="20"/>
              </w:rPr>
              <w:t xml:space="preserve">Ref </w:t>
            </w:r>
            <w:r w:rsidR="009F7312">
              <w:rPr>
                <w:rFonts w:cs="Arial"/>
                <w:sz w:val="20"/>
                <w:szCs w:val="20"/>
              </w:rPr>
              <w:t>9</w:t>
            </w:r>
          </w:p>
        </w:tc>
      </w:tr>
    </w:tbl>
    <w:p w:rsidR="00514CCF" w:rsidRDefault="00514CCF" w:rsidP="002854D7"/>
    <w:p w:rsidR="00FB3B40" w:rsidRDefault="00FB3B40" w:rsidP="002854D7"/>
    <w:p w:rsidR="009F7312" w:rsidRDefault="009F7312" w:rsidP="009F7312">
      <w:pPr>
        <w:pStyle w:val="Heading4"/>
      </w:pPr>
      <w:bookmarkStart w:id="1297" w:name="_Toc389646554"/>
      <w:r w:rsidRPr="00C80E3F">
        <w:t>1.4.3.</w:t>
      </w:r>
      <w:r>
        <w:t>5</w:t>
      </w:r>
      <w:r w:rsidRPr="00C80E3F">
        <w:t xml:space="preserve"> Study #</w:t>
      </w:r>
      <w:r>
        <w:t>4 US Department of Energy Residential Furnace Fans Standards Rulemaking Documents</w:t>
      </w:r>
      <w:bookmarkEnd w:id="1297"/>
    </w:p>
    <w:p w:rsidR="009F7312" w:rsidRPr="000D4C7A" w:rsidRDefault="009F7312" w:rsidP="009F7312">
      <w:pPr>
        <w:rPr>
          <w:rFonts w:cs="Arial"/>
          <w:b/>
          <w:i/>
          <w:sz w:val="18"/>
          <w:szCs w:val="20"/>
          <w:highlight w:val="cyan"/>
          <w:rPrChange w:id="1298" w:author="Huang, Jia Chang" w:date="2014-06-02T11:07:00Z">
            <w:rPr>
              <w:rFonts w:cs="Arial"/>
              <w:b/>
              <w:i/>
              <w:sz w:val="20"/>
              <w:szCs w:val="20"/>
              <w:highlight w:val="cyan"/>
            </w:rPr>
          </w:rPrChange>
        </w:rPr>
      </w:pPr>
    </w:p>
    <w:p w:rsidR="009F7312" w:rsidRPr="000D4C7A" w:rsidRDefault="009F7312" w:rsidP="009F7312">
      <w:pPr>
        <w:rPr>
          <w:sz w:val="20"/>
          <w:rPrChange w:id="1299" w:author="Huang, Jia Chang" w:date="2014-06-02T11:07:00Z">
            <w:rPr/>
          </w:rPrChange>
        </w:rPr>
      </w:pPr>
      <w:r w:rsidRPr="000D4C7A">
        <w:rPr>
          <w:sz w:val="20"/>
          <w:rPrChange w:id="1300" w:author="Huang, Jia Chang" w:date="2014-06-02T11:07:00Z">
            <w:rPr/>
          </w:rPrChange>
        </w:rPr>
        <w:t xml:space="preserve">This section presents national average residential HVAC fan usage estimates documented in the US Department of Energy rulemaking for residential furnace fans.  </w:t>
      </w:r>
    </w:p>
    <w:p w:rsidR="009F7312" w:rsidRPr="000D4C7A" w:rsidRDefault="009F7312" w:rsidP="009F7312">
      <w:pPr>
        <w:rPr>
          <w:b/>
          <w:sz w:val="20"/>
          <w:rPrChange w:id="1301" w:author="Huang, Jia Chang" w:date="2014-06-02T11:07:00Z">
            <w:rPr>
              <w:b/>
            </w:rPr>
          </w:rPrChange>
        </w:rPr>
      </w:pPr>
    </w:p>
    <w:p w:rsidR="009F7312" w:rsidRPr="000D4C7A" w:rsidRDefault="009F7312" w:rsidP="009F7312">
      <w:pPr>
        <w:rPr>
          <w:sz w:val="20"/>
          <w:rPrChange w:id="1302" w:author="Huang, Jia Chang" w:date="2014-06-02T11:07:00Z">
            <w:rPr/>
          </w:rPrChange>
        </w:rPr>
      </w:pPr>
      <w:r w:rsidRPr="000D4C7A">
        <w:rPr>
          <w:sz w:val="20"/>
          <w:rPrChange w:id="1303" w:author="Huang, Jia Chang" w:date="2014-06-02T11:07:00Z">
            <w:rPr/>
          </w:rPrChange>
        </w:rPr>
        <w:t xml:space="preserve">As shown in section 1.4.3.3, the energy savings associated with continuous fan operation are very large.  The fan usage characteristics of homes within the program area are not known.  The RASS data do not include information on continuous fan operation, and there is no other known source of CA specific data regarding indoor fan operation characteristics.  </w:t>
      </w:r>
    </w:p>
    <w:p w:rsidR="009F7312" w:rsidRPr="000D4C7A" w:rsidRDefault="009F7312" w:rsidP="009F7312">
      <w:pPr>
        <w:rPr>
          <w:b/>
          <w:sz w:val="20"/>
          <w:rPrChange w:id="1304" w:author="Huang, Jia Chang" w:date="2014-06-02T11:07:00Z">
            <w:rPr>
              <w:b/>
            </w:rPr>
          </w:rPrChange>
        </w:rPr>
      </w:pPr>
    </w:p>
    <w:p w:rsidR="009F7312" w:rsidRPr="000D4C7A" w:rsidRDefault="009F7312" w:rsidP="009F7312">
      <w:pPr>
        <w:rPr>
          <w:sz w:val="20"/>
          <w:rPrChange w:id="1305" w:author="Huang, Jia Chang" w:date="2014-06-02T11:07:00Z">
            <w:rPr/>
          </w:rPrChange>
        </w:rPr>
      </w:pPr>
      <w:r w:rsidRPr="000D4C7A">
        <w:rPr>
          <w:sz w:val="20"/>
          <w:rPrChange w:id="1306" w:author="Huang, Jia Chang" w:date="2014-06-02T11:07:00Z">
            <w:rPr/>
          </w:rPrChange>
        </w:rPr>
        <w:t>The US Department of Energy documentation for the proposed Test Procedures</w:t>
      </w:r>
    </w:p>
    <w:p w:rsidR="009F7312" w:rsidRPr="000D4C7A" w:rsidRDefault="009F7312" w:rsidP="009F7312">
      <w:pPr>
        <w:rPr>
          <w:sz w:val="20"/>
          <w:rPrChange w:id="1307" w:author="Huang, Jia Chang" w:date="2014-06-02T11:07:00Z">
            <w:rPr/>
          </w:rPrChange>
        </w:rPr>
      </w:pPr>
      <w:r w:rsidRPr="000D4C7A">
        <w:rPr>
          <w:sz w:val="20"/>
          <w:rPrChange w:id="1308" w:author="Huang, Jia Chang" w:date="2014-06-02T11:07:00Z">
            <w:rPr/>
          </w:rPrChange>
        </w:rPr>
        <w:t>for Residential Furnace Fans</w:t>
      </w:r>
      <w:r w:rsidRPr="000D4C7A">
        <w:rPr>
          <w:sz w:val="20"/>
          <w:vertAlign w:val="superscript"/>
          <w:rPrChange w:id="1309" w:author="Huang, Jia Chang" w:date="2014-06-02T11:07:00Z">
            <w:rPr>
              <w:vertAlign w:val="superscript"/>
            </w:rPr>
          </w:rPrChange>
        </w:rPr>
        <w:t>Ref 7</w:t>
      </w:r>
      <w:r w:rsidRPr="000D4C7A">
        <w:rPr>
          <w:sz w:val="20"/>
          <w:rPrChange w:id="1310" w:author="Huang, Jia Chang" w:date="2014-06-02T11:07:00Z">
            <w:rPr/>
          </w:rPrChange>
        </w:rPr>
        <w:t xml:space="preserve"> include a discussion of national fan operation characteristics and national average run hours in the cooling, heating, and fan only modes.</w:t>
      </w:r>
    </w:p>
    <w:p w:rsidR="009F7312" w:rsidRPr="000D4C7A" w:rsidRDefault="009F7312" w:rsidP="009F7312">
      <w:pPr>
        <w:rPr>
          <w:sz w:val="20"/>
          <w:rPrChange w:id="1311" w:author="Huang, Jia Chang" w:date="2014-06-02T11:07:00Z">
            <w:rPr/>
          </w:rPrChange>
        </w:rPr>
      </w:pPr>
    </w:p>
    <w:p w:rsidR="009F7312" w:rsidRPr="000D4C7A" w:rsidRDefault="009F7312" w:rsidP="009F7312">
      <w:pPr>
        <w:rPr>
          <w:sz w:val="20"/>
          <w:rPrChange w:id="1312" w:author="Huang, Jia Chang" w:date="2014-06-02T11:07:00Z">
            <w:rPr/>
          </w:rPrChange>
        </w:rPr>
      </w:pPr>
      <w:r w:rsidRPr="000D4C7A">
        <w:rPr>
          <w:sz w:val="20"/>
          <w:rPrChange w:id="1313" w:author="Huang, Jia Chang" w:date="2014-06-02T11:07:00Z">
            <w:rPr/>
          </w:rPrChange>
        </w:rPr>
        <w:t xml:space="preserve">The DOE estimates that the percentage of US homes that operate the central HVAC system indoor fan continuously year round is 5%, with an additional 6% of homes operating the fan constantly for a portion of the year.  The DOE notes that there is regional variation in fan operation characteristics, with the highest usage occurring in the North region and the lowest in the South Hot Humid region.  </w:t>
      </w:r>
    </w:p>
    <w:p w:rsidR="009F7312" w:rsidRPr="000D4C7A" w:rsidRDefault="009F7312" w:rsidP="009F7312">
      <w:pPr>
        <w:rPr>
          <w:sz w:val="20"/>
          <w:rPrChange w:id="1314" w:author="Huang, Jia Chang" w:date="2014-06-02T11:07:00Z">
            <w:rPr/>
          </w:rPrChange>
        </w:rPr>
      </w:pPr>
    </w:p>
    <w:p w:rsidR="009F7312" w:rsidRPr="000D4C7A" w:rsidRDefault="009F7312" w:rsidP="009F7312">
      <w:pPr>
        <w:rPr>
          <w:sz w:val="20"/>
          <w:rPrChange w:id="1315" w:author="Huang, Jia Chang" w:date="2014-06-02T11:07:00Z">
            <w:rPr/>
          </w:rPrChange>
        </w:rPr>
      </w:pPr>
      <w:r w:rsidRPr="000D4C7A">
        <w:rPr>
          <w:sz w:val="20"/>
          <w:rPrChange w:id="1316" w:author="Huang, Jia Chang" w:date="2014-06-02T11:07:00Z">
            <w:rPr/>
          </w:rPrChange>
        </w:rPr>
        <w:t>The DOE estimates that 7% of homes in the Hot Dry region, which includes California, operate the indoor fan continuously.</w:t>
      </w:r>
    </w:p>
    <w:p w:rsidR="009F7312" w:rsidRDefault="009F7312" w:rsidP="009F7312"/>
    <w:p w:rsidR="009F7312" w:rsidRDefault="009F7312" w:rsidP="009F7312"/>
    <w:p w:rsidR="009F7312" w:rsidRPr="00BA7D18" w:rsidRDefault="009F7312" w:rsidP="009F7312">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776"/>
        <w:gridCol w:w="1890"/>
        <w:gridCol w:w="990"/>
        <w:gridCol w:w="1800"/>
      </w:tblGrid>
      <w:tr w:rsidR="009F7312" w:rsidRPr="00783DAC" w:rsidTr="00514CCF">
        <w:tc>
          <w:tcPr>
            <w:tcW w:w="0" w:type="auto"/>
            <w:shd w:val="clear" w:color="auto" w:fill="auto"/>
          </w:tcPr>
          <w:p w:rsidR="009F7312" w:rsidRPr="00783DAC" w:rsidRDefault="009F7312" w:rsidP="009F7312">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9F7312" w:rsidRPr="00783DAC" w:rsidRDefault="009F7312" w:rsidP="009F7312">
            <w:pPr>
              <w:rPr>
                <w:rFonts w:cs="Arial"/>
                <w:b/>
                <w:sz w:val="20"/>
                <w:szCs w:val="20"/>
              </w:rPr>
            </w:pPr>
            <w:r w:rsidRPr="00783DAC">
              <w:rPr>
                <w:rFonts w:cs="Arial"/>
                <w:b/>
                <w:sz w:val="20"/>
                <w:szCs w:val="20"/>
              </w:rPr>
              <w:t>Bldg Vintage</w:t>
            </w:r>
            <w:r>
              <w:rPr>
                <w:rFonts w:cs="Arial"/>
                <w:b/>
                <w:sz w:val="20"/>
                <w:szCs w:val="20"/>
              </w:rPr>
              <w:t xml:space="preserve"> </w:t>
            </w:r>
          </w:p>
        </w:tc>
        <w:tc>
          <w:tcPr>
            <w:tcW w:w="1776" w:type="dxa"/>
            <w:shd w:val="clear" w:color="auto" w:fill="auto"/>
          </w:tcPr>
          <w:p w:rsidR="009F7312" w:rsidRPr="00783DAC" w:rsidRDefault="009F7312" w:rsidP="009F7312">
            <w:pPr>
              <w:rPr>
                <w:rFonts w:cs="Arial"/>
                <w:b/>
                <w:sz w:val="20"/>
                <w:szCs w:val="20"/>
              </w:rPr>
            </w:pPr>
            <w:r w:rsidRPr="00783DAC">
              <w:rPr>
                <w:rFonts w:cs="Arial"/>
                <w:b/>
                <w:sz w:val="20"/>
                <w:szCs w:val="20"/>
              </w:rPr>
              <w:t>Climate Zone</w:t>
            </w:r>
            <w:r>
              <w:rPr>
                <w:rFonts w:cs="Arial"/>
                <w:b/>
                <w:sz w:val="20"/>
                <w:szCs w:val="20"/>
              </w:rPr>
              <w:t xml:space="preserve"> </w:t>
            </w:r>
          </w:p>
        </w:tc>
        <w:tc>
          <w:tcPr>
            <w:tcW w:w="1890" w:type="dxa"/>
            <w:shd w:val="clear" w:color="auto" w:fill="auto"/>
          </w:tcPr>
          <w:p w:rsidR="009F7312" w:rsidRPr="00783DAC" w:rsidRDefault="009F7312" w:rsidP="009F7312">
            <w:pPr>
              <w:rPr>
                <w:rFonts w:cs="Arial"/>
                <w:b/>
                <w:sz w:val="20"/>
                <w:szCs w:val="20"/>
              </w:rPr>
            </w:pPr>
            <w:r>
              <w:rPr>
                <w:rFonts w:cs="Arial"/>
                <w:b/>
                <w:sz w:val="20"/>
                <w:szCs w:val="20"/>
              </w:rPr>
              <w:t>% Year Round Continuous Fan Operation</w:t>
            </w:r>
          </w:p>
        </w:tc>
        <w:tc>
          <w:tcPr>
            <w:tcW w:w="990" w:type="dxa"/>
            <w:shd w:val="clear" w:color="auto" w:fill="auto"/>
          </w:tcPr>
          <w:p w:rsidR="009F7312" w:rsidRPr="00783DAC" w:rsidRDefault="009F7312" w:rsidP="009F7312">
            <w:pPr>
              <w:rPr>
                <w:rFonts w:cs="Arial"/>
                <w:b/>
                <w:sz w:val="20"/>
                <w:szCs w:val="20"/>
              </w:rPr>
            </w:pPr>
            <w:r w:rsidRPr="00783DAC">
              <w:rPr>
                <w:rFonts w:cs="Arial"/>
                <w:b/>
                <w:sz w:val="20"/>
                <w:szCs w:val="20"/>
              </w:rPr>
              <w:t>Study units</w:t>
            </w:r>
          </w:p>
        </w:tc>
        <w:tc>
          <w:tcPr>
            <w:tcW w:w="1800" w:type="dxa"/>
            <w:shd w:val="clear" w:color="auto" w:fill="auto"/>
          </w:tcPr>
          <w:p w:rsidR="009F7312" w:rsidRPr="00783DAC" w:rsidRDefault="009F7312" w:rsidP="009F7312">
            <w:pPr>
              <w:rPr>
                <w:rFonts w:cs="Arial"/>
                <w:b/>
                <w:sz w:val="20"/>
                <w:szCs w:val="20"/>
              </w:rPr>
            </w:pPr>
            <w:r w:rsidRPr="00783DAC">
              <w:rPr>
                <w:rFonts w:cs="Arial"/>
                <w:b/>
                <w:sz w:val="20"/>
                <w:szCs w:val="20"/>
              </w:rPr>
              <w:t>Specific study reference</w:t>
            </w:r>
          </w:p>
        </w:tc>
      </w:tr>
      <w:tr w:rsidR="009F7312" w:rsidRPr="00783DAC" w:rsidTr="00514CCF">
        <w:tc>
          <w:tcPr>
            <w:tcW w:w="0" w:type="auto"/>
            <w:shd w:val="clear" w:color="auto" w:fill="auto"/>
          </w:tcPr>
          <w:p w:rsidR="009F7312" w:rsidRPr="00CC1241" w:rsidRDefault="009F7312" w:rsidP="009F7312">
            <w:pPr>
              <w:rPr>
                <w:rFonts w:cs="Arial"/>
                <w:sz w:val="20"/>
                <w:szCs w:val="20"/>
              </w:rPr>
            </w:pPr>
            <w:r>
              <w:rPr>
                <w:rFonts w:cs="Arial"/>
                <w:sz w:val="20"/>
                <w:szCs w:val="20"/>
              </w:rPr>
              <w:t>Residential</w:t>
            </w:r>
          </w:p>
        </w:tc>
        <w:tc>
          <w:tcPr>
            <w:tcW w:w="0" w:type="auto"/>
            <w:shd w:val="clear" w:color="auto" w:fill="auto"/>
          </w:tcPr>
          <w:p w:rsidR="009F7312" w:rsidRPr="00CC1241" w:rsidRDefault="009F7312" w:rsidP="009F7312">
            <w:pPr>
              <w:rPr>
                <w:rFonts w:cs="Arial"/>
                <w:sz w:val="20"/>
                <w:szCs w:val="20"/>
              </w:rPr>
            </w:pPr>
            <w:r>
              <w:rPr>
                <w:rFonts w:cs="Arial"/>
                <w:sz w:val="20"/>
                <w:szCs w:val="20"/>
              </w:rPr>
              <w:t>All</w:t>
            </w:r>
          </w:p>
        </w:tc>
        <w:tc>
          <w:tcPr>
            <w:tcW w:w="1776" w:type="dxa"/>
            <w:shd w:val="clear" w:color="auto" w:fill="auto"/>
          </w:tcPr>
          <w:p w:rsidR="009F7312" w:rsidRPr="00CC1241" w:rsidRDefault="009F7312" w:rsidP="009F7312">
            <w:pPr>
              <w:rPr>
                <w:rFonts w:cs="Arial"/>
                <w:sz w:val="20"/>
                <w:szCs w:val="20"/>
              </w:rPr>
            </w:pPr>
            <w:r>
              <w:rPr>
                <w:rFonts w:cs="Arial"/>
                <w:sz w:val="20"/>
                <w:szCs w:val="20"/>
              </w:rPr>
              <w:t>US Hot Dry Region Average</w:t>
            </w:r>
          </w:p>
        </w:tc>
        <w:tc>
          <w:tcPr>
            <w:tcW w:w="1890" w:type="dxa"/>
            <w:shd w:val="clear" w:color="auto" w:fill="auto"/>
          </w:tcPr>
          <w:p w:rsidR="009F7312" w:rsidRPr="00CC1241" w:rsidRDefault="009F7312" w:rsidP="009F7312">
            <w:pPr>
              <w:rPr>
                <w:rFonts w:cs="Arial"/>
                <w:sz w:val="20"/>
                <w:szCs w:val="20"/>
              </w:rPr>
            </w:pPr>
            <w:r>
              <w:rPr>
                <w:rFonts w:cs="Arial"/>
                <w:sz w:val="20"/>
                <w:szCs w:val="20"/>
              </w:rPr>
              <w:t>7%</w:t>
            </w:r>
          </w:p>
        </w:tc>
        <w:tc>
          <w:tcPr>
            <w:tcW w:w="990" w:type="dxa"/>
            <w:shd w:val="clear" w:color="auto" w:fill="auto"/>
          </w:tcPr>
          <w:p w:rsidR="009F7312" w:rsidRPr="00CC1241" w:rsidRDefault="009F7312" w:rsidP="009F7312">
            <w:pPr>
              <w:rPr>
                <w:rFonts w:cs="Arial"/>
                <w:sz w:val="20"/>
                <w:szCs w:val="20"/>
              </w:rPr>
            </w:pPr>
            <w:r>
              <w:rPr>
                <w:rFonts w:cs="Arial"/>
                <w:sz w:val="20"/>
                <w:szCs w:val="20"/>
              </w:rPr>
              <w:t>Homes</w:t>
            </w:r>
          </w:p>
        </w:tc>
        <w:tc>
          <w:tcPr>
            <w:tcW w:w="1800" w:type="dxa"/>
            <w:shd w:val="clear" w:color="auto" w:fill="auto"/>
          </w:tcPr>
          <w:p w:rsidR="009F7312" w:rsidRPr="00CC1241" w:rsidRDefault="009F7312" w:rsidP="009F7312">
            <w:pPr>
              <w:rPr>
                <w:rFonts w:cs="Arial"/>
                <w:sz w:val="20"/>
                <w:szCs w:val="20"/>
              </w:rPr>
            </w:pPr>
            <w:r>
              <w:rPr>
                <w:rFonts w:cs="Arial"/>
                <w:sz w:val="20"/>
                <w:szCs w:val="20"/>
              </w:rPr>
              <w:t>Ref 7</w:t>
            </w:r>
          </w:p>
        </w:tc>
      </w:tr>
    </w:tbl>
    <w:p w:rsidR="00741573" w:rsidRDefault="00741573" w:rsidP="00A35CF8"/>
    <w:p w:rsidR="00514CCF" w:rsidRDefault="00514CCF" w:rsidP="00A35CF8"/>
    <w:p w:rsidR="007E6002" w:rsidRDefault="007E6002" w:rsidP="00A35CF8"/>
    <w:p w:rsidR="009C5CA7" w:rsidRDefault="001248A3" w:rsidP="002E0043">
      <w:pPr>
        <w:pStyle w:val="Heading2"/>
        <w:keepNext w:val="0"/>
      </w:pPr>
      <w:bookmarkStart w:id="1317" w:name="_Toc304800208"/>
      <w:bookmarkStart w:id="1318" w:name="_Toc324318344"/>
      <w:bookmarkStart w:id="1319" w:name="_Toc324340488"/>
      <w:bookmarkStart w:id="1320" w:name="_Toc389646555"/>
      <w:r>
        <w:t>1.</w:t>
      </w:r>
      <w:r w:rsidR="00264B03">
        <w:t xml:space="preserve">4.4 </w:t>
      </w:r>
      <w:r w:rsidR="009C5CA7">
        <w:t xml:space="preserve">Assumptions and </w:t>
      </w:r>
      <w:r w:rsidR="00264B03">
        <w:t>Calculations from other sources—Base and Measure Cases</w:t>
      </w:r>
      <w:bookmarkEnd w:id="1317"/>
      <w:bookmarkEnd w:id="1318"/>
      <w:bookmarkEnd w:id="1319"/>
      <w:bookmarkEnd w:id="1320"/>
    </w:p>
    <w:p w:rsidR="008D5EDC" w:rsidRPr="007716FE" w:rsidRDefault="008D5EDC" w:rsidP="007716FE">
      <w:pPr>
        <w:pStyle w:val="Heading4"/>
      </w:pPr>
      <w:bookmarkStart w:id="1321" w:name="_Toc389646556"/>
      <w:r w:rsidRPr="007716FE">
        <w:t>1.4.4.1 Field Measured Data</w:t>
      </w:r>
      <w:bookmarkEnd w:id="1321"/>
    </w:p>
    <w:p w:rsidR="008D5EDC" w:rsidRDefault="008D5EDC" w:rsidP="00174F4B"/>
    <w:p w:rsidR="00174F4B" w:rsidRPr="000D4C7A" w:rsidRDefault="00174F4B" w:rsidP="00174F4B">
      <w:pPr>
        <w:rPr>
          <w:sz w:val="20"/>
          <w:rPrChange w:id="1322" w:author="Huang, Jia Chang" w:date="2014-06-02T11:07:00Z">
            <w:rPr/>
          </w:rPrChange>
        </w:rPr>
      </w:pPr>
      <w:r w:rsidRPr="000D4C7A">
        <w:rPr>
          <w:sz w:val="20"/>
          <w:rPrChange w:id="1323" w:author="Huang, Jia Chang" w:date="2014-06-02T11:07:00Z">
            <w:rPr/>
          </w:rPrChange>
        </w:rPr>
        <w:t xml:space="preserve">This section presents field measured data documenting the reduction in fan motor watt draw when the HVAC system is operating in cooling mode.  </w:t>
      </w:r>
    </w:p>
    <w:p w:rsidR="00174F4B" w:rsidRPr="000D4C7A" w:rsidRDefault="00174F4B" w:rsidP="00174F4B">
      <w:pPr>
        <w:rPr>
          <w:sz w:val="20"/>
          <w:rPrChange w:id="1324" w:author="Huang, Jia Chang" w:date="2014-06-02T11:07:00Z">
            <w:rPr/>
          </w:rPrChange>
        </w:rPr>
      </w:pPr>
    </w:p>
    <w:p w:rsidR="009A3055" w:rsidRPr="000D4C7A" w:rsidRDefault="00174F4B">
      <w:pPr>
        <w:rPr>
          <w:sz w:val="20"/>
          <w:rPrChange w:id="1325" w:author="Huang, Jia Chang" w:date="2014-06-02T11:07:00Z">
            <w:rPr/>
          </w:rPrChange>
        </w:rPr>
      </w:pPr>
      <w:r w:rsidRPr="000D4C7A">
        <w:rPr>
          <w:sz w:val="20"/>
          <w:rPrChange w:id="1326" w:author="Huang, Jia Chang" w:date="2014-06-02T11:07:00Z">
            <w:rPr/>
          </w:rPrChange>
        </w:rPr>
        <w:t xml:space="preserve">Proctor Engineering Group provides the BPM retrofit measure in several utility programs in California and in other states.  Proctor Engineering’s implementation of this measure includes pre/post measurement of fan motor amp draw at cooling (high) speed, at matched pre/post cooling speed airflow.  The results from </w:t>
      </w:r>
      <w:r w:rsidR="00784B71" w:rsidRPr="000D4C7A">
        <w:rPr>
          <w:sz w:val="20"/>
          <w:rPrChange w:id="1327" w:author="Huang, Jia Chang" w:date="2014-06-02T11:07:00Z">
            <w:rPr/>
          </w:rPrChange>
        </w:rPr>
        <w:t>over 1500</w:t>
      </w:r>
      <w:r w:rsidRPr="000D4C7A">
        <w:rPr>
          <w:sz w:val="20"/>
          <w:rPrChange w:id="1328" w:author="Huang, Jia Chang" w:date="2014-06-02T11:07:00Z">
            <w:rPr/>
          </w:rPrChange>
        </w:rPr>
        <w:t xml:space="preserve"> retrofits reported under these programs through show an average fan motor input power reduction of 45%.</w:t>
      </w:r>
    </w:p>
    <w:p w:rsidR="00514CCF" w:rsidRPr="000D4C7A" w:rsidRDefault="00514CCF">
      <w:pPr>
        <w:rPr>
          <w:sz w:val="20"/>
          <w:rPrChange w:id="1329" w:author="Huang, Jia Chang" w:date="2014-06-02T11:07:00Z">
            <w:rPr/>
          </w:rPrChange>
        </w:rPr>
      </w:pPr>
    </w:p>
    <w:p w:rsidR="00514CCF" w:rsidRPr="000D4C7A" w:rsidRDefault="00514CCF" w:rsidP="00514CCF">
      <w:pPr>
        <w:rPr>
          <w:sz w:val="20"/>
          <w:rPrChange w:id="1330" w:author="Huang, Jia Chang" w:date="2014-06-02T11:07:00Z">
            <w:rPr/>
          </w:rPrChange>
        </w:rPr>
      </w:pPr>
      <w:r w:rsidRPr="000D4C7A">
        <w:rPr>
          <w:sz w:val="20"/>
          <w:rPrChange w:id="1331" w:author="Huang, Jia Chang" w:date="2014-06-02T11:07:00Z">
            <w:rPr/>
          </w:rPrChange>
        </w:rPr>
        <w:t xml:space="preserve">The average reduction in fan input power at cooling speed for these retrofits was </w:t>
      </w:r>
      <w:r w:rsidR="00784F9B" w:rsidRPr="000D4C7A">
        <w:rPr>
          <w:sz w:val="20"/>
          <w:rPrChange w:id="1332" w:author="Huang, Jia Chang" w:date="2014-06-02T11:07:00Z">
            <w:rPr/>
          </w:rPrChange>
        </w:rPr>
        <w:t>297</w:t>
      </w:r>
      <w:r w:rsidRPr="000D4C7A">
        <w:rPr>
          <w:sz w:val="20"/>
          <w:rPrChange w:id="1333" w:author="Huang, Jia Chang" w:date="2014-06-02T11:07:00Z">
            <w:rPr/>
          </w:rPrChange>
        </w:rPr>
        <w:t xml:space="preserve"> W.</w:t>
      </w:r>
    </w:p>
    <w:p w:rsidR="00514CCF" w:rsidRPr="000D4C7A" w:rsidRDefault="00514CCF" w:rsidP="00514CCF">
      <w:pPr>
        <w:rPr>
          <w:sz w:val="20"/>
          <w:rPrChange w:id="1334" w:author="Huang, Jia Chang" w:date="2014-06-02T11:07:00Z">
            <w:rPr/>
          </w:rPrChange>
        </w:rPr>
      </w:pPr>
    </w:p>
    <w:p w:rsidR="00514CCF" w:rsidRPr="000D4C7A" w:rsidRDefault="00514CCF" w:rsidP="00514CCF">
      <w:pPr>
        <w:rPr>
          <w:sz w:val="20"/>
          <w:rPrChange w:id="1335" w:author="Huang, Jia Chang" w:date="2014-06-02T11:07:00Z">
            <w:rPr/>
          </w:rPrChange>
        </w:rPr>
      </w:pPr>
      <w:r w:rsidRPr="000D4C7A">
        <w:rPr>
          <w:sz w:val="20"/>
          <w:rPrChange w:id="1336" w:author="Huang, Jia Chang" w:date="2014-06-02T11:07:00Z">
            <w:rPr/>
          </w:rPrChange>
        </w:rPr>
        <w:t>The average change in static pressure measured in the supply plenum was 0.</w:t>
      </w:r>
      <w:r w:rsidR="00784B71" w:rsidRPr="000D4C7A">
        <w:rPr>
          <w:sz w:val="20"/>
          <w:rPrChange w:id="1337" w:author="Huang, Jia Chang" w:date="2014-06-02T11:07:00Z">
            <w:rPr/>
          </w:rPrChange>
        </w:rPr>
        <w:t>2</w:t>
      </w:r>
      <w:r w:rsidRPr="000D4C7A">
        <w:rPr>
          <w:sz w:val="20"/>
          <w:rPrChange w:id="1338" w:author="Huang, Jia Chang" w:date="2014-06-02T11:07:00Z">
            <w:rPr/>
          </w:rPrChange>
        </w:rPr>
        <w:t>%, indicating the pre/post airflows were matched very closely.</w:t>
      </w:r>
    </w:p>
    <w:p w:rsidR="007E6002" w:rsidRPr="000D4C7A" w:rsidRDefault="007E6002" w:rsidP="00514CCF">
      <w:pPr>
        <w:rPr>
          <w:sz w:val="20"/>
          <w:rPrChange w:id="1339" w:author="Huang, Jia Chang" w:date="2014-06-02T11:07:00Z">
            <w:rPr/>
          </w:rPrChange>
        </w:rPr>
      </w:pPr>
    </w:p>
    <w:p w:rsidR="007E6002" w:rsidRPr="000D4C7A" w:rsidRDefault="007E6002" w:rsidP="00514CCF">
      <w:pPr>
        <w:rPr>
          <w:sz w:val="20"/>
          <w:rPrChange w:id="1340" w:author="Huang, Jia Chang" w:date="2014-06-02T11:07:00Z">
            <w:rPr/>
          </w:rPrChange>
        </w:rPr>
      </w:pPr>
      <w:r w:rsidRPr="000D4C7A">
        <w:rPr>
          <w:sz w:val="20"/>
          <w:rPrChange w:id="1341" w:author="Huang, Jia Chang" w:date="2014-06-02T11:07:00Z">
            <w:rPr/>
          </w:rPrChange>
        </w:rPr>
        <w:t>Average fan watt draw reductions and a comparison of pre and post retrofit fan watt draw at each site are shown in figures 5 and 6.</w:t>
      </w:r>
    </w:p>
    <w:p w:rsidR="00514CCF" w:rsidRPr="000D4C7A" w:rsidRDefault="00514CCF">
      <w:pPr>
        <w:rPr>
          <w:b/>
          <w:bCs/>
          <w:sz w:val="18"/>
          <w:szCs w:val="20"/>
          <w:rPrChange w:id="1342" w:author="Huang, Jia Chang" w:date="2014-06-02T11:07:00Z">
            <w:rPr>
              <w:b/>
              <w:bCs/>
              <w:sz w:val="20"/>
              <w:szCs w:val="20"/>
            </w:rPr>
          </w:rPrChange>
        </w:rPr>
      </w:pPr>
      <w:r w:rsidRPr="000D4C7A">
        <w:rPr>
          <w:sz w:val="20"/>
          <w:rPrChange w:id="1343" w:author="Huang, Jia Chang" w:date="2014-06-02T11:07:00Z">
            <w:rPr/>
          </w:rPrChange>
        </w:rPr>
        <w:br w:type="page"/>
      </w:r>
    </w:p>
    <w:p w:rsidR="00174F4B" w:rsidRDefault="00174F4B" w:rsidP="00E24BBF">
      <w:pPr>
        <w:pStyle w:val="Figure"/>
      </w:pPr>
      <w:bookmarkStart w:id="1344" w:name="_Toc389646597"/>
      <w:r>
        <w:t xml:space="preserve">Figure </w:t>
      </w:r>
      <w:r w:rsidR="003006D5">
        <w:t>5</w:t>
      </w:r>
      <w:r>
        <w:t>: Fan Input Power Reduction in Cooling Mode</w:t>
      </w:r>
      <w:bookmarkEnd w:id="1344"/>
    </w:p>
    <w:p w:rsidR="00174F4B" w:rsidRDefault="00E90AFB" w:rsidP="00174F4B">
      <w:r>
        <w:rPr>
          <w:noProof/>
        </w:rPr>
        <w:drawing>
          <wp:inline distT="0" distB="0" distL="0" distR="0" wp14:anchorId="511CBD41" wp14:editId="56954360">
            <wp:extent cx="5181600" cy="33344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1600" cy="3334456"/>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174F4B" w:rsidRDefault="00174F4B" w:rsidP="00174F4B"/>
    <w:p w:rsidR="00174F4B" w:rsidRDefault="00174F4B" w:rsidP="00E24BBF">
      <w:pPr>
        <w:pStyle w:val="Figure"/>
      </w:pPr>
      <w:bookmarkStart w:id="1345" w:name="_Toc389646598"/>
      <w:r>
        <w:t xml:space="preserve">Figure </w:t>
      </w:r>
      <w:r w:rsidR="003006D5">
        <w:t>6</w:t>
      </w:r>
      <w:r>
        <w:t>: Field Measured Fan Power Pre and Post BPM Retrofit</w:t>
      </w:r>
      <w:bookmarkEnd w:id="1345"/>
      <w:r>
        <w:t xml:space="preserve"> </w:t>
      </w:r>
    </w:p>
    <w:p w:rsidR="00174F4B" w:rsidRPr="006835C9" w:rsidRDefault="00174F4B" w:rsidP="00174F4B"/>
    <w:p w:rsidR="00174F4B" w:rsidRDefault="006A54FF" w:rsidP="00174F4B">
      <w:r>
        <w:rPr>
          <w:noProof/>
        </w:rPr>
        <mc:AlternateContent>
          <mc:Choice Requires="wps">
            <w:drawing>
              <wp:anchor distT="0" distB="0" distL="114300" distR="114300" simplePos="0" relativeHeight="251659264" behindDoc="0" locked="0" layoutInCell="1" allowOverlap="1" wp14:anchorId="4DD19D06" wp14:editId="7D81D561">
                <wp:simplePos x="0" y="0"/>
                <wp:positionH relativeFrom="column">
                  <wp:posOffset>1285875</wp:posOffset>
                </wp:positionH>
                <wp:positionV relativeFrom="paragraph">
                  <wp:posOffset>678180</wp:posOffset>
                </wp:positionV>
                <wp:extent cx="552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403985"/>
                        </a:xfrm>
                        <a:prstGeom prst="rect">
                          <a:avLst/>
                        </a:prstGeom>
                        <a:solidFill>
                          <a:srgbClr val="FFFFFF"/>
                        </a:solidFill>
                        <a:ln w="9525">
                          <a:noFill/>
                          <a:miter lim="800000"/>
                          <a:headEnd/>
                          <a:tailEnd/>
                        </a:ln>
                      </wps:spPr>
                      <wps:txbx>
                        <w:txbxContent>
                          <w:p w:rsidR="00AE7043" w:rsidRPr="006A54FF" w:rsidRDefault="00AE7043">
                            <w:pPr>
                              <w:rPr>
                                <w:sz w:val="16"/>
                                <w:szCs w:val="16"/>
                              </w:rPr>
                            </w:pPr>
                            <w:r w:rsidRPr="006A54FF">
                              <w:rPr>
                                <w:sz w:val="16"/>
                                <w:szCs w:val="16"/>
                              </w:rPr>
                              <w:t>ROB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1.25pt;margin-top:53.4pt;width:4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kZIQIAAB0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" stroked="f">
                <v:textbox style="mso-fit-shape-to-text:t">
                  <w:txbxContent>
                    <w:p w:rsidR="00AE7043" w:rsidRPr="006A54FF" w:rsidRDefault="00AE7043">
                      <w:pPr>
                        <w:rPr>
                          <w:sz w:val="16"/>
                          <w:szCs w:val="16"/>
                        </w:rPr>
                      </w:pPr>
                      <w:r w:rsidRPr="006A54FF">
                        <w:rPr>
                          <w:sz w:val="16"/>
                          <w:szCs w:val="16"/>
                        </w:rPr>
                        <w:t>ROB</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BCC7DC2" wp14:editId="5F013EC3">
                <wp:simplePos x="0" y="0"/>
                <wp:positionH relativeFrom="column">
                  <wp:posOffset>1076325</wp:posOffset>
                </wp:positionH>
                <wp:positionV relativeFrom="paragraph">
                  <wp:posOffset>830580</wp:posOffset>
                </wp:positionV>
                <wp:extent cx="409575" cy="720090"/>
                <wp:effectExtent l="38100" t="0" r="28575" b="60960"/>
                <wp:wrapNone/>
                <wp:docPr id="9" name="Straight Arrow Connector 9"/>
                <wp:cNvGraphicFramePr/>
                <a:graphic xmlns:a="http://schemas.openxmlformats.org/drawingml/2006/main">
                  <a:graphicData uri="http://schemas.microsoft.com/office/word/2010/wordprocessingShape">
                    <wps:wsp>
                      <wps:cNvCnPr/>
                      <wps:spPr>
                        <a:xfrm flipH="1">
                          <a:off x="0" y="0"/>
                          <a:ext cx="409575" cy="7200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84.75pt;margin-top:65.4pt;width:32.25pt;height:56.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" strokecolor="black [3213]">
                <v:stroke endarrow="open"/>
              </v:shape>
            </w:pict>
          </mc:Fallback>
        </mc:AlternateContent>
      </w:r>
      <w:r w:rsidR="00E90AFB">
        <w:rPr>
          <w:noProof/>
        </w:rPr>
        <w:drawing>
          <wp:inline distT="0" distB="0" distL="0" distR="0" wp14:anchorId="5B65266E">
            <wp:extent cx="4829175" cy="3228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9175" cy="3228975"/>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514CCF" w:rsidRDefault="00514CCF">
      <w:r>
        <w:br w:type="page"/>
      </w:r>
    </w:p>
    <w:p w:rsidR="00174F4B" w:rsidRDefault="00D8315A" w:rsidP="00174F4B">
      <w:r>
        <w:t xml:space="preserve">These installations resulted in similar savings characteristics across all residential air conditioner sizes as shown in Figure 7.  </w:t>
      </w:r>
    </w:p>
    <w:p w:rsidR="00174F4B" w:rsidRDefault="00174F4B" w:rsidP="00D832AD">
      <w:pPr>
        <w:pStyle w:val="Figure"/>
        <w:spacing w:after="120"/>
      </w:pPr>
      <w:bookmarkStart w:id="1346" w:name="_Toc389646599"/>
      <w:r>
        <w:t xml:space="preserve">Figure </w:t>
      </w:r>
      <w:r w:rsidR="003006D5">
        <w:t>7</w:t>
      </w:r>
      <w:r>
        <w:t xml:space="preserve">: </w:t>
      </w:r>
      <w:r w:rsidR="00D8315A">
        <w:t>Pre and Post Retrofit Watts for Various Air Conditioner Sizes</w:t>
      </w:r>
      <w:bookmarkEnd w:id="1346"/>
    </w:p>
    <w:p w:rsidR="00174F4B" w:rsidRDefault="00D8315A" w:rsidP="00174F4B">
      <w:pPr>
        <w:rPr>
          <w:b/>
        </w:rPr>
      </w:pPr>
      <w:r>
        <w:rPr>
          <w:b/>
          <w:noProof/>
        </w:rPr>
        <w:drawing>
          <wp:inline distT="0" distB="0" distL="0" distR="0" wp14:anchorId="127D4A59">
            <wp:extent cx="6229350" cy="41624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29350" cy="4162425"/>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174F4B" w:rsidRDefault="00174F4B" w:rsidP="00174F4B">
      <w:pPr>
        <w:rPr>
          <w:b/>
        </w:rPr>
      </w:pPr>
    </w:p>
    <w:p w:rsidR="001A60A8" w:rsidRDefault="001A60A8" w:rsidP="009A3055"/>
    <w:p w:rsidR="009A3055" w:rsidRPr="000D4C7A" w:rsidRDefault="009A3055" w:rsidP="009A3055">
      <w:pPr>
        <w:rPr>
          <w:sz w:val="20"/>
          <w:rPrChange w:id="1347" w:author="Huang, Jia Chang" w:date="2014-06-02T11:07:00Z">
            <w:rPr/>
          </w:rPrChange>
        </w:rPr>
      </w:pPr>
      <w:r w:rsidRPr="000D4C7A">
        <w:rPr>
          <w:sz w:val="20"/>
          <w:rPrChange w:id="1348" w:author="Huang, Jia Chang" w:date="2014-06-02T11:07:00Z">
            <w:rPr/>
          </w:rPrChange>
        </w:rPr>
        <w:t xml:space="preserve">Of the </w:t>
      </w:r>
      <w:r w:rsidR="00BF1E03" w:rsidRPr="000D4C7A">
        <w:rPr>
          <w:sz w:val="20"/>
          <w:rPrChange w:id="1349" w:author="Huang, Jia Chang" w:date="2014-06-02T11:07:00Z">
            <w:rPr/>
          </w:rPrChange>
        </w:rPr>
        <w:t>492</w:t>
      </w:r>
      <w:r w:rsidRPr="000D4C7A">
        <w:rPr>
          <w:sz w:val="20"/>
          <w:rPrChange w:id="1350" w:author="Huang, Jia Chang" w:date="2014-06-02T11:07:00Z">
            <w:rPr/>
          </w:rPrChange>
        </w:rPr>
        <w:t xml:space="preserve"> systems with 3 tons of nominal cooling capacity, the average watt draw of the original fan motor was </w:t>
      </w:r>
      <w:r w:rsidR="00BF1E03" w:rsidRPr="000D4C7A">
        <w:rPr>
          <w:sz w:val="20"/>
          <w:rPrChange w:id="1351" w:author="Huang, Jia Chang" w:date="2014-06-02T11:07:00Z">
            <w:rPr/>
          </w:rPrChange>
        </w:rPr>
        <w:t>580</w:t>
      </w:r>
      <w:r w:rsidRPr="000D4C7A">
        <w:rPr>
          <w:sz w:val="20"/>
          <w:rPrChange w:id="1352" w:author="Huang, Jia Chang" w:date="2014-06-02T11:07:00Z">
            <w:rPr/>
          </w:rPrChange>
        </w:rPr>
        <w:t xml:space="preserve"> W, and the average watt draw of the BPM motor was 3</w:t>
      </w:r>
      <w:r w:rsidR="00BF1E03" w:rsidRPr="000D4C7A">
        <w:rPr>
          <w:sz w:val="20"/>
          <w:rPrChange w:id="1353" w:author="Huang, Jia Chang" w:date="2014-06-02T11:07:00Z">
            <w:rPr/>
          </w:rPrChange>
        </w:rPr>
        <w:t>14</w:t>
      </w:r>
      <w:r w:rsidRPr="000D4C7A">
        <w:rPr>
          <w:sz w:val="20"/>
          <w:rPrChange w:id="1354" w:author="Huang, Jia Chang" w:date="2014-06-02T11:07:00Z">
            <w:rPr/>
          </w:rPrChange>
        </w:rPr>
        <w:t xml:space="preserve"> W.  These values are used in modeling the cooling performance of a 3 ton air conditioner in section </w:t>
      </w:r>
      <w:r w:rsidR="00D832AD" w:rsidRPr="000D4C7A">
        <w:rPr>
          <w:sz w:val="20"/>
          <w:rPrChange w:id="1355" w:author="Huang, Jia Chang" w:date="2014-06-02T11:07:00Z">
            <w:rPr/>
          </w:rPrChange>
        </w:rPr>
        <w:t>1.4.4.</w:t>
      </w:r>
      <w:r w:rsidR="00B06ABC" w:rsidRPr="000D4C7A">
        <w:rPr>
          <w:sz w:val="20"/>
          <w:rPrChange w:id="1356" w:author="Huang, Jia Chang" w:date="2014-06-02T11:07:00Z">
            <w:rPr/>
          </w:rPrChange>
        </w:rPr>
        <w:t>4</w:t>
      </w:r>
      <w:r w:rsidRPr="000D4C7A">
        <w:rPr>
          <w:sz w:val="20"/>
          <w:rPrChange w:id="1357" w:author="Huang, Jia Chang" w:date="2014-06-02T11:07:00Z">
            <w:rPr/>
          </w:rPrChange>
        </w:rPr>
        <w:t>.</w:t>
      </w:r>
    </w:p>
    <w:p w:rsidR="009A3055" w:rsidRDefault="009A3055" w:rsidP="009A3055"/>
    <w:p w:rsidR="009A3055" w:rsidRDefault="009A3055" w:rsidP="009A3055">
      <w:pPr>
        <w:pStyle w:val="Table"/>
      </w:pPr>
      <w:bookmarkStart w:id="1358" w:name="_Toc389659811"/>
      <w:r>
        <w:t xml:space="preserve">Table </w:t>
      </w:r>
      <w:r w:rsidR="001B14C1">
        <w:t>10</w:t>
      </w:r>
      <w:r w:rsidR="00402432">
        <w:t>:</w:t>
      </w:r>
      <w:r>
        <w:t xml:space="preserve"> Average Fan Watt Draw for Units with 3 Tons of Cooling Capacity</w:t>
      </w:r>
      <w:bookmarkEnd w:id="1358"/>
    </w:p>
    <w:tbl>
      <w:tblPr>
        <w:tblW w:w="5760" w:type="dxa"/>
        <w:tblInd w:w="93" w:type="dxa"/>
        <w:tblLook w:val="04A0" w:firstRow="1" w:lastRow="0" w:firstColumn="1" w:lastColumn="0" w:noHBand="0" w:noVBand="1"/>
      </w:tblPr>
      <w:tblGrid>
        <w:gridCol w:w="960"/>
        <w:gridCol w:w="960"/>
        <w:gridCol w:w="960"/>
        <w:gridCol w:w="960"/>
        <w:gridCol w:w="960"/>
        <w:gridCol w:w="960"/>
      </w:tblGrid>
      <w:tr w:rsidR="009A3055" w:rsidRPr="006056A4" w:rsidTr="005E44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Variable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Obs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Std. Dev.</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Max</w:t>
            </w:r>
          </w:p>
        </w:tc>
      </w:tr>
      <w:tr w:rsidR="009A3055" w:rsidRPr="006056A4" w:rsidTr="005E44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preW</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Pr>
                <w:rFonts w:ascii="Calibri" w:hAnsi="Calibri" w:cs="Calibri"/>
                <w:color w:val="000000"/>
                <w:szCs w:val="22"/>
              </w:rPr>
              <w:t>492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579.5</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152.9</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102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784F9B" w:rsidP="005E44E6">
            <w:pPr>
              <w:jc w:val="right"/>
              <w:rPr>
                <w:rFonts w:ascii="Calibri" w:hAnsi="Calibri" w:cs="Calibri"/>
                <w:color w:val="000000"/>
                <w:szCs w:val="22"/>
              </w:rPr>
            </w:pPr>
            <w:r w:rsidRPr="00784F9B">
              <w:rPr>
                <w:rFonts w:ascii="Calibri" w:hAnsi="Calibri" w:cs="Calibri"/>
                <w:color w:val="000000"/>
                <w:szCs w:val="22"/>
              </w:rPr>
              <w:t>1110.</w:t>
            </w:r>
            <w:r>
              <w:rPr>
                <w:rFonts w:ascii="Calibri" w:hAnsi="Calibri" w:cs="Calibri"/>
                <w:color w:val="000000"/>
                <w:szCs w:val="22"/>
              </w:rPr>
              <w:t>8</w:t>
            </w:r>
          </w:p>
        </w:tc>
      </w:tr>
      <w:tr w:rsidR="009A3055" w:rsidRPr="006056A4" w:rsidTr="005E44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postW</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Pr>
                <w:rFonts w:ascii="Calibri" w:hAnsi="Calibri" w:cs="Calibri"/>
                <w:color w:val="000000"/>
                <w:szCs w:val="22"/>
              </w:rPr>
              <w:t>492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313.7</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97.0</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103.7</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784F9B" w:rsidP="005E44E6">
            <w:pPr>
              <w:jc w:val="right"/>
              <w:rPr>
                <w:rFonts w:ascii="Calibri" w:hAnsi="Calibri" w:cs="Calibri"/>
                <w:color w:val="000000"/>
                <w:szCs w:val="22"/>
              </w:rPr>
            </w:pPr>
            <w:r w:rsidRPr="00784F9B">
              <w:rPr>
                <w:rFonts w:ascii="Calibri" w:hAnsi="Calibri" w:cs="Calibri"/>
                <w:color w:val="000000"/>
                <w:szCs w:val="22"/>
              </w:rPr>
              <w:t>836.4</w:t>
            </w:r>
          </w:p>
        </w:tc>
      </w:tr>
    </w:tbl>
    <w:p w:rsidR="009A3055" w:rsidRDefault="009A3055" w:rsidP="009A3055"/>
    <w:p w:rsidR="009A3055" w:rsidRDefault="009A3055" w:rsidP="00174F4B">
      <w:pPr>
        <w:rPr>
          <w:b/>
        </w:rPr>
      </w:pPr>
    </w:p>
    <w:p w:rsidR="00174F4B" w:rsidRDefault="00174F4B" w:rsidP="00174F4B">
      <w:pPr>
        <w:rPr>
          <w:b/>
        </w:rPr>
      </w:pPr>
    </w:p>
    <w:p w:rsidR="00514CCF" w:rsidRDefault="00514CCF">
      <w:pPr>
        <w:rPr>
          <w:rFonts w:cs="Arial"/>
          <w:b/>
          <w:sz w:val="20"/>
          <w:szCs w:val="20"/>
        </w:rPr>
      </w:pPr>
      <w:r>
        <w:rPr>
          <w:rFonts w:cs="Arial"/>
          <w:b/>
          <w:sz w:val="20"/>
          <w:szCs w:val="20"/>
        </w:rPr>
        <w:br w:type="page"/>
      </w:r>
    </w:p>
    <w:p w:rsidR="00174F4B" w:rsidRPr="00E24BBF" w:rsidRDefault="009A3055" w:rsidP="00174F4B">
      <w:pPr>
        <w:rPr>
          <w:rFonts w:cs="Arial"/>
          <w:sz w:val="20"/>
          <w:szCs w:val="20"/>
          <w:highlight w:val="yellow"/>
        </w:rPr>
      </w:pPr>
      <w:r>
        <w:rPr>
          <w:rFonts w:cs="Arial"/>
          <w:b/>
          <w:sz w:val="20"/>
          <w:szCs w:val="20"/>
        </w:rPr>
        <w:t xml:space="preserve">Measured </w:t>
      </w:r>
      <w:r w:rsidR="00174F4B" w:rsidRPr="00432C65">
        <w:rPr>
          <w:rFonts w:cs="Arial"/>
          <w:b/>
          <w:sz w:val="20"/>
          <w:szCs w:val="20"/>
        </w:rPr>
        <w:t>Energy Savings (ΔW):</w:t>
      </w:r>
      <w:r w:rsidR="00174F4B">
        <w:rPr>
          <w:rFonts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174F4B" w:rsidRPr="00783DAC" w:rsidTr="003457AB">
        <w:tc>
          <w:tcPr>
            <w:tcW w:w="0" w:type="auto"/>
            <w:shd w:val="clear" w:color="auto" w:fill="auto"/>
          </w:tcPr>
          <w:p w:rsidR="00174F4B" w:rsidRPr="00783DAC" w:rsidRDefault="00174F4B" w:rsidP="003457AB">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174F4B" w:rsidRPr="00783DAC" w:rsidRDefault="00174F4B" w:rsidP="003457AB">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174F4B" w:rsidRPr="00783DAC" w:rsidRDefault="00174F4B" w:rsidP="003457AB">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174F4B" w:rsidRPr="00783DAC" w:rsidRDefault="00174F4B" w:rsidP="008D5EDC">
            <w:pPr>
              <w:rPr>
                <w:rFonts w:cs="Arial"/>
                <w:b/>
                <w:sz w:val="20"/>
                <w:szCs w:val="20"/>
              </w:rPr>
            </w:pPr>
            <w:r w:rsidRPr="00783DAC">
              <w:rPr>
                <w:rFonts w:cs="Arial"/>
                <w:b/>
                <w:sz w:val="20"/>
                <w:szCs w:val="20"/>
              </w:rPr>
              <w:t xml:space="preserve">Electric Savings </w:t>
            </w:r>
          </w:p>
        </w:tc>
        <w:tc>
          <w:tcPr>
            <w:tcW w:w="1080" w:type="dxa"/>
            <w:shd w:val="clear" w:color="auto" w:fill="auto"/>
          </w:tcPr>
          <w:p w:rsidR="00174F4B" w:rsidRPr="00783DAC" w:rsidRDefault="00174F4B" w:rsidP="003457AB">
            <w:pPr>
              <w:rPr>
                <w:rFonts w:cs="Arial"/>
                <w:b/>
                <w:sz w:val="20"/>
                <w:szCs w:val="20"/>
              </w:rPr>
            </w:pPr>
            <w:r w:rsidRPr="00783DAC">
              <w:rPr>
                <w:rFonts w:cs="Arial"/>
                <w:b/>
                <w:sz w:val="20"/>
                <w:szCs w:val="20"/>
              </w:rPr>
              <w:t>Study units</w:t>
            </w:r>
          </w:p>
        </w:tc>
        <w:tc>
          <w:tcPr>
            <w:tcW w:w="2088" w:type="dxa"/>
            <w:shd w:val="clear" w:color="auto" w:fill="auto"/>
          </w:tcPr>
          <w:p w:rsidR="00174F4B" w:rsidRPr="00783DAC" w:rsidRDefault="00174F4B" w:rsidP="003457AB">
            <w:pPr>
              <w:rPr>
                <w:rFonts w:cs="Arial"/>
                <w:b/>
                <w:sz w:val="20"/>
                <w:szCs w:val="20"/>
              </w:rPr>
            </w:pPr>
            <w:r w:rsidRPr="00783DAC">
              <w:rPr>
                <w:rFonts w:cs="Arial"/>
                <w:b/>
                <w:sz w:val="20"/>
                <w:szCs w:val="20"/>
              </w:rPr>
              <w:t>Specific study reference</w:t>
            </w:r>
          </w:p>
        </w:tc>
      </w:tr>
      <w:tr w:rsidR="00174F4B" w:rsidRPr="00783DAC" w:rsidTr="003457AB">
        <w:tc>
          <w:tcPr>
            <w:tcW w:w="0" w:type="auto"/>
            <w:shd w:val="clear" w:color="auto" w:fill="auto"/>
          </w:tcPr>
          <w:p w:rsidR="00174F4B" w:rsidRPr="00CC1241" w:rsidRDefault="00174F4B" w:rsidP="003457AB">
            <w:pPr>
              <w:rPr>
                <w:rFonts w:cs="Arial"/>
                <w:sz w:val="20"/>
                <w:szCs w:val="20"/>
              </w:rPr>
            </w:pPr>
            <w:r w:rsidRPr="00CC1241">
              <w:rPr>
                <w:rFonts w:cs="Arial"/>
                <w:sz w:val="20"/>
                <w:szCs w:val="20"/>
              </w:rPr>
              <w:t>Residential</w:t>
            </w:r>
          </w:p>
        </w:tc>
        <w:tc>
          <w:tcPr>
            <w:tcW w:w="0" w:type="auto"/>
            <w:shd w:val="clear" w:color="auto" w:fill="auto"/>
          </w:tcPr>
          <w:p w:rsidR="00174F4B" w:rsidRPr="00CC1241" w:rsidRDefault="00174F4B" w:rsidP="003457AB">
            <w:pPr>
              <w:rPr>
                <w:rFonts w:cs="Arial"/>
                <w:sz w:val="20"/>
                <w:szCs w:val="20"/>
              </w:rPr>
            </w:pPr>
            <w:r>
              <w:rPr>
                <w:rFonts w:cs="Arial"/>
                <w:sz w:val="20"/>
                <w:szCs w:val="20"/>
              </w:rPr>
              <w:t>All</w:t>
            </w:r>
          </w:p>
        </w:tc>
        <w:tc>
          <w:tcPr>
            <w:tcW w:w="1119" w:type="dxa"/>
            <w:shd w:val="clear" w:color="auto" w:fill="auto"/>
          </w:tcPr>
          <w:p w:rsidR="00174F4B" w:rsidRPr="00CC1241" w:rsidRDefault="00174F4B" w:rsidP="003457AB">
            <w:pPr>
              <w:rPr>
                <w:rFonts w:cs="Arial"/>
                <w:sz w:val="20"/>
                <w:szCs w:val="20"/>
              </w:rPr>
            </w:pPr>
            <w:r>
              <w:rPr>
                <w:rFonts w:cs="Arial"/>
                <w:sz w:val="20"/>
                <w:szCs w:val="20"/>
              </w:rPr>
              <w:t>N/A</w:t>
            </w:r>
          </w:p>
        </w:tc>
        <w:tc>
          <w:tcPr>
            <w:tcW w:w="1800" w:type="dxa"/>
            <w:shd w:val="clear" w:color="auto" w:fill="auto"/>
          </w:tcPr>
          <w:p w:rsidR="00174F4B" w:rsidRPr="00CC1241" w:rsidRDefault="00174F4B" w:rsidP="00784F9B">
            <w:pPr>
              <w:rPr>
                <w:rFonts w:cs="Arial"/>
                <w:sz w:val="20"/>
                <w:szCs w:val="20"/>
              </w:rPr>
            </w:pPr>
            <w:r>
              <w:rPr>
                <w:rFonts w:cs="Arial"/>
                <w:sz w:val="20"/>
                <w:szCs w:val="20"/>
              </w:rPr>
              <w:t>45%</w:t>
            </w:r>
            <w:r w:rsidR="008D5EDC">
              <w:rPr>
                <w:rFonts w:cs="Arial"/>
                <w:sz w:val="20"/>
                <w:szCs w:val="20"/>
              </w:rPr>
              <w:t xml:space="preserve"> (</w:t>
            </w:r>
            <w:r w:rsidR="00784F9B">
              <w:rPr>
                <w:rFonts w:cs="Arial"/>
                <w:sz w:val="20"/>
                <w:szCs w:val="20"/>
              </w:rPr>
              <w:t>297</w:t>
            </w:r>
            <w:r w:rsidR="008D5EDC">
              <w:rPr>
                <w:rFonts w:cs="Arial"/>
                <w:sz w:val="20"/>
                <w:szCs w:val="20"/>
              </w:rPr>
              <w:t xml:space="preserve"> W)*</w:t>
            </w:r>
          </w:p>
        </w:tc>
        <w:tc>
          <w:tcPr>
            <w:tcW w:w="1080" w:type="dxa"/>
            <w:shd w:val="clear" w:color="auto" w:fill="auto"/>
          </w:tcPr>
          <w:p w:rsidR="00174F4B" w:rsidRPr="00CC1241" w:rsidRDefault="00174F4B" w:rsidP="003457AB">
            <w:pPr>
              <w:rPr>
                <w:rFonts w:cs="Arial"/>
                <w:sz w:val="20"/>
                <w:szCs w:val="20"/>
              </w:rPr>
            </w:pPr>
            <w:r>
              <w:rPr>
                <w:rFonts w:cs="Arial"/>
                <w:sz w:val="20"/>
                <w:szCs w:val="20"/>
              </w:rPr>
              <w:t>HVAC System</w:t>
            </w:r>
          </w:p>
        </w:tc>
        <w:tc>
          <w:tcPr>
            <w:tcW w:w="2088" w:type="dxa"/>
            <w:shd w:val="clear" w:color="auto" w:fill="auto"/>
          </w:tcPr>
          <w:p w:rsidR="00174F4B" w:rsidRPr="00CC1241" w:rsidRDefault="00174F4B" w:rsidP="003457AB">
            <w:pPr>
              <w:rPr>
                <w:rFonts w:cs="Arial"/>
                <w:sz w:val="20"/>
                <w:szCs w:val="20"/>
              </w:rPr>
            </w:pPr>
            <w:r>
              <w:rPr>
                <w:rFonts w:cs="Arial"/>
                <w:sz w:val="20"/>
                <w:szCs w:val="20"/>
              </w:rPr>
              <w:t>Proctor Engineering CheckMe Database</w:t>
            </w:r>
          </w:p>
        </w:tc>
      </w:tr>
    </w:tbl>
    <w:p w:rsidR="00174F4B" w:rsidRPr="00CC1241" w:rsidRDefault="00174F4B" w:rsidP="00174F4B">
      <w:pPr>
        <w:rPr>
          <w:rFonts w:cs="Arial"/>
          <w:i/>
          <w:sz w:val="20"/>
          <w:szCs w:val="20"/>
        </w:rPr>
      </w:pPr>
      <w:r>
        <w:rPr>
          <w:rFonts w:cs="Arial"/>
          <w:i/>
          <w:sz w:val="20"/>
          <w:szCs w:val="20"/>
        </w:rPr>
        <w:t xml:space="preserve">*This is the measured reduction in fan motor power when the system is operating in cooling speed.  It does not include interactive effects with air conditioner efficiency, which increases the cooling savings as described and calculated in section </w:t>
      </w:r>
      <w:r w:rsidR="00A3074E">
        <w:rPr>
          <w:rFonts w:cs="Arial"/>
          <w:i/>
          <w:sz w:val="20"/>
          <w:szCs w:val="20"/>
        </w:rPr>
        <w:t>1.4.4.3</w:t>
      </w:r>
      <w:r>
        <w:rPr>
          <w:rFonts w:cs="Arial"/>
          <w:i/>
          <w:sz w:val="20"/>
          <w:szCs w:val="20"/>
        </w:rPr>
        <w:t xml:space="preserve">.  It does not include dry climate fan controls, which increase the cooling savings as documented in workpaper </w:t>
      </w:r>
      <w:r w:rsidR="00A3074E" w:rsidRPr="00A3074E">
        <w:rPr>
          <w:rFonts w:cs="Arial"/>
          <w:i/>
          <w:sz w:val="20"/>
          <w:szCs w:val="20"/>
        </w:rPr>
        <w:t>PGE3PHVC150</w:t>
      </w:r>
      <w:r>
        <w:rPr>
          <w:rFonts w:cs="Arial"/>
          <w:i/>
          <w:sz w:val="20"/>
          <w:szCs w:val="20"/>
        </w:rPr>
        <w:t xml:space="preserve">.  </w:t>
      </w:r>
    </w:p>
    <w:p w:rsidR="002D7265" w:rsidRDefault="002D7265" w:rsidP="00A172E6">
      <w:pPr>
        <w:rPr>
          <w:rFonts w:cs="Arial"/>
          <w:sz w:val="20"/>
          <w:szCs w:val="20"/>
        </w:rPr>
      </w:pPr>
    </w:p>
    <w:p w:rsidR="004E46AA" w:rsidRDefault="004E46AA" w:rsidP="007716FE">
      <w:pPr>
        <w:pStyle w:val="Heading4"/>
      </w:pPr>
      <w:bookmarkStart w:id="1359" w:name="_Toc389646557"/>
      <w:r>
        <w:t>1.4.4</w:t>
      </w:r>
      <w:r w:rsidRPr="00C80E3F">
        <w:t>.</w:t>
      </w:r>
      <w:r w:rsidR="00875EF5">
        <w:t>2</w:t>
      </w:r>
      <w:r w:rsidRPr="00C80E3F">
        <w:t xml:space="preserve"> </w:t>
      </w:r>
      <w:r>
        <w:t>Laboratory Measured Data</w:t>
      </w:r>
      <w:bookmarkEnd w:id="1359"/>
    </w:p>
    <w:p w:rsidR="004E46AA" w:rsidRDefault="004E46AA" w:rsidP="000701EB">
      <w:pPr>
        <w:rPr>
          <w:rFonts w:cs="Arial"/>
          <w:b/>
          <w:i/>
        </w:rPr>
      </w:pPr>
    </w:p>
    <w:p w:rsidR="0078337A" w:rsidRPr="000D4C7A" w:rsidRDefault="0078337A" w:rsidP="004E46AA">
      <w:pPr>
        <w:rPr>
          <w:sz w:val="20"/>
          <w:rPrChange w:id="1360" w:author="Huang, Jia Chang" w:date="2014-06-02T11:07:00Z">
            <w:rPr/>
          </w:rPrChange>
        </w:rPr>
      </w:pPr>
      <w:r w:rsidRPr="000D4C7A">
        <w:rPr>
          <w:sz w:val="20"/>
          <w:rPrChange w:id="1361" w:author="Huang, Jia Chang" w:date="2014-06-02T11:07:00Z">
            <w:rPr/>
          </w:rPrChange>
        </w:rPr>
        <w:t xml:space="preserve">This section presents laboratory measured data </w:t>
      </w:r>
      <w:r w:rsidR="00B92AD9" w:rsidRPr="000D4C7A">
        <w:rPr>
          <w:sz w:val="20"/>
          <w:rPrChange w:id="1362" w:author="Huang, Jia Chang" w:date="2014-06-02T11:07:00Z">
            <w:rPr/>
          </w:rPrChange>
        </w:rPr>
        <w:t>comparing the</w:t>
      </w:r>
      <w:r w:rsidRPr="000D4C7A">
        <w:rPr>
          <w:sz w:val="20"/>
          <w:rPrChange w:id="1363" w:author="Huang, Jia Chang" w:date="2014-06-02T11:07:00Z">
            <w:rPr/>
          </w:rPrChange>
        </w:rPr>
        <w:t xml:space="preserve"> fan motor watt draw </w:t>
      </w:r>
      <w:r w:rsidR="00B92AD9" w:rsidRPr="000D4C7A">
        <w:rPr>
          <w:sz w:val="20"/>
          <w:rPrChange w:id="1364" w:author="Huang, Jia Chang" w:date="2014-06-02T11:07:00Z">
            <w:rPr/>
          </w:rPrChange>
        </w:rPr>
        <w:t>of PSC and two types of BPM motors across the full range of operating speeds.</w:t>
      </w:r>
    </w:p>
    <w:p w:rsidR="0078337A" w:rsidRPr="000D4C7A" w:rsidRDefault="0078337A" w:rsidP="004E46AA">
      <w:pPr>
        <w:rPr>
          <w:sz w:val="20"/>
          <w:rPrChange w:id="1365" w:author="Huang, Jia Chang" w:date="2014-06-02T11:07:00Z">
            <w:rPr/>
          </w:rPrChange>
        </w:rPr>
      </w:pPr>
    </w:p>
    <w:p w:rsidR="004E46AA" w:rsidRPr="000D4C7A" w:rsidRDefault="004E46AA" w:rsidP="004E46AA">
      <w:pPr>
        <w:rPr>
          <w:sz w:val="20"/>
          <w:rPrChange w:id="1366" w:author="Huang, Jia Chang" w:date="2014-06-02T11:07:00Z">
            <w:rPr/>
          </w:rPrChange>
        </w:rPr>
      </w:pPr>
      <w:r w:rsidRPr="000D4C7A">
        <w:rPr>
          <w:sz w:val="20"/>
          <w:rPrChange w:id="1367" w:author="Huang, Jia Chang" w:date="2014-06-02T11:07:00Z">
            <w:rPr/>
          </w:rPrChange>
        </w:rPr>
        <w:t xml:space="preserve">Figure </w:t>
      </w:r>
      <w:r w:rsidR="003006D5" w:rsidRPr="000D4C7A">
        <w:rPr>
          <w:sz w:val="20"/>
          <w:rPrChange w:id="1368" w:author="Huang, Jia Chang" w:date="2014-06-02T11:07:00Z">
            <w:rPr/>
          </w:rPrChange>
        </w:rPr>
        <w:t>8</w:t>
      </w:r>
      <w:r w:rsidRPr="000D4C7A">
        <w:rPr>
          <w:sz w:val="20"/>
          <w:rPrChange w:id="1369" w:author="Huang, Jia Chang" w:date="2014-06-02T11:07:00Z">
            <w:rPr/>
          </w:rPrChange>
        </w:rPr>
        <w:t xml:space="preserve"> compares the performance of a PSC motor to two types of BPM motors in the laboratory.  The furnace, fan, and duct configuration remained identical between tests.  Only the motor was changed.  The BPM motors draw significantly lower watts than the PSC across the full range of speeds and airflows.  Figure </w:t>
      </w:r>
      <w:r w:rsidR="003006D5" w:rsidRPr="000D4C7A">
        <w:rPr>
          <w:sz w:val="20"/>
          <w:rPrChange w:id="1370" w:author="Huang, Jia Chang" w:date="2014-06-02T11:07:00Z">
            <w:rPr/>
          </w:rPrChange>
        </w:rPr>
        <w:t>8</w:t>
      </w:r>
      <w:r w:rsidRPr="000D4C7A">
        <w:rPr>
          <w:sz w:val="20"/>
          <w:rPrChange w:id="1371" w:author="Huang, Jia Chang" w:date="2014-06-02T11:07:00Z">
            <w:rPr/>
          </w:rPrChange>
        </w:rPr>
        <w:t xml:space="preserve"> shows that the Concept 3 BPM retrofit motor operates at virtually identical efficiency to the GE ECM motors used in top end furnaces.</w:t>
      </w:r>
    </w:p>
    <w:p w:rsidR="00E24BBF" w:rsidRDefault="00E24BBF" w:rsidP="009A3055">
      <w:pPr>
        <w:pStyle w:val="Figure"/>
        <w:jc w:val="center"/>
      </w:pPr>
      <w:bookmarkStart w:id="1372" w:name="_Toc389646600"/>
      <w:r>
        <w:t xml:space="preserve">Figure </w:t>
      </w:r>
      <w:r w:rsidR="003006D5">
        <w:t>8</w:t>
      </w:r>
      <w:r>
        <w:t>: BPM Motor Performance</w:t>
      </w:r>
      <w:bookmarkEnd w:id="1372"/>
    </w:p>
    <w:p w:rsidR="004E46AA" w:rsidRDefault="004E46AA" w:rsidP="004E46AA">
      <w:pPr>
        <w:jc w:val="center"/>
      </w:pPr>
      <w:r>
        <w:rPr>
          <w:noProof/>
        </w:rPr>
        <w:drawing>
          <wp:inline distT="0" distB="0" distL="0" distR="0" wp14:anchorId="7D9F8F87" wp14:editId="6D521AFC">
            <wp:extent cx="3585210" cy="28181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85210" cy="2818130"/>
                    </a:xfrm>
                    <a:prstGeom prst="rect">
                      <a:avLst/>
                    </a:prstGeom>
                    <a:noFill/>
                    <a:ln>
                      <a:noFill/>
                    </a:ln>
                  </pic:spPr>
                </pic:pic>
              </a:graphicData>
            </a:graphic>
          </wp:inline>
        </w:drawing>
      </w:r>
    </w:p>
    <w:p w:rsidR="004E46AA" w:rsidRPr="000D4C7A" w:rsidRDefault="004E46AA" w:rsidP="00911DFD">
      <w:pPr>
        <w:spacing w:before="240"/>
        <w:rPr>
          <w:sz w:val="20"/>
          <w:rPrChange w:id="1373" w:author="Huang, Jia Chang" w:date="2014-06-02T11:07:00Z">
            <w:rPr/>
          </w:rPrChange>
        </w:rPr>
      </w:pPr>
      <w:r w:rsidRPr="000D4C7A">
        <w:rPr>
          <w:sz w:val="20"/>
          <w:rPrChange w:id="1374" w:author="Huang, Jia Chang" w:date="2014-06-02T11:07:00Z">
            <w:rPr/>
          </w:rPrChange>
        </w:rPr>
        <w:t xml:space="preserve">The difference in fan motor power increases at lower speeds where the BPMs are capable of drawing under 60 W compared to over 600 W for the PSC at its minimum speed.  This illustrates the significant advantage of a variable speed BPM over a PSC for constant ventilation applications.  90% savings are possible through the retrofit installation of a BPM fan motor with low speed/low watt draw ventilation capability. </w:t>
      </w:r>
    </w:p>
    <w:p w:rsidR="00CD3681" w:rsidRPr="000D4C7A" w:rsidRDefault="00CD3681" w:rsidP="004E46AA">
      <w:pPr>
        <w:rPr>
          <w:sz w:val="20"/>
          <w:rPrChange w:id="1375" w:author="Huang, Jia Chang" w:date="2014-06-02T11:07:00Z">
            <w:rPr/>
          </w:rPrChange>
        </w:rPr>
      </w:pPr>
    </w:p>
    <w:p w:rsidR="00911DFD" w:rsidRPr="000D4C7A" w:rsidRDefault="00911DFD" w:rsidP="004E46AA">
      <w:pPr>
        <w:rPr>
          <w:sz w:val="20"/>
          <w:rPrChange w:id="1376" w:author="Huang, Jia Chang" w:date="2014-06-02T11:07:00Z">
            <w:rPr/>
          </w:rPrChange>
        </w:rPr>
      </w:pPr>
      <w:r w:rsidRPr="000D4C7A">
        <w:rPr>
          <w:sz w:val="20"/>
          <w:rPrChange w:id="1377" w:author="Huang, Jia Chang" w:date="2014-06-02T11:07:00Z">
            <w:rPr/>
          </w:rPrChange>
        </w:rPr>
        <w:t>The BPM motor watt draw at low (fan only) speed is conservatively estimated at 100W.</w:t>
      </w:r>
    </w:p>
    <w:p w:rsidR="00514CCF" w:rsidRDefault="00514CCF">
      <w:pPr>
        <w:rPr>
          <w:rFonts w:asciiTheme="majorHAnsi" w:eastAsiaTheme="majorEastAsia" w:hAnsiTheme="majorHAnsi" w:cstheme="majorBidi"/>
          <w:b/>
          <w:bCs/>
          <w:i/>
          <w:iCs/>
        </w:rPr>
      </w:pPr>
      <w:r>
        <w:br w:type="page"/>
      </w:r>
    </w:p>
    <w:p w:rsidR="00CD3681" w:rsidRDefault="00CD3681" w:rsidP="007716FE">
      <w:pPr>
        <w:pStyle w:val="Heading4"/>
      </w:pPr>
      <w:bookmarkStart w:id="1378" w:name="_Toc389646558"/>
      <w:r>
        <w:t>1.4.4</w:t>
      </w:r>
      <w:r w:rsidRPr="00C80E3F">
        <w:t>.</w:t>
      </w:r>
      <w:r>
        <w:t>3</w:t>
      </w:r>
      <w:r w:rsidRPr="00C80E3F">
        <w:t xml:space="preserve"> </w:t>
      </w:r>
      <w:r>
        <w:t xml:space="preserve">Cooling Compressor Cycle Energy Savings </w:t>
      </w:r>
      <w:r w:rsidR="00B14B35">
        <w:t>– Engineering Calculation</w:t>
      </w:r>
      <w:bookmarkEnd w:id="1378"/>
    </w:p>
    <w:p w:rsidR="00CD3681" w:rsidRDefault="00CD3681" w:rsidP="004E46AA"/>
    <w:p w:rsidR="00B92AD9" w:rsidRPr="000D4C7A" w:rsidRDefault="00B92AD9" w:rsidP="00B92AD9">
      <w:pPr>
        <w:rPr>
          <w:rFonts w:cs="Arial"/>
          <w:sz w:val="20"/>
          <w:szCs w:val="20"/>
          <w:rPrChange w:id="1379" w:author="Huang, Jia Chang" w:date="2014-06-02T11:08:00Z">
            <w:rPr/>
          </w:rPrChange>
        </w:rPr>
      </w:pPr>
      <w:r w:rsidRPr="000D4C7A">
        <w:rPr>
          <w:rFonts w:cs="Arial"/>
          <w:sz w:val="20"/>
          <w:szCs w:val="20"/>
          <w:rPrChange w:id="1380" w:author="Huang, Jia Chang" w:date="2014-06-02T11:08:00Z">
            <w:rPr>
              <w:rFonts w:cs="Arial"/>
            </w:rPr>
          </w:rPrChange>
        </w:rPr>
        <w:t>This section presents engineering calculations to estimate the energy savings that occur during the compressor cycle in the cooling mode of operation.</w:t>
      </w:r>
    </w:p>
    <w:p w:rsidR="00B92AD9" w:rsidRPr="000D4C7A" w:rsidRDefault="00B92AD9" w:rsidP="00CD3681">
      <w:pPr>
        <w:rPr>
          <w:rFonts w:cs="Arial"/>
          <w:sz w:val="20"/>
          <w:szCs w:val="20"/>
          <w:rPrChange w:id="1381" w:author="Huang, Jia Chang" w:date="2014-06-02T11:08:00Z">
            <w:rPr/>
          </w:rPrChange>
        </w:rPr>
      </w:pPr>
    </w:p>
    <w:p w:rsidR="00CD3681" w:rsidRPr="000D4C7A" w:rsidRDefault="00CD3681" w:rsidP="00CD3681">
      <w:pPr>
        <w:rPr>
          <w:rFonts w:cs="Arial"/>
          <w:sz w:val="20"/>
          <w:szCs w:val="20"/>
          <w:rPrChange w:id="1382" w:author="Huang, Jia Chang" w:date="2014-06-02T11:08:00Z">
            <w:rPr/>
          </w:rPrChange>
        </w:rPr>
      </w:pPr>
      <w:r w:rsidRPr="000D4C7A">
        <w:rPr>
          <w:rFonts w:cs="Arial"/>
          <w:sz w:val="20"/>
          <w:szCs w:val="20"/>
          <w:rPrChange w:id="1383" w:author="Huang, Jia Chang" w:date="2014-06-02T11:08:00Z">
            <w:rPr/>
          </w:rPrChange>
        </w:rPr>
        <w:t xml:space="preserve">The total cooling savings is larger than the heating savings in most California Climates. The lower watt draw of the Brushless Motor not only reduces the overall watt draw of the air conditioner; it also reduces the fan motor heat that is put into the airstream. </w:t>
      </w:r>
    </w:p>
    <w:p w:rsidR="00CD3681" w:rsidRPr="000D4C7A" w:rsidRDefault="00CD3681" w:rsidP="00CD3681">
      <w:pPr>
        <w:rPr>
          <w:rFonts w:cs="Arial"/>
          <w:sz w:val="20"/>
          <w:szCs w:val="20"/>
          <w:rPrChange w:id="1384" w:author="Huang, Jia Chang" w:date="2014-06-02T11:08:00Z">
            <w:rPr/>
          </w:rPrChange>
        </w:rPr>
      </w:pPr>
    </w:p>
    <w:p w:rsidR="00CD3681" w:rsidRPr="000D4C7A" w:rsidRDefault="00CD3681" w:rsidP="00CD3681">
      <w:pPr>
        <w:rPr>
          <w:rFonts w:cs="Arial"/>
          <w:sz w:val="20"/>
          <w:szCs w:val="20"/>
          <w:rPrChange w:id="1385" w:author="Huang, Jia Chang" w:date="2014-06-02T11:08:00Z">
            <w:rPr/>
          </w:rPrChange>
        </w:rPr>
      </w:pPr>
      <w:r w:rsidRPr="000D4C7A">
        <w:rPr>
          <w:rFonts w:cs="Arial"/>
          <w:sz w:val="20"/>
          <w:szCs w:val="20"/>
          <w:rPrChange w:id="1386" w:author="Huang, Jia Chang" w:date="2014-06-02T11:08:00Z">
            <w:rPr/>
          </w:rPrChange>
        </w:rPr>
        <w:t xml:space="preserve">The higher efficiency of the BPM motor is estimated to reduce cooling energy use by </w:t>
      </w:r>
      <w:r w:rsidR="00B14B35" w:rsidRPr="000D4C7A">
        <w:rPr>
          <w:rFonts w:cs="Arial"/>
          <w:sz w:val="20"/>
          <w:szCs w:val="20"/>
          <w:rPrChange w:id="1387" w:author="Huang, Jia Chang" w:date="2014-06-02T11:08:00Z">
            <w:rPr/>
          </w:rPrChange>
        </w:rPr>
        <w:t>9</w:t>
      </w:r>
      <w:r w:rsidRPr="000D4C7A">
        <w:rPr>
          <w:rFonts w:cs="Arial"/>
          <w:sz w:val="20"/>
          <w:szCs w:val="20"/>
          <w:rPrChange w:id="1388" w:author="Huang, Jia Chang" w:date="2014-06-02T11:08:00Z">
            <w:rPr/>
          </w:rPrChange>
        </w:rPr>
        <w:t>% on average.  Higher blower motor efficiency during cooling saves energy by:</w:t>
      </w:r>
    </w:p>
    <w:p w:rsidR="00CD3681" w:rsidRPr="000D4C7A" w:rsidRDefault="00CD3681" w:rsidP="00CD3681">
      <w:pPr>
        <w:numPr>
          <w:ilvl w:val="0"/>
          <w:numId w:val="25"/>
        </w:numPr>
        <w:spacing w:before="60"/>
        <w:rPr>
          <w:rFonts w:cs="Arial"/>
          <w:sz w:val="20"/>
          <w:szCs w:val="20"/>
          <w:rPrChange w:id="1389" w:author="Huang, Jia Chang" w:date="2014-06-02T11:08:00Z">
            <w:rPr/>
          </w:rPrChange>
        </w:rPr>
      </w:pPr>
      <w:r w:rsidRPr="000D4C7A">
        <w:rPr>
          <w:rFonts w:cs="Arial"/>
          <w:sz w:val="20"/>
          <w:szCs w:val="20"/>
          <w:rPrChange w:id="1390" w:author="Huang, Jia Chang" w:date="2014-06-02T11:08:00Z">
            <w:rPr/>
          </w:rPrChange>
        </w:rPr>
        <w:t>Reducing the watt draw of the motor</w:t>
      </w:r>
    </w:p>
    <w:p w:rsidR="00CD3681" w:rsidRPr="000D4C7A" w:rsidRDefault="00CD3681" w:rsidP="00CD3681">
      <w:pPr>
        <w:numPr>
          <w:ilvl w:val="0"/>
          <w:numId w:val="25"/>
        </w:numPr>
        <w:spacing w:before="60"/>
        <w:rPr>
          <w:rFonts w:cs="Arial"/>
          <w:sz w:val="20"/>
          <w:szCs w:val="20"/>
          <w:rPrChange w:id="1391" w:author="Huang, Jia Chang" w:date="2014-06-02T11:08:00Z">
            <w:rPr/>
          </w:rPrChange>
        </w:rPr>
      </w:pPr>
      <w:r w:rsidRPr="000D4C7A">
        <w:rPr>
          <w:rFonts w:cs="Arial"/>
          <w:sz w:val="20"/>
          <w:szCs w:val="20"/>
          <w:rPrChange w:id="1392" w:author="Huang, Jia Chang" w:date="2014-06-02T11:08:00Z">
            <w:rPr/>
          </w:rPrChange>
        </w:rPr>
        <w:t>Reducing heat generated by motor inefficiency and rejected to the air stream, which must be removed by the air conditioner</w:t>
      </w:r>
    </w:p>
    <w:p w:rsidR="00CD3681" w:rsidRPr="000D4C7A" w:rsidRDefault="00CD3681" w:rsidP="00CD3681">
      <w:pPr>
        <w:rPr>
          <w:rFonts w:cs="Arial"/>
          <w:sz w:val="20"/>
          <w:szCs w:val="20"/>
          <w:rPrChange w:id="1393" w:author="Huang, Jia Chang" w:date="2014-06-02T11:08:00Z">
            <w:rPr/>
          </w:rPrChange>
        </w:rPr>
      </w:pPr>
    </w:p>
    <w:p w:rsidR="00CD3681" w:rsidRPr="000D4C7A" w:rsidRDefault="00CD3681" w:rsidP="00CD3681">
      <w:pPr>
        <w:rPr>
          <w:rFonts w:cs="Arial"/>
          <w:sz w:val="20"/>
          <w:szCs w:val="20"/>
          <w:rPrChange w:id="1394" w:author="Huang, Jia Chang" w:date="2014-06-02T11:08:00Z">
            <w:rPr/>
          </w:rPrChange>
        </w:rPr>
      </w:pPr>
      <w:r w:rsidRPr="000D4C7A">
        <w:rPr>
          <w:rFonts w:cs="Arial"/>
          <w:sz w:val="20"/>
          <w:szCs w:val="20"/>
          <w:rPrChange w:id="1395" w:author="Huang, Jia Chang" w:date="2014-06-02T11:08:00Z">
            <w:rPr/>
          </w:rPrChange>
        </w:rPr>
        <w:t xml:space="preserve">The net effect is lower system watt draw and higher system sensible capacity.  Since: </w:t>
      </w:r>
    </w:p>
    <w:p w:rsidR="00CD3681" w:rsidRPr="000D4C7A" w:rsidRDefault="00CD3681" w:rsidP="00CD3681">
      <w:pPr>
        <w:rPr>
          <w:rFonts w:cs="Arial"/>
          <w:sz w:val="20"/>
          <w:szCs w:val="20"/>
          <w:rPrChange w:id="1396" w:author="Huang, Jia Chang" w:date="2014-06-02T11:08:00Z">
            <w:rPr/>
          </w:rPrChange>
        </w:rPr>
      </w:pPr>
    </w:p>
    <w:p w:rsidR="00CD3681" w:rsidRPr="000D4C7A" w:rsidRDefault="00CD3681" w:rsidP="00CD3681">
      <w:pPr>
        <w:rPr>
          <w:rFonts w:cs="Arial"/>
          <w:i/>
          <w:iCs/>
          <w:sz w:val="20"/>
          <w:szCs w:val="20"/>
          <w:rPrChange w:id="1397" w:author="Huang, Jia Chang" w:date="2014-06-02T11:08:00Z">
            <w:rPr>
              <w:i/>
              <w:iCs/>
            </w:rPr>
          </w:rPrChange>
        </w:rPr>
      </w:pPr>
      <w:r w:rsidRPr="000D4C7A">
        <w:rPr>
          <w:rFonts w:cs="Arial"/>
          <w:i/>
          <w:iCs/>
          <w:sz w:val="20"/>
          <w:szCs w:val="20"/>
          <w:rPrChange w:id="1398" w:author="Huang, Jia Chang" w:date="2014-06-02T11:08:00Z">
            <w:rPr>
              <w:i/>
              <w:iCs/>
            </w:rPr>
          </w:rPrChange>
        </w:rPr>
        <w:t>Net Sensible EER = Net Sensible Capacity / Total System Watt Draw</w:t>
      </w:r>
    </w:p>
    <w:p w:rsidR="00CD3681" w:rsidRPr="000D4C7A" w:rsidRDefault="00CD3681" w:rsidP="00CD3681">
      <w:pPr>
        <w:rPr>
          <w:rFonts w:cs="Arial"/>
          <w:sz w:val="20"/>
          <w:szCs w:val="20"/>
          <w:rPrChange w:id="1399" w:author="Huang, Jia Chang" w:date="2014-06-02T11:08:00Z">
            <w:rPr/>
          </w:rPrChange>
        </w:rPr>
      </w:pPr>
    </w:p>
    <w:p w:rsidR="00CD3681" w:rsidRPr="000D4C7A" w:rsidRDefault="00CD3681" w:rsidP="00CD3681">
      <w:pPr>
        <w:rPr>
          <w:rFonts w:cs="Arial"/>
          <w:sz w:val="20"/>
          <w:szCs w:val="20"/>
          <w:rPrChange w:id="1400" w:author="Huang, Jia Chang" w:date="2014-06-02T11:08:00Z">
            <w:rPr/>
          </w:rPrChange>
        </w:rPr>
      </w:pPr>
      <w:r w:rsidRPr="000D4C7A">
        <w:rPr>
          <w:rFonts w:cs="Arial"/>
          <w:sz w:val="20"/>
          <w:szCs w:val="20"/>
          <w:rPrChange w:id="1401" w:author="Huang, Jia Chang" w:date="2014-06-02T11:08:00Z">
            <w:rPr/>
          </w:rPrChange>
        </w:rPr>
        <w:t xml:space="preserve">The higher efficiency BPM motor increases the sensible efficiency of the air conditioner and reduces both annual kWh and peak kW.  </w:t>
      </w:r>
    </w:p>
    <w:p w:rsidR="00CD3681" w:rsidRPr="000D4C7A" w:rsidRDefault="00CD3681" w:rsidP="00CD3681">
      <w:pPr>
        <w:rPr>
          <w:rFonts w:cs="Arial"/>
          <w:sz w:val="20"/>
          <w:szCs w:val="20"/>
          <w:rPrChange w:id="1402" w:author="Huang, Jia Chang" w:date="2014-06-02T11:08:00Z">
            <w:rPr/>
          </w:rPrChange>
        </w:rPr>
      </w:pPr>
    </w:p>
    <w:p w:rsidR="00CD3681" w:rsidRPr="000D4C7A" w:rsidRDefault="00CD3681" w:rsidP="00CD3681">
      <w:pPr>
        <w:rPr>
          <w:rFonts w:cs="Arial"/>
          <w:sz w:val="20"/>
          <w:szCs w:val="20"/>
          <w:rPrChange w:id="1403" w:author="Huang, Jia Chang" w:date="2014-06-02T11:08:00Z">
            <w:rPr/>
          </w:rPrChange>
        </w:rPr>
      </w:pPr>
      <w:r w:rsidRPr="000D4C7A">
        <w:rPr>
          <w:rFonts w:cs="Arial"/>
          <w:sz w:val="20"/>
          <w:szCs w:val="20"/>
          <w:rPrChange w:id="1404" w:author="Huang, Jia Chang" w:date="2014-06-02T11:08:00Z">
            <w:rPr/>
          </w:rPrChange>
        </w:rPr>
        <w:t>Engineering calculations are as follows:</w:t>
      </w:r>
    </w:p>
    <w:p w:rsidR="00CD3681" w:rsidRPr="000D4C7A" w:rsidRDefault="00CD3681" w:rsidP="009A3055">
      <w:pPr>
        <w:spacing w:before="120"/>
        <w:rPr>
          <w:rFonts w:cs="Arial"/>
          <w:iCs/>
          <w:sz w:val="20"/>
          <w:szCs w:val="20"/>
          <w:rPrChange w:id="1405" w:author="Huang, Jia Chang" w:date="2014-06-02T11:08:00Z">
            <w:rPr>
              <w:iCs/>
            </w:rPr>
          </w:rPrChange>
        </w:rPr>
      </w:pPr>
      <w:r w:rsidRPr="000D4C7A">
        <w:rPr>
          <w:rFonts w:cs="Arial"/>
          <w:iCs/>
          <w:sz w:val="20"/>
          <w:szCs w:val="20"/>
          <w:rPrChange w:id="1406" w:author="Huang, Jia Chang" w:date="2014-06-02T11:08:00Z">
            <w:rPr>
              <w:iCs/>
            </w:rPr>
          </w:rPrChange>
        </w:rPr>
        <w:t>As established in Section 1.4.3.2, typical California central HVAC air handlers have the following characteristics:</w:t>
      </w:r>
    </w:p>
    <w:p w:rsidR="00CD3681" w:rsidRPr="000D4C7A" w:rsidRDefault="00CD3681" w:rsidP="00CD3681">
      <w:pPr>
        <w:pStyle w:val="ListParagraph"/>
        <w:numPr>
          <w:ilvl w:val="0"/>
          <w:numId w:val="23"/>
        </w:numPr>
        <w:rPr>
          <w:rFonts w:ascii="Arial" w:hAnsi="Arial" w:cs="Arial"/>
          <w:sz w:val="20"/>
          <w:szCs w:val="20"/>
          <w:rPrChange w:id="1407" w:author="Huang, Jia Chang" w:date="2014-06-02T11:08:00Z">
            <w:rPr/>
          </w:rPrChange>
        </w:rPr>
      </w:pPr>
      <w:r w:rsidRPr="000D4C7A">
        <w:rPr>
          <w:rFonts w:ascii="Arial" w:hAnsi="Arial" w:cs="Arial"/>
          <w:iCs/>
          <w:sz w:val="20"/>
          <w:szCs w:val="20"/>
          <w:rPrChange w:id="1408" w:author="Huang, Jia Chang" w:date="2014-06-02T11:08:00Z">
            <w:rPr>
              <w:iCs/>
            </w:rPr>
          </w:rPrChange>
        </w:rPr>
        <w:t>Median Fan Watts in Cooling Speed = 632 Watts</w:t>
      </w:r>
    </w:p>
    <w:p w:rsidR="00CD3681" w:rsidRPr="000D4C7A" w:rsidRDefault="00CD3681" w:rsidP="00CD3681">
      <w:pPr>
        <w:pStyle w:val="ListParagraph"/>
        <w:numPr>
          <w:ilvl w:val="0"/>
          <w:numId w:val="23"/>
        </w:numPr>
        <w:rPr>
          <w:rFonts w:ascii="Arial" w:hAnsi="Arial" w:cs="Arial"/>
          <w:sz w:val="20"/>
          <w:szCs w:val="20"/>
          <w:rPrChange w:id="1409" w:author="Huang, Jia Chang" w:date="2014-06-02T11:08:00Z">
            <w:rPr/>
          </w:rPrChange>
        </w:rPr>
      </w:pPr>
      <w:r w:rsidRPr="000D4C7A">
        <w:rPr>
          <w:rFonts w:ascii="Arial" w:hAnsi="Arial" w:cs="Arial"/>
          <w:iCs/>
          <w:sz w:val="20"/>
          <w:szCs w:val="20"/>
          <w:rPrChange w:id="1410" w:author="Huang, Jia Chang" w:date="2014-06-02T11:08:00Z">
            <w:rPr>
              <w:iCs/>
            </w:rPr>
          </w:rPrChange>
        </w:rPr>
        <w:t>Median Cooling Airflow = 358 cfm per ton</w:t>
      </w:r>
    </w:p>
    <w:p w:rsidR="00CD3681" w:rsidRPr="000D4C7A" w:rsidRDefault="00CD3681" w:rsidP="00CD3681">
      <w:pPr>
        <w:pStyle w:val="ListParagraph"/>
        <w:numPr>
          <w:ilvl w:val="0"/>
          <w:numId w:val="23"/>
        </w:numPr>
        <w:rPr>
          <w:rFonts w:ascii="Arial" w:hAnsi="Arial" w:cs="Arial"/>
          <w:iCs/>
          <w:sz w:val="20"/>
          <w:szCs w:val="20"/>
          <w:rPrChange w:id="1411" w:author="Huang, Jia Chang" w:date="2014-06-02T11:08:00Z">
            <w:rPr>
              <w:iCs/>
            </w:rPr>
          </w:rPrChange>
        </w:rPr>
      </w:pPr>
      <w:r w:rsidRPr="000D4C7A">
        <w:rPr>
          <w:rFonts w:ascii="Arial" w:hAnsi="Arial" w:cs="Arial"/>
          <w:iCs/>
          <w:sz w:val="20"/>
          <w:szCs w:val="20"/>
          <w:rPrChange w:id="1412" w:author="Huang, Jia Chang" w:date="2014-06-02T11:08:00Z">
            <w:rPr>
              <w:iCs/>
            </w:rPr>
          </w:rPrChange>
        </w:rPr>
        <w:t>Median Watts per cfm = 0.5</w:t>
      </w:r>
      <w:r w:rsidR="00E95F13" w:rsidRPr="000D4C7A">
        <w:rPr>
          <w:rFonts w:ascii="Arial" w:hAnsi="Arial" w:cs="Arial"/>
          <w:iCs/>
          <w:sz w:val="20"/>
          <w:szCs w:val="20"/>
          <w:rPrChange w:id="1413" w:author="Huang, Jia Chang" w:date="2014-06-02T11:08:00Z">
            <w:rPr>
              <w:iCs/>
            </w:rPr>
          </w:rPrChange>
        </w:rPr>
        <w:t>1</w:t>
      </w:r>
      <w:r w:rsidRPr="000D4C7A">
        <w:rPr>
          <w:rFonts w:ascii="Arial" w:hAnsi="Arial" w:cs="Arial"/>
          <w:iCs/>
          <w:sz w:val="20"/>
          <w:szCs w:val="20"/>
          <w:rPrChange w:id="1414" w:author="Huang, Jia Chang" w:date="2014-06-02T11:08:00Z">
            <w:rPr>
              <w:iCs/>
            </w:rPr>
          </w:rPrChange>
        </w:rPr>
        <w:t xml:space="preserve"> W/cfm</w:t>
      </w:r>
    </w:p>
    <w:p w:rsidR="00CD3681" w:rsidRPr="000D4C7A" w:rsidRDefault="00CD3681" w:rsidP="00CD3681">
      <w:pPr>
        <w:rPr>
          <w:rFonts w:cs="Arial"/>
          <w:i/>
          <w:iCs/>
          <w:sz w:val="20"/>
          <w:szCs w:val="20"/>
          <w:rPrChange w:id="1415" w:author="Huang, Jia Chang" w:date="2014-06-02T11:08:00Z">
            <w:rPr>
              <w:rFonts w:cs="Arial"/>
              <w:i/>
              <w:iCs/>
            </w:rPr>
          </w:rPrChange>
        </w:rPr>
      </w:pPr>
    </w:p>
    <w:p w:rsidR="00CD3681" w:rsidRPr="000D4C7A" w:rsidRDefault="00CD3681" w:rsidP="00CD3681">
      <w:pPr>
        <w:rPr>
          <w:rFonts w:cs="Arial"/>
          <w:i/>
          <w:iCs/>
          <w:sz w:val="20"/>
          <w:szCs w:val="20"/>
          <w:rPrChange w:id="1416" w:author="Huang, Jia Chang" w:date="2014-06-02T11:08:00Z">
            <w:rPr>
              <w:i/>
              <w:iCs/>
            </w:rPr>
          </w:rPrChange>
        </w:rPr>
      </w:pPr>
      <w:r w:rsidRPr="000D4C7A">
        <w:rPr>
          <w:rFonts w:cs="Arial"/>
          <w:i/>
          <w:iCs/>
          <w:sz w:val="20"/>
          <w:szCs w:val="20"/>
          <w:rPrChange w:id="1417" w:author="Huang, Jia Chang" w:date="2014-06-02T11:08:00Z">
            <w:rPr>
              <w:i/>
              <w:iCs/>
            </w:rPr>
          </w:rPrChange>
        </w:rPr>
        <w:t>Fan Watts per ton = Fan Watts per cfm x Cooling Airflow per ton</w:t>
      </w:r>
    </w:p>
    <w:p w:rsidR="00CD3681" w:rsidRPr="000D4C7A" w:rsidRDefault="00CD3681" w:rsidP="00CD3681">
      <w:pPr>
        <w:spacing w:before="120"/>
        <w:ind w:firstLine="720"/>
        <w:rPr>
          <w:rFonts w:cs="Arial"/>
          <w:i/>
          <w:iCs/>
          <w:sz w:val="20"/>
          <w:szCs w:val="20"/>
          <w:rPrChange w:id="1418" w:author="Huang, Jia Chang" w:date="2014-06-02T11:08:00Z">
            <w:rPr>
              <w:i/>
              <w:iCs/>
            </w:rPr>
          </w:rPrChange>
        </w:rPr>
      </w:pPr>
      <w:r w:rsidRPr="000D4C7A">
        <w:rPr>
          <w:rFonts w:cs="Arial"/>
          <w:i/>
          <w:iCs/>
          <w:sz w:val="20"/>
          <w:szCs w:val="20"/>
          <w:rPrChange w:id="1419" w:author="Huang, Jia Chang" w:date="2014-06-02T11:08:00Z">
            <w:rPr>
              <w:i/>
              <w:iCs/>
            </w:rPr>
          </w:rPrChange>
        </w:rPr>
        <w:t>= 0.5</w:t>
      </w:r>
      <w:r w:rsidR="00E95F13" w:rsidRPr="000D4C7A">
        <w:rPr>
          <w:rFonts w:cs="Arial"/>
          <w:i/>
          <w:iCs/>
          <w:sz w:val="20"/>
          <w:szCs w:val="20"/>
          <w:rPrChange w:id="1420" w:author="Huang, Jia Chang" w:date="2014-06-02T11:08:00Z">
            <w:rPr>
              <w:i/>
              <w:iCs/>
            </w:rPr>
          </w:rPrChange>
        </w:rPr>
        <w:t>1 x 358 = 182.6</w:t>
      </w:r>
      <w:r w:rsidRPr="000D4C7A">
        <w:rPr>
          <w:rFonts w:cs="Arial"/>
          <w:i/>
          <w:iCs/>
          <w:sz w:val="20"/>
          <w:szCs w:val="20"/>
          <w:rPrChange w:id="1421" w:author="Huang, Jia Chang" w:date="2014-06-02T11:08:00Z">
            <w:rPr>
              <w:i/>
              <w:iCs/>
            </w:rPr>
          </w:rPrChange>
        </w:rPr>
        <w:t xml:space="preserve"> Watts per ton</w:t>
      </w:r>
    </w:p>
    <w:p w:rsidR="00CD3681" w:rsidRPr="000D4C7A" w:rsidRDefault="00CD3681" w:rsidP="009A3055">
      <w:pPr>
        <w:spacing w:before="360"/>
        <w:rPr>
          <w:rFonts w:cs="Arial"/>
          <w:i/>
          <w:iCs/>
          <w:sz w:val="20"/>
          <w:szCs w:val="20"/>
          <w:rPrChange w:id="1422" w:author="Huang, Jia Chang" w:date="2014-06-02T11:08:00Z">
            <w:rPr>
              <w:rFonts w:cs="Arial"/>
              <w:i/>
              <w:iCs/>
            </w:rPr>
          </w:rPrChange>
        </w:rPr>
      </w:pPr>
      <w:r w:rsidRPr="000D4C7A">
        <w:rPr>
          <w:rFonts w:cs="Arial"/>
          <w:i/>
          <w:iCs/>
          <w:sz w:val="20"/>
          <w:szCs w:val="20"/>
          <w:rPrChange w:id="1423" w:author="Huang, Jia Chang" w:date="2014-06-02T11:08:00Z">
            <w:rPr>
              <w:i/>
              <w:iCs/>
            </w:rPr>
          </w:rPrChange>
        </w:rPr>
        <w:t xml:space="preserve">Representative Tons of Median Fan Watt Draw = </w:t>
      </w:r>
      <w:r w:rsidRPr="00271CD3">
        <w:rPr>
          <w:rFonts w:cs="Arial"/>
          <w:i/>
          <w:iCs/>
          <w:position w:val="-28"/>
          <w:sz w:val="20"/>
          <w:szCs w:val="20"/>
        </w:rPr>
        <w:object w:dxaOrig="193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3pt" o:ole="">
            <v:imagedata r:id="rId28" o:title=""/>
          </v:shape>
          <o:OLEObject Type="Embed" ProgID="Equation.3" ShapeID="_x0000_i1025" DrawAspect="Content" ObjectID="_1463858628" r:id="rId29"/>
        </w:object>
      </w:r>
    </w:p>
    <w:p w:rsidR="00CD3681" w:rsidRPr="000D4C7A" w:rsidRDefault="00CD3681" w:rsidP="00CD3681">
      <w:pPr>
        <w:spacing w:before="120"/>
        <w:ind w:firstLine="720"/>
        <w:rPr>
          <w:rFonts w:cs="Arial"/>
          <w:i/>
          <w:iCs/>
          <w:sz w:val="20"/>
          <w:szCs w:val="20"/>
          <w:rPrChange w:id="1424" w:author="Huang, Jia Chang" w:date="2014-06-02T11:08:00Z">
            <w:rPr>
              <w:i/>
              <w:iCs/>
            </w:rPr>
          </w:rPrChange>
        </w:rPr>
      </w:pPr>
      <w:r w:rsidRPr="000D4C7A">
        <w:rPr>
          <w:rFonts w:cs="Arial"/>
          <w:i/>
          <w:iCs/>
          <w:sz w:val="20"/>
          <w:szCs w:val="20"/>
          <w:rPrChange w:id="1425" w:author="Huang, Jia Chang" w:date="2014-06-02T11:08:00Z">
            <w:rPr>
              <w:i/>
              <w:iCs/>
            </w:rPr>
          </w:rPrChange>
        </w:rPr>
        <w:t>= 632 / 18</w:t>
      </w:r>
      <w:r w:rsidR="00E95F13" w:rsidRPr="000D4C7A">
        <w:rPr>
          <w:rFonts w:cs="Arial"/>
          <w:i/>
          <w:iCs/>
          <w:sz w:val="20"/>
          <w:szCs w:val="20"/>
          <w:rPrChange w:id="1426" w:author="Huang, Jia Chang" w:date="2014-06-02T11:08:00Z">
            <w:rPr>
              <w:i/>
              <w:iCs/>
            </w:rPr>
          </w:rPrChange>
        </w:rPr>
        <w:t>2</w:t>
      </w:r>
      <w:r w:rsidRPr="000D4C7A">
        <w:rPr>
          <w:rFonts w:cs="Arial"/>
          <w:i/>
          <w:iCs/>
          <w:sz w:val="20"/>
          <w:szCs w:val="20"/>
          <w:rPrChange w:id="1427" w:author="Huang, Jia Chang" w:date="2014-06-02T11:08:00Z">
            <w:rPr>
              <w:i/>
              <w:iCs/>
            </w:rPr>
          </w:rPrChange>
        </w:rPr>
        <w:t>.</w:t>
      </w:r>
      <w:r w:rsidR="00E95F13" w:rsidRPr="000D4C7A">
        <w:rPr>
          <w:rFonts w:cs="Arial"/>
          <w:i/>
          <w:iCs/>
          <w:sz w:val="20"/>
          <w:szCs w:val="20"/>
          <w:rPrChange w:id="1428" w:author="Huang, Jia Chang" w:date="2014-06-02T11:08:00Z">
            <w:rPr>
              <w:i/>
              <w:iCs/>
            </w:rPr>
          </w:rPrChange>
        </w:rPr>
        <w:t>6</w:t>
      </w:r>
      <w:r w:rsidRPr="000D4C7A">
        <w:rPr>
          <w:rFonts w:cs="Arial"/>
          <w:i/>
          <w:iCs/>
          <w:sz w:val="20"/>
          <w:szCs w:val="20"/>
          <w:rPrChange w:id="1429" w:author="Huang, Jia Chang" w:date="2014-06-02T11:08:00Z">
            <w:rPr>
              <w:i/>
              <w:iCs/>
            </w:rPr>
          </w:rPrChange>
        </w:rPr>
        <w:t xml:space="preserve"> = 3.</w:t>
      </w:r>
      <w:r w:rsidR="00E95F13" w:rsidRPr="000D4C7A">
        <w:rPr>
          <w:rFonts w:cs="Arial"/>
          <w:i/>
          <w:iCs/>
          <w:sz w:val="20"/>
          <w:szCs w:val="20"/>
          <w:rPrChange w:id="1430" w:author="Huang, Jia Chang" w:date="2014-06-02T11:08:00Z">
            <w:rPr>
              <w:i/>
              <w:iCs/>
            </w:rPr>
          </w:rPrChange>
        </w:rPr>
        <w:t>46</w:t>
      </w:r>
      <w:r w:rsidRPr="000D4C7A">
        <w:rPr>
          <w:rFonts w:cs="Arial"/>
          <w:i/>
          <w:iCs/>
          <w:sz w:val="20"/>
          <w:szCs w:val="20"/>
          <w:rPrChange w:id="1431" w:author="Huang, Jia Chang" w:date="2014-06-02T11:08:00Z">
            <w:rPr>
              <w:i/>
              <w:iCs/>
            </w:rPr>
          </w:rPrChange>
        </w:rPr>
        <w:t xml:space="preserve"> Tons</w:t>
      </w:r>
    </w:p>
    <w:p w:rsidR="00CD3681" w:rsidRPr="000D4C7A" w:rsidRDefault="00CD3681" w:rsidP="009A3055">
      <w:pPr>
        <w:spacing w:before="360"/>
        <w:rPr>
          <w:rFonts w:cs="Arial"/>
          <w:i/>
          <w:iCs/>
          <w:sz w:val="20"/>
          <w:szCs w:val="20"/>
          <w:rPrChange w:id="1432" w:author="Huang, Jia Chang" w:date="2014-06-02T11:08:00Z">
            <w:rPr>
              <w:i/>
              <w:iCs/>
            </w:rPr>
          </w:rPrChange>
        </w:rPr>
      </w:pPr>
      <w:r w:rsidRPr="000D4C7A">
        <w:rPr>
          <w:rFonts w:cs="Arial"/>
          <w:i/>
          <w:iCs/>
          <w:sz w:val="20"/>
          <w:szCs w:val="20"/>
          <w:rPrChange w:id="1433" w:author="Huang, Jia Chang" w:date="2014-06-02T11:08:00Z">
            <w:rPr>
              <w:i/>
              <w:iCs/>
            </w:rPr>
          </w:rPrChange>
        </w:rPr>
        <w:t>AC Gross Sensible Capacity = Sensible Heat Ratio x Tonnage x 12,000 Btuh per ton</w:t>
      </w:r>
    </w:p>
    <w:p w:rsidR="00CD3681" w:rsidRPr="000D4C7A" w:rsidRDefault="00CD3681" w:rsidP="00CD3681">
      <w:pPr>
        <w:spacing w:before="120"/>
        <w:ind w:firstLine="720"/>
        <w:rPr>
          <w:rFonts w:cs="Arial"/>
          <w:i/>
          <w:iCs/>
          <w:sz w:val="20"/>
          <w:szCs w:val="20"/>
          <w:rPrChange w:id="1434" w:author="Huang, Jia Chang" w:date="2014-06-02T11:08:00Z">
            <w:rPr>
              <w:i/>
              <w:iCs/>
            </w:rPr>
          </w:rPrChange>
        </w:rPr>
      </w:pPr>
      <w:r w:rsidRPr="000D4C7A">
        <w:rPr>
          <w:rFonts w:cs="Arial"/>
          <w:i/>
          <w:iCs/>
          <w:sz w:val="20"/>
          <w:szCs w:val="20"/>
          <w:rPrChange w:id="1435" w:author="Huang, Jia Chang" w:date="2014-06-02T11:08:00Z">
            <w:rPr>
              <w:i/>
              <w:iCs/>
            </w:rPr>
          </w:rPrChange>
        </w:rPr>
        <w:t>= .80 x 3.</w:t>
      </w:r>
      <w:r w:rsidR="00E95F13" w:rsidRPr="000D4C7A">
        <w:rPr>
          <w:rFonts w:cs="Arial"/>
          <w:i/>
          <w:iCs/>
          <w:sz w:val="20"/>
          <w:szCs w:val="20"/>
          <w:rPrChange w:id="1436" w:author="Huang, Jia Chang" w:date="2014-06-02T11:08:00Z">
            <w:rPr>
              <w:i/>
              <w:iCs/>
            </w:rPr>
          </w:rPrChange>
        </w:rPr>
        <w:t>46</w:t>
      </w:r>
      <w:r w:rsidRPr="000D4C7A">
        <w:rPr>
          <w:rFonts w:cs="Arial"/>
          <w:i/>
          <w:iCs/>
          <w:sz w:val="20"/>
          <w:szCs w:val="20"/>
          <w:rPrChange w:id="1437" w:author="Huang, Jia Chang" w:date="2014-06-02T11:08:00Z">
            <w:rPr>
              <w:i/>
              <w:iCs/>
            </w:rPr>
          </w:rPrChange>
        </w:rPr>
        <w:t xml:space="preserve"> x 12,000 = </w:t>
      </w:r>
      <w:r w:rsidRPr="000D4C7A">
        <w:rPr>
          <w:rFonts w:cs="Arial"/>
          <w:b/>
          <w:bCs/>
          <w:i/>
          <w:iCs/>
          <w:sz w:val="20"/>
          <w:szCs w:val="20"/>
          <w:u w:val="single"/>
          <w:rPrChange w:id="1438" w:author="Huang, Jia Chang" w:date="2014-06-02T11:08:00Z">
            <w:rPr>
              <w:b/>
              <w:bCs/>
              <w:i/>
              <w:iCs/>
              <w:u w:val="single"/>
            </w:rPr>
          </w:rPrChange>
        </w:rPr>
        <w:t>3</w:t>
      </w:r>
      <w:r w:rsidR="00E95F13" w:rsidRPr="000D4C7A">
        <w:rPr>
          <w:rFonts w:cs="Arial"/>
          <w:b/>
          <w:bCs/>
          <w:i/>
          <w:iCs/>
          <w:sz w:val="20"/>
          <w:szCs w:val="20"/>
          <w:u w:val="single"/>
          <w:rPrChange w:id="1439" w:author="Huang, Jia Chang" w:date="2014-06-02T11:08:00Z">
            <w:rPr>
              <w:b/>
              <w:bCs/>
              <w:i/>
              <w:iCs/>
              <w:u w:val="single"/>
            </w:rPr>
          </w:rPrChange>
        </w:rPr>
        <w:t>3,216</w:t>
      </w:r>
      <w:r w:rsidRPr="000D4C7A">
        <w:rPr>
          <w:rFonts w:cs="Arial"/>
          <w:b/>
          <w:bCs/>
          <w:i/>
          <w:iCs/>
          <w:sz w:val="20"/>
          <w:szCs w:val="20"/>
          <w:u w:val="single"/>
          <w:rPrChange w:id="1440" w:author="Huang, Jia Chang" w:date="2014-06-02T11:08:00Z">
            <w:rPr>
              <w:b/>
              <w:bCs/>
              <w:i/>
              <w:iCs/>
              <w:u w:val="single"/>
            </w:rPr>
          </w:rPrChange>
        </w:rPr>
        <w:t xml:space="preserve"> Btuh</w:t>
      </w:r>
    </w:p>
    <w:p w:rsidR="00CD3681" w:rsidRPr="000D4C7A" w:rsidRDefault="00CD3681" w:rsidP="009A3055">
      <w:pPr>
        <w:spacing w:before="360"/>
        <w:rPr>
          <w:rFonts w:cs="Arial"/>
          <w:sz w:val="20"/>
          <w:szCs w:val="20"/>
          <w:rPrChange w:id="1441" w:author="Huang, Jia Chang" w:date="2014-06-02T11:08:00Z">
            <w:rPr/>
          </w:rPrChange>
        </w:rPr>
      </w:pPr>
      <w:r w:rsidRPr="000D4C7A">
        <w:rPr>
          <w:rFonts w:cs="Arial"/>
          <w:sz w:val="20"/>
          <w:szCs w:val="20"/>
          <w:rPrChange w:id="1442" w:author="Huang, Jia Chang" w:date="2014-06-02T11:08:00Z">
            <w:rPr/>
          </w:rPrChange>
        </w:rPr>
        <w:t xml:space="preserve">The </w:t>
      </w:r>
      <w:r w:rsidR="00E95F13" w:rsidRPr="000D4C7A">
        <w:rPr>
          <w:rFonts w:cs="Arial"/>
          <w:sz w:val="20"/>
          <w:szCs w:val="20"/>
          <w:rPrChange w:id="1443" w:author="Huang, Jia Chang" w:date="2014-06-02T11:08:00Z">
            <w:rPr/>
          </w:rPrChange>
        </w:rPr>
        <w:t xml:space="preserve">Field </w:t>
      </w:r>
      <w:r w:rsidRPr="000D4C7A">
        <w:rPr>
          <w:rFonts w:cs="Arial"/>
          <w:sz w:val="20"/>
          <w:szCs w:val="20"/>
          <w:rPrChange w:id="1444" w:author="Huang, Jia Chang" w:date="2014-06-02T11:08:00Z">
            <w:rPr/>
          </w:rPrChange>
        </w:rPr>
        <w:t xml:space="preserve">data </w:t>
      </w:r>
      <w:r w:rsidR="00E95F13" w:rsidRPr="000D4C7A">
        <w:rPr>
          <w:rFonts w:cs="Arial"/>
          <w:sz w:val="20"/>
          <w:szCs w:val="20"/>
          <w:rPrChange w:id="1445" w:author="Huang, Jia Chang" w:date="2014-06-02T11:08:00Z">
            <w:rPr/>
          </w:rPrChange>
        </w:rPr>
        <w:t>presented in section 1.4.4.1</w:t>
      </w:r>
      <w:r w:rsidRPr="000D4C7A">
        <w:rPr>
          <w:rFonts w:cs="Arial"/>
          <w:sz w:val="20"/>
          <w:szCs w:val="20"/>
          <w:rPrChange w:id="1446" w:author="Huang, Jia Chang" w:date="2014-06-02T11:08:00Z">
            <w:rPr/>
          </w:rPrChange>
        </w:rPr>
        <w:t xml:space="preserve"> show the </w:t>
      </w:r>
      <w:r w:rsidR="00E95F13" w:rsidRPr="000D4C7A">
        <w:rPr>
          <w:rFonts w:cs="Arial"/>
          <w:sz w:val="20"/>
          <w:szCs w:val="20"/>
          <w:rPrChange w:id="1447" w:author="Huang, Jia Chang" w:date="2014-06-02T11:08:00Z">
            <w:rPr/>
          </w:rPrChange>
        </w:rPr>
        <w:t xml:space="preserve">cooling speed </w:t>
      </w:r>
      <w:r w:rsidRPr="000D4C7A">
        <w:rPr>
          <w:rFonts w:cs="Arial"/>
          <w:sz w:val="20"/>
          <w:szCs w:val="20"/>
          <w:rPrChange w:id="1448" w:author="Huang, Jia Chang" w:date="2014-06-02T11:08:00Z">
            <w:rPr/>
          </w:rPrChange>
        </w:rPr>
        <w:t xml:space="preserve">watt draw of the BPM motor is </w:t>
      </w:r>
      <w:r w:rsidR="00E95F13" w:rsidRPr="000D4C7A">
        <w:rPr>
          <w:rFonts w:cs="Arial"/>
          <w:sz w:val="20"/>
          <w:szCs w:val="20"/>
          <w:rPrChange w:id="1449" w:author="Huang, Jia Chang" w:date="2014-06-02T11:08:00Z">
            <w:rPr/>
          </w:rPrChange>
        </w:rPr>
        <w:t>45%</w:t>
      </w:r>
      <w:r w:rsidRPr="000D4C7A">
        <w:rPr>
          <w:rFonts w:cs="Arial"/>
          <w:sz w:val="20"/>
          <w:szCs w:val="20"/>
          <w:rPrChange w:id="1450" w:author="Huang, Jia Chang" w:date="2014-06-02T11:08:00Z">
            <w:rPr/>
          </w:rPrChange>
        </w:rPr>
        <w:t xml:space="preserve"> </w:t>
      </w:r>
      <w:r w:rsidR="00E95F13" w:rsidRPr="000D4C7A">
        <w:rPr>
          <w:rFonts w:cs="Arial"/>
          <w:sz w:val="20"/>
          <w:szCs w:val="20"/>
          <w:rPrChange w:id="1451" w:author="Huang, Jia Chang" w:date="2014-06-02T11:08:00Z">
            <w:rPr/>
          </w:rPrChange>
        </w:rPr>
        <w:t xml:space="preserve">than </w:t>
      </w:r>
      <w:r w:rsidRPr="000D4C7A">
        <w:rPr>
          <w:rFonts w:cs="Arial"/>
          <w:sz w:val="20"/>
          <w:szCs w:val="20"/>
          <w:rPrChange w:id="1452" w:author="Huang, Jia Chang" w:date="2014-06-02T11:08:00Z">
            <w:rPr/>
          </w:rPrChange>
        </w:rPr>
        <w:t>that of the PSC motor.</w:t>
      </w:r>
    </w:p>
    <w:p w:rsidR="00CD3681" w:rsidRPr="00271CD3" w:rsidRDefault="00CD3681" w:rsidP="00CD3681">
      <w:pPr>
        <w:spacing w:before="240"/>
        <w:rPr>
          <w:rFonts w:cs="Arial"/>
          <w:i/>
          <w:iCs/>
          <w:sz w:val="20"/>
          <w:szCs w:val="20"/>
        </w:rPr>
      </w:pPr>
      <w:r w:rsidRPr="000D4C7A">
        <w:rPr>
          <w:rFonts w:cs="Arial"/>
          <w:i/>
          <w:iCs/>
          <w:sz w:val="20"/>
          <w:szCs w:val="20"/>
        </w:rPr>
        <w:t xml:space="preserve">Fan Motor Watts = </w:t>
      </w:r>
      <w:r w:rsidRPr="000D4C7A">
        <w:rPr>
          <w:rFonts w:cs="Arial"/>
          <w:b/>
          <w:bCs/>
          <w:i/>
          <w:iCs/>
          <w:sz w:val="20"/>
          <w:szCs w:val="20"/>
          <w:u w:val="single"/>
        </w:rPr>
        <w:t>632 Watts</w:t>
      </w:r>
      <w:r w:rsidRPr="00271CD3">
        <w:rPr>
          <w:rFonts w:cs="Arial"/>
          <w:i/>
          <w:iCs/>
          <w:sz w:val="20"/>
          <w:szCs w:val="20"/>
        </w:rPr>
        <w:t xml:space="preserve"> (Standard)</w:t>
      </w:r>
    </w:p>
    <w:p w:rsidR="00CD3681" w:rsidRPr="000D4C7A" w:rsidRDefault="00CD3681" w:rsidP="00CD3681">
      <w:pPr>
        <w:spacing w:before="120"/>
        <w:ind w:left="720" w:firstLine="720"/>
        <w:rPr>
          <w:rFonts w:cs="Arial"/>
          <w:i/>
          <w:iCs/>
          <w:sz w:val="20"/>
          <w:szCs w:val="20"/>
          <w:rPrChange w:id="1453" w:author="Huang, Jia Chang" w:date="2014-06-02T11:08:00Z">
            <w:rPr>
              <w:i/>
              <w:iCs/>
              <w:sz w:val="20"/>
            </w:rPr>
          </w:rPrChange>
        </w:rPr>
      </w:pPr>
      <w:r w:rsidRPr="00690E02">
        <w:rPr>
          <w:rFonts w:cs="Arial"/>
          <w:i/>
          <w:iCs/>
          <w:sz w:val="20"/>
          <w:szCs w:val="20"/>
        </w:rPr>
        <w:t xml:space="preserve">= </w:t>
      </w:r>
      <w:r w:rsidR="00E95F13" w:rsidRPr="00695CD4">
        <w:rPr>
          <w:rFonts w:cs="Arial"/>
          <w:i/>
          <w:iCs/>
          <w:sz w:val="20"/>
          <w:szCs w:val="20"/>
        </w:rPr>
        <w:t xml:space="preserve">632 x (1-0.45) = </w:t>
      </w:r>
      <w:r w:rsidRPr="00CF4E77">
        <w:rPr>
          <w:rFonts w:cs="Arial"/>
          <w:b/>
          <w:bCs/>
          <w:i/>
          <w:iCs/>
          <w:sz w:val="20"/>
          <w:szCs w:val="20"/>
          <w:u w:val="single"/>
        </w:rPr>
        <w:t>3</w:t>
      </w:r>
      <w:r w:rsidR="00E95F13" w:rsidRPr="000D4C7A">
        <w:rPr>
          <w:rFonts w:cs="Arial"/>
          <w:b/>
          <w:bCs/>
          <w:i/>
          <w:iCs/>
          <w:sz w:val="20"/>
          <w:szCs w:val="20"/>
          <w:u w:val="single"/>
          <w:rPrChange w:id="1454" w:author="Huang, Jia Chang" w:date="2014-06-02T11:08:00Z">
            <w:rPr>
              <w:b/>
              <w:bCs/>
              <w:i/>
              <w:iCs/>
              <w:sz w:val="20"/>
              <w:u w:val="single"/>
            </w:rPr>
          </w:rPrChange>
        </w:rPr>
        <w:t>48</w:t>
      </w:r>
      <w:r w:rsidRPr="000D4C7A">
        <w:rPr>
          <w:rFonts w:cs="Arial"/>
          <w:b/>
          <w:bCs/>
          <w:i/>
          <w:iCs/>
          <w:sz w:val="20"/>
          <w:szCs w:val="20"/>
          <w:u w:val="single"/>
          <w:rPrChange w:id="1455" w:author="Huang, Jia Chang" w:date="2014-06-02T11:08:00Z">
            <w:rPr>
              <w:b/>
              <w:bCs/>
              <w:i/>
              <w:iCs/>
              <w:sz w:val="20"/>
              <w:u w:val="single"/>
            </w:rPr>
          </w:rPrChange>
        </w:rPr>
        <w:t xml:space="preserve"> Watts</w:t>
      </w:r>
      <w:r w:rsidRPr="000D4C7A">
        <w:rPr>
          <w:rFonts w:cs="Arial"/>
          <w:i/>
          <w:iCs/>
          <w:sz w:val="20"/>
          <w:szCs w:val="20"/>
          <w:rPrChange w:id="1456" w:author="Huang, Jia Chang" w:date="2014-06-02T11:08:00Z">
            <w:rPr>
              <w:i/>
              <w:iCs/>
              <w:sz w:val="20"/>
            </w:rPr>
          </w:rPrChange>
        </w:rPr>
        <w:t xml:space="preserve"> (BPM)</w:t>
      </w:r>
    </w:p>
    <w:p w:rsidR="00CD3681" w:rsidRPr="000D4C7A" w:rsidRDefault="00CD3681" w:rsidP="00CD3681">
      <w:pPr>
        <w:spacing w:before="480"/>
        <w:rPr>
          <w:rFonts w:cs="Arial"/>
          <w:i/>
          <w:iCs/>
          <w:sz w:val="20"/>
          <w:szCs w:val="20"/>
          <w:rPrChange w:id="1457" w:author="Huang, Jia Chang" w:date="2014-06-02T11:08:00Z">
            <w:rPr>
              <w:i/>
              <w:iCs/>
              <w:sz w:val="20"/>
            </w:rPr>
          </w:rPrChange>
        </w:rPr>
      </w:pPr>
      <w:r w:rsidRPr="000D4C7A">
        <w:rPr>
          <w:rFonts w:cs="Arial"/>
          <w:i/>
          <w:iCs/>
          <w:sz w:val="20"/>
          <w:szCs w:val="20"/>
          <w:rPrChange w:id="1458" w:author="Huang, Jia Chang" w:date="2014-06-02T11:08:00Z">
            <w:rPr>
              <w:i/>
              <w:iCs/>
              <w:sz w:val="20"/>
            </w:rPr>
          </w:rPrChange>
        </w:rPr>
        <w:t>Fan Motor Heat into Airstream = Fan Motor Watts x 3.412 Btu/Watt hr</w:t>
      </w:r>
    </w:p>
    <w:p w:rsidR="00CD3681" w:rsidRPr="000D4C7A" w:rsidRDefault="00CD3681" w:rsidP="00CD3681">
      <w:pPr>
        <w:spacing w:before="120"/>
        <w:ind w:firstLine="720"/>
        <w:rPr>
          <w:rFonts w:cs="Arial"/>
          <w:i/>
          <w:iCs/>
          <w:sz w:val="20"/>
          <w:szCs w:val="20"/>
          <w:rPrChange w:id="1459" w:author="Huang, Jia Chang" w:date="2014-06-02T11:08:00Z">
            <w:rPr>
              <w:i/>
              <w:iCs/>
              <w:sz w:val="20"/>
            </w:rPr>
          </w:rPrChange>
        </w:rPr>
      </w:pPr>
      <w:r w:rsidRPr="000D4C7A">
        <w:rPr>
          <w:rFonts w:cs="Arial"/>
          <w:i/>
          <w:iCs/>
          <w:sz w:val="20"/>
          <w:szCs w:val="20"/>
          <w:rPrChange w:id="1460" w:author="Huang, Jia Chang" w:date="2014-06-02T11:08:00Z">
            <w:rPr>
              <w:i/>
              <w:iCs/>
              <w:sz w:val="20"/>
            </w:rPr>
          </w:rPrChange>
        </w:rPr>
        <w:t>= 623</w:t>
      </w:r>
      <w:r w:rsidR="00E95F13" w:rsidRPr="000D4C7A">
        <w:rPr>
          <w:rFonts w:cs="Arial"/>
          <w:i/>
          <w:iCs/>
          <w:sz w:val="20"/>
          <w:szCs w:val="20"/>
          <w:rPrChange w:id="1461" w:author="Huang, Jia Chang" w:date="2014-06-02T11:08:00Z">
            <w:rPr>
              <w:i/>
              <w:iCs/>
              <w:sz w:val="20"/>
            </w:rPr>
          </w:rPrChange>
        </w:rPr>
        <w:t xml:space="preserve"> x </w:t>
      </w:r>
      <w:r w:rsidRPr="000D4C7A">
        <w:rPr>
          <w:rFonts w:cs="Arial"/>
          <w:i/>
          <w:iCs/>
          <w:sz w:val="20"/>
          <w:szCs w:val="20"/>
          <w:rPrChange w:id="1462" w:author="Huang, Jia Chang" w:date="2014-06-02T11:08:00Z">
            <w:rPr>
              <w:i/>
              <w:iCs/>
              <w:sz w:val="20"/>
            </w:rPr>
          </w:rPrChange>
        </w:rPr>
        <w:t xml:space="preserve">3.412 = </w:t>
      </w:r>
      <w:r w:rsidRPr="000D4C7A">
        <w:rPr>
          <w:rFonts w:cs="Arial"/>
          <w:b/>
          <w:bCs/>
          <w:i/>
          <w:iCs/>
          <w:sz w:val="20"/>
          <w:szCs w:val="20"/>
          <w:u w:val="single"/>
          <w:rPrChange w:id="1463" w:author="Huang, Jia Chang" w:date="2014-06-02T11:08:00Z">
            <w:rPr>
              <w:b/>
              <w:bCs/>
              <w:i/>
              <w:iCs/>
              <w:sz w:val="20"/>
              <w:u w:val="single"/>
            </w:rPr>
          </w:rPrChange>
        </w:rPr>
        <w:t>2156 Btuh</w:t>
      </w:r>
      <w:r w:rsidRPr="000D4C7A">
        <w:rPr>
          <w:rFonts w:cs="Arial"/>
          <w:i/>
          <w:iCs/>
          <w:sz w:val="20"/>
          <w:szCs w:val="20"/>
          <w:rPrChange w:id="1464" w:author="Huang, Jia Chang" w:date="2014-06-02T11:08:00Z">
            <w:rPr>
              <w:i/>
              <w:iCs/>
              <w:sz w:val="20"/>
            </w:rPr>
          </w:rPrChange>
        </w:rPr>
        <w:t xml:space="preserve"> (Standard)</w:t>
      </w:r>
    </w:p>
    <w:p w:rsidR="00CD3681" w:rsidRPr="000D4C7A" w:rsidRDefault="00CD3681" w:rsidP="00CD3681">
      <w:pPr>
        <w:spacing w:before="120"/>
        <w:ind w:firstLine="720"/>
        <w:rPr>
          <w:rFonts w:cs="Arial"/>
          <w:i/>
          <w:iCs/>
          <w:sz w:val="20"/>
          <w:szCs w:val="20"/>
          <w:rPrChange w:id="1465" w:author="Huang, Jia Chang" w:date="2014-06-02T11:08:00Z">
            <w:rPr>
              <w:i/>
              <w:iCs/>
              <w:sz w:val="20"/>
            </w:rPr>
          </w:rPrChange>
        </w:rPr>
      </w:pPr>
      <w:r w:rsidRPr="000D4C7A">
        <w:rPr>
          <w:rFonts w:cs="Arial"/>
          <w:i/>
          <w:iCs/>
          <w:sz w:val="20"/>
          <w:szCs w:val="20"/>
          <w:rPrChange w:id="1466" w:author="Huang, Jia Chang" w:date="2014-06-02T11:08:00Z">
            <w:rPr>
              <w:i/>
              <w:iCs/>
              <w:sz w:val="20"/>
            </w:rPr>
          </w:rPrChange>
        </w:rPr>
        <w:t>= 3</w:t>
      </w:r>
      <w:r w:rsidR="00E95F13" w:rsidRPr="000D4C7A">
        <w:rPr>
          <w:rFonts w:cs="Arial"/>
          <w:i/>
          <w:iCs/>
          <w:sz w:val="20"/>
          <w:szCs w:val="20"/>
          <w:rPrChange w:id="1467" w:author="Huang, Jia Chang" w:date="2014-06-02T11:08:00Z">
            <w:rPr>
              <w:i/>
              <w:iCs/>
              <w:sz w:val="20"/>
            </w:rPr>
          </w:rPrChange>
        </w:rPr>
        <w:t xml:space="preserve">48 x </w:t>
      </w:r>
      <w:r w:rsidRPr="000D4C7A">
        <w:rPr>
          <w:rFonts w:cs="Arial"/>
          <w:i/>
          <w:iCs/>
          <w:sz w:val="20"/>
          <w:szCs w:val="20"/>
          <w:rPrChange w:id="1468" w:author="Huang, Jia Chang" w:date="2014-06-02T11:08:00Z">
            <w:rPr>
              <w:i/>
              <w:iCs/>
              <w:sz w:val="20"/>
            </w:rPr>
          </w:rPrChange>
        </w:rPr>
        <w:t>3.412 =</w:t>
      </w:r>
      <w:r w:rsidRPr="000D4C7A">
        <w:rPr>
          <w:rFonts w:cs="Arial"/>
          <w:b/>
          <w:bCs/>
          <w:i/>
          <w:iCs/>
          <w:sz w:val="20"/>
          <w:szCs w:val="20"/>
          <w:rPrChange w:id="1469" w:author="Huang, Jia Chang" w:date="2014-06-02T11:08:00Z">
            <w:rPr>
              <w:b/>
              <w:bCs/>
              <w:i/>
              <w:iCs/>
              <w:sz w:val="20"/>
            </w:rPr>
          </w:rPrChange>
        </w:rPr>
        <w:t xml:space="preserve"> </w:t>
      </w:r>
      <w:r w:rsidR="00E95F13" w:rsidRPr="000D4C7A">
        <w:rPr>
          <w:rFonts w:cs="Arial"/>
          <w:b/>
          <w:bCs/>
          <w:i/>
          <w:iCs/>
          <w:sz w:val="20"/>
          <w:szCs w:val="20"/>
          <w:u w:val="single"/>
          <w:rPrChange w:id="1470" w:author="Huang, Jia Chang" w:date="2014-06-02T11:08:00Z">
            <w:rPr>
              <w:b/>
              <w:bCs/>
              <w:i/>
              <w:iCs/>
              <w:sz w:val="20"/>
              <w:u w:val="single"/>
            </w:rPr>
          </w:rPrChange>
        </w:rPr>
        <w:t xml:space="preserve">1187 </w:t>
      </w:r>
      <w:r w:rsidRPr="000D4C7A">
        <w:rPr>
          <w:rFonts w:cs="Arial"/>
          <w:b/>
          <w:bCs/>
          <w:i/>
          <w:iCs/>
          <w:sz w:val="20"/>
          <w:szCs w:val="20"/>
          <w:u w:val="single"/>
          <w:rPrChange w:id="1471" w:author="Huang, Jia Chang" w:date="2014-06-02T11:08:00Z">
            <w:rPr>
              <w:b/>
              <w:bCs/>
              <w:i/>
              <w:iCs/>
              <w:sz w:val="20"/>
              <w:u w:val="single"/>
            </w:rPr>
          </w:rPrChange>
        </w:rPr>
        <w:t>Btuh</w:t>
      </w:r>
      <w:r w:rsidRPr="000D4C7A">
        <w:rPr>
          <w:rFonts w:cs="Arial"/>
          <w:i/>
          <w:iCs/>
          <w:sz w:val="20"/>
          <w:szCs w:val="20"/>
          <w:rPrChange w:id="1472" w:author="Huang, Jia Chang" w:date="2014-06-02T11:08:00Z">
            <w:rPr>
              <w:i/>
              <w:iCs/>
              <w:sz w:val="20"/>
            </w:rPr>
          </w:rPrChange>
        </w:rPr>
        <w:t xml:space="preserve"> (BPM)</w:t>
      </w:r>
    </w:p>
    <w:p w:rsidR="00CD3681" w:rsidRPr="000D4C7A" w:rsidRDefault="00CD3681" w:rsidP="00CD3681">
      <w:pPr>
        <w:spacing w:before="480"/>
        <w:rPr>
          <w:rFonts w:cs="Arial"/>
          <w:i/>
          <w:iCs/>
          <w:sz w:val="20"/>
          <w:szCs w:val="20"/>
          <w:rPrChange w:id="1473" w:author="Huang, Jia Chang" w:date="2014-06-02T11:08:00Z">
            <w:rPr>
              <w:i/>
              <w:iCs/>
              <w:sz w:val="20"/>
            </w:rPr>
          </w:rPrChange>
        </w:rPr>
      </w:pPr>
      <w:r w:rsidRPr="000D4C7A">
        <w:rPr>
          <w:rFonts w:cs="Arial"/>
          <w:i/>
          <w:iCs/>
          <w:sz w:val="20"/>
          <w:szCs w:val="20"/>
          <w:rPrChange w:id="1474" w:author="Huang, Jia Chang" w:date="2014-06-02T11:08:00Z">
            <w:rPr>
              <w:i/>
              <w:iCs/>
              <w:sz w:val="20"/>
            </w:rPr>
          </w:rPrChange>
        </w:rPr>
        <w:t>AC Net Sensible Capacity = AC Gross Sensible Capacity – Fan Motor Heat into Airstream</w:t>
      </w:r>
    </w:p>
    <w:p w:rsidR="00CD3681" w:rsidRPr="000D4C7A" w:rsidRDefault="00CD3681" w:rsidP="00CD3681">
      <w:pPr>
        <w:spacing w:before="120"/>
        <w:rPr>
          <w:rFonts w:cs="Arial"/>
          <w:i/>
          <w:iCs/>
          <w:sz w:val="20"/>
          <w:szCs w:val="20"/>
          <w:rPrChange w:id="1475" w:author="Huang, Jia Chang" w:date="2014-06-02T11:08:00Z">
            <w:rPr>
              <w:i/>
              <w:iCs/>
              <w:sz w:val="20"/>
            </w:rPr>
          </w:rPrChange>
        </w:rPr>
      </w:pPr>
      <w:r w:rsidRPr="000D4C7A">
        <w:rPr>
          <w:rFonts w:cs="Arial"/>
          <w:i/>
          <w:iCs/>
          <w:sz w:val="20"/>
          <w:szCs w:val="20"/>
          <w:rPrChange w:id="1476" w:author="Huang, Jia Chang" w:date="2014-06-02T11:08:00Z">
            <w:rPr>
              <w:i/>
              <w:iCs/>
              <w:sz w:val="20"/>
            </w:rPr>
          </w:rPrChange>
        </w:rPr>
        <w:tab/>
        <w:t>= 3</w:t>
      </w:r>
      <w:r w:rsidR="00E95F13" w:rsidRPr="000D4C7A">
        <w:rPr>
          <w:rFonts w:cs="Arial"/>
          <w:i/>
          <w:iCs/>
          <w:sz w:val="20"/>
          <w:szCs w:val="20"/>
          <w:rPrChange w:id="1477" w:author="Huang, Jia Chang" w:date="2014-06-02T11:08:00Z">
            <w:rPr>
              <w:i/>
              <w:iCs/>
              <w:sz w:val="20"/>
            </w:rPr>
          </w:rPrChange>
        </w:rPr>
        <w:t>3,216</w:t>
      </w:r>
      <w:r w:rsidRPr="000D4C7A">
        <w:rPr>
          <w:rFonts w:cs="Arial"/>
          <w:i/>
          <w:iCs/>
          <w:sz w:val="20"/>
          <w:szCs w:val="20"/>
          <w:rPrChange w:id="1478" w:author="Huang, Jia Chang" w:date="2014-06-02T11:08:00Z">
            <w:rPr>
              <w:i/>
              <w:iCs/>
              <w:sz w:val="20"/>
            </w:rPr>
          </w:rPrChange>
        </w:rPr>
        <w:t xml:space="preserve"> - 2156 = </w:t>
      </w:r>
      <w:r w:rsidR="00D30FE4" w:rsidRPr="000D4C7A">
        <w:rPr>
          <w:rFonts w:cs="Arial"/>
          <w:b/>
          <w:bCs/>
          <w:i/>
          <w:iCs/>
          <w:sz w:val="20"/>
          <w:szCs w:val="20"/>
          <w:u w:val="single"/>
          <w:rPrChange w:id="1479" w:author="Huang, Jia Chang" w:date="2014-06-02T11:08:00Z">
            <w:rPr>
              <w:b/>
              <w:bCs/>
              <w:i/>
              <w:iCs/>
              <w:sz w:val="20"/>
              <w:u w:val="single"/>
            </w:rPr>
          </w:rPrChange>
        </w:rPr>
        <w:t>31,060</w:t>
      </w:r>
      <w:r w:rsidRPr="000D4C7A">
        <w:rPr>
          <w:rFonts w:cs="Arial"/>
          <w:b/>
          <w:bCs/>
          <w:i/>
          <w:iCs/>
          <w:sz w:val="20"/>
          <w:szCs w:val="20"/>
          <w:u w:val="single"/>
          <w:rPrChange w:id="1480" w:author="Huang, Jia Chang" w:date="2014-06-02T11:08:00Z">
            <w:rPr>
              <w:b/>
              <w:bCs/>
              <w:i/>
              <w:iCs/>
              <w:sz w:val="20"/>
              <w:u w:val="single"/>
            </w:rPr>
          </w:rPrChange>
        </w:rPr>
        <w:t xml:space="preserve"> Btuh</w:t>
      </w:r>
      <w:r w:rsidRPr="000D4C7A">
        <w:rPr>
          <w:rFonts w:cs="Arial"/>
          <w:i/>
          <w:iCs/>
          <w:sz w:val="20"/>
          <w:szCs w:val="20"/>
          <w:rPrChange w:id="1481" w:author="Huang, Jia Chang" w:date="2014-06-02T11:08:00Z">
            <w:rPr>
              <w:i/>
              <w:iCs/>
              <w:sz w:val="20"/>
            </w:rPr>
          </w:rPrChange>
        </w:rPr>
        <w:t xml:space="preserve"> (Standard)</w:t>
      </w:r>
    </w:p>
    <w:p w:rsidR="00CD3681" w:rsidRPr="000D4C7A" w:rsidRDefault="00CD3681" w:rsidP="00CD3681">
      <w:pPr>
        <w:spacing w:before="120"/>
        <w:rPr>
          <w:rFonts w:cs="Arial"/>
          <w:i/>
          <w:iCs/>
          <w:sz w:val="20"/>
          <w:szCs w:val="20"/>
          <w:rPrChange w:id="1482" w:author="Huang, Jia Chang" w:date="2014-06-02T11:08:00Z">
            <w:rPr>
              <w:i/>
              <w:iCs/>
              <w:sz w:val="20"/>
            </w:rPr>
          </w:rPrChange>
        </w:rPr>
      </w:pPr>
      <w:r w:rsidRPr="000D4C7A">
        <w:rPr>
          <w:rFonts w:cs="Arial"/>
          <w:i/>
          <w:iCs/>
          <w:sz w:val="20"/>
          <w:szCs w:val="20"/>
          <w:rPrChange w:id="1483" w:author="Huang, Jia Chang" w:date="2014-06-02T11:08:00Z">
            <w:rPr>
              <w:i/>
              <w:iCs/>
              <w:sz w:val="20"/>
            </w:rPr>
          </w:rPrChange>
        </w:rPr>
        <w:tab/>
        <w:t xml:space="preserve">= </w:t>
      </w:r>
      <w:r w:rsidR="00E95F13" w:rsidRPr="000D4C7A">
        <w:rPr>
          <w:rFonts w:cs="Arial"/>
          <w:i/>
          <w:iCs/>
          <w:sz w:val="20"/>
          <w:szCs w:val="20"/>
          <w:rPrChange w:id="1484" w:author="Huang, Jia Chang" w:date="2014-06-02T11:08:00Z">
            <w:rPr>
              <w:i/>
              <w:iCs/>
              <w:sz w:val="20"/>
            </w:rPr>
          </w:rPrChange>
        </w:rPr>
        <w:t>33,216 -</w:t>
      </w:r>
      <w:r w:rsidR="00D30FE4" w:rsidRPr="000D4C7A">
        <w:rPr>
          <w:rFonts w:cs="Arial"/>
          <w:i/>
          <w:iCs/>
          <w:sz w:val="20"/>
          <w:szCs w:val="20"/>
          <w:rPrChange w:id="1485" w:author="Huang, Jia Chang" w:date="2014-06-02T11:08:00Z">
            <w:rPr>
              <w:i/>
              <w:iCs/>
              <w:sz w:val="20"/>
            </w:rPr>
          </w:rPrChange>
        </w:rPr>
        <w:t xml:space="preserve"> 1187</w:t>
      </w:r>
      <w:r w:rsidRPr="000D4C7A">
        <w:rPr>
          <w:rFonts w:cs="Arial"/>
          <w:i/>
          <w:iCs/>
          <w:sz w:val="20"/>
          <w:szCs w:val="20"/>
          <w:rPrChange w:id="1486" w:author="Huang, Jia Chang" w:date="2014-06-02T11:08:00Z">
            <w:rPr>
              <w:i/>
              <w:iCs/>
              <w:sz w:val="20"/>
            </w:rPr>
          </w:rPrChange>
        </w:rPr>
        <w:t xml:space="preserve"> =</w:t>
      </w:r>
      <w:r w:rsidR="00D30FE4" w:rsidRPr="000D4C7A">
        <w:rPr>
          <w:rFonts w:cs="Arial"/>
          <w:b/>
          <w:bCs/>
          <w:i/>
          <w:iCs/>
          <w:sz w:val="20"/>
          <w:szCs w:val="20"/>
          <w:u w:val="single"/>
          <w:rPrChange w:id="1487" w:author="Huang, Jia Chang" w:date="2014-06-02T11:08:00Z">
            <w:rPr>
              <w:b/>
              <w:bCs/>
              <w:i/>
              <w:iCs/>
              <w:sz w:val="20"/>
              <w:u w:val="single"/>
            </w:rPr>
          </w:rPrChange>
        </w:rPr>
        <w:t xml:space="preserve"> 32,029</w:t>
      </w:r>
      <w:r w:rsidRPr="000D4C7A">
        <w:rPr>
          <w:rFonts w:cs="Arial"/>
          <w:b/>
          <w:bCs/>
          <w:i/>
          <w:iCs/>
          <w:sz w:val="20"/>
          <w:szCs w:val="20"/>
          <w:u w:val="single"/>
          <w:rPrChange w:id="1488" w:author="Huang, Jia Chang" w:date="2014-06-02T11:08:00Z">
            <w:rPr>
              <w:b/>
              <w:bCs/>
              <w:i/>
              <w:iCs/>
              <w:sz w:val="20"/>
              <w:u w:val="single"/>
            </w:rPr>
          </w:rPrChange>
        </w:rPr>
        <w:t xml:space="preserve"> Btuh</w:t>
      </w:r>
      <w:r w:rsidRPr="000D4C7A">
        <w:rPr>
          <w:rFonts w:cs="Arial"/>
          <w:i/>
          <w:iCs/>
          <w:sz w:val="20"/>
          <w:szCs w:val="20"/>
          <w:rPrChange w:id="1489" w:author="Huang, Jia Chang" w:date="2014-06-02T11:08:00Z">
            <w:rPr>
              <w:i/>
              <w:iCs/>
              <w:sz w:val="20"/>
            </w:rPr>
          </w:rPrChange>
        </w:rPr>
        <w:t xml:space="preserve"> (BPM)</w:t>
      </w:r>
    </w:p>
    <w:p w:rsidR="00CD3681" w:rsidRPr="000D4C7A" w:rsidRDefault="00CD3681" w:rsidP="00CD3681">
      <w:pPr>
        <w:spacing w:before="480"/>
        <w:rPr>
          <w:rFonts w:cs="Arial"/>
          <w:i/>
          <w:iCs/>
          <w:sz w:val="20"/>
          <w:szCs w:val="20"/>
        </w:rPr>
      </w:pPr>
      <w:r w:rsidRPr="000D4C7A">
        <w:rPr>
          <w:rFonts w:cs="Arial"/>
          <w:i/>
          <w:iCs/>
          <w:sz w:val="20"/>
          <w:szCs w:val="20"/>
          <w:rPrChange w:id="1490" w:author="Huang, Jia Chang" w:date="2014-06-02T11:08:00Z">
            <w:rPr>
              <w:i/>
              <w:iCs/>
              <w:sz w:val="20"/>
            </w:rPr>
          </w:rPrChange>
        </w:rPr>
        <w:t xml:space="preserve">Nominal Power Draw = </w:t>
      </w:r>
      <w:r w:rsidRPr="00271CD3">
        <w:rPr>
          <w:rFonts w:cs="Arial"/>
          <w:i/>
          <w:iCs/>
          <w:position w:val="-24"/>
          <w:sz w:val="20"/>
          <w:szCs w:val="20"/>
        </w:rPr>
        <w:object w:dxaOrig="2279" w:dyaOrig="620">
          <v:shape id="_x0000_i1026" type="#_x0000_t75" style="width:113.95pt;height:30.75pt" o:ole="">
            <v:imagedata r:id="rId30" o:title=""/>
          </v:shape>
          <o:OLEObject Type="Embed" ProgID="Equation.3" ShapeID="_x0000_i1026" DrawAspect="Content" ObjectID="_1463858629" r:id="rId31"/>
        </w:object>
      </w:r>
    </w:p>
    <w:p w:rsidR="00CD3681" w:rsidRPr="00271CD3" w:rsidRDefault="00CD3681" w:rsidP="00CD3681">
      <w:pPr>
        <w:spacing w:before="120"/>
        <w:ind w:firstLine="720"/>
        <w:rPr>
          <w:rFonts w:cs="Arial"/>
          <w:i/>
          <w:iCs/>
          <w:sz w:val="20"/>
          <w:szCs w:val="20"/>
        </w:rPr>
      </w:pPr>
      <w:r w:rsidRPr="00271CD3">
        <w:rPr>
          <w:rFonts w:cs="Arial"/>
          <w:i/>
          <w:iCs/>
          <w:sz w:val="20"/>
          <w:szCs w:val="20"/>
        </w:rPr>
        <w:t>for an EER 10 system:</w:t>
      </w:r>
    </w:p>
    <w:p w:rsidR="00CD3681" w:rsidRPr="000D4C7A" w:rsidRDefault="00CD3681" w:rsidP="00CD3681">
      <w:pPr>
        <w:spacing w:before="120"/>
        <w:ind w:firstLine="720"/>
        <w:rPr>
          <w:rFonts w:cs="Arial"/>
          <w:i/>
          <w:iCs/>
          <w:sz w:val="20"/>
          <w:szCs w:val="20"/>
          <w:rPrChange w:id="1491" w:author="Huang, Jia Chang" w:date="2014-06-02T11:08:00Z">
            <w:rPr>
              <w:i/>
              <w:iCs/>
              <w:sz w:val="20"/>
            </w:rPr>
          </w:rPrChange>
        </w:rPr>
      </w:pPr>
      <w:r w:rsidRPr="00690E02">
        <w:rPr>
          <w:rFonts w:cs="Arial"/>
          <w:i/>
          <w:iCs/>
          <w:sz w:val="20"/>
          <w:szCs w:val="20"/>
        </w:rPr>
        <w:t>Nominal Power Draw = 3.</w:t>
      </w:r>
      <w:r w:rsidR="00D30FE4" w:rsidRPr="00695CD4">
        <w:rPr>
          <w:rFonts w:cs="Arial"/>
          <w:i/>
          <w:iCs/>
          <w:sz w:val="20"/>
          <w:szCs w:val="20"/>
        </w:rPr>
        <w:t>46 x 12000 / 10 =4152</w:t>
      </w:r>
      <w:r w:rsidRPr="00CF4E77">
        <w:rPr>
          <w:rFonts w:cs="Arial"/>
          <w:i/>
          <w:iCs/>
          <w:sz w:val="20"/>
          <w:szCs w:val="20"/>
        </w:rPr>
        <w:t xml:space="preserve"> Watts</w:t>
      </w:r>
    </w:p>
    <w:p w:rsidR="00CD3681" w:rsidRPr="000D4C7A" w:rsidRDefault="00CD3681" w:rsidP="00CD3681">
      <w:pPr>
        <w:spacing w:before="480"/>
        <w:rPr>
          <w:rFonts w:cs="Arial"/>
          <w:i/>
          <w:iCs/>
          <w:sz w:val="20"/>
          <w:szCs w:val="20"/>
          <w:rPrChange w:id="1492" w:author="Huang, Jia Chang" w:date="2014-06-02T11:08:00Z">
            <w:rPr>
              <w:i/>
              <w:iCs/>
              <w:sz w:val="20"/>
            </w:rPr>
          </w:rPrChange>
        </w:rPr>
      </w:pPr>
      <w:r w:rsidRPr="000D4C7A">
        <w:rPr>
          <w:rFonts w:cs="Arial"/>
          <w:i/>
          <w:iCs/>
          <w:sz w:val="20"/>
          <w:szCs w:val="20"/>
          <w:rPrChange w:id="1493" w:author="Huang, Jia Chang" w:date="2014-06-02T11:08:00Z">
            <w:rPr>
              <w:i/>
              <w:iCs/>
              <w:sz w:val="20"/>
            </w:rPr>
          </w:rPrChange>
        </w:rPr>
        <w:t>Condenser Unit Power Draw = Nominal Power Draw – Nominal Fan Power Draw x Tonnage</w:t>
      </w:r>
    </w:p>
    <w:p w:rsidR="00CD3681" w:rsidRPr="000D4C7A" w:rsidRDefault="00CD3681" w:rsidP="00CD3681">
      <w:pPr>
        <w:spacing w:before="120"/>
        <w:ind w:left="720"/>
        <w:rPr>
          <w:rFonts w:cs="Arial"/>
          <w:i/>
          <w:iCs/>
          <w:sz w:val="20"/>
          <w:szCs w:val="20"/>
          <w:rPrChange w:id="1494" w:author="Huang, Jia Chang" w:date="2014-06-02T11:08:00Z">
            <w:rPr>
              <w:i/>
              <w:iCs/>
              <w:sz w:val="20"/>
            </w:rPr>
          </w:rPrChange>
        </w:rPr>
      </w:pPr>
      <w:r w:rsidRPr="000D4C7A">
        <w:rPr>
          <w:rFonts w:cs="Arial"/>
          <w:i/>
          <w:iCs/>
          <w:sz w:val="20"/>
          <w:szCs w:val="20"/>
          <w:rPrChange w:id="1495" w:author="Huang, Jia Chang" w:date="2014-06-02T11:08:00Z">
            <w:rPr>
              <w:i/>
              <w:iCs/>
              <w:sz w:val="20"/>
            </w:rPr>
          </w:rPrChange>
        </w:rPr>
        <w:t>where:</w:t>
      </w:r>
      <w:r w:rsidRPr="000D4C7A">
        <w:rPr>
          <w:rFonts w:cs="Arial"/>
          <w:i/>
          <w:iCs/>
          <w:sz w:val="20"/>
          <w:szCs w:val="20"/>
          <w:rPrChange w:id="1496" w:author="Huang, Jia Chang" w:date="2014-06-02T11:08:00Z">
            <w:rPr>
              <w:i/>
              <w:iCs/>
              <w:sz w:val="20"/>
            </w:rPr>
          </w:rPrChange>
        </w:rPr>
        <w:br/>
        <w:t xml:space="preserve"> Nominal Fan Power Draw =  365 W/1000 cfm x 400 cfm per ton)= 146 W per ton</w:t>
      </w:r>
    </w:p>
    <w:p w:rsidR="00CD3681" w:rsidRPr="000D4C7A" w:rsidRDefault="00CD3681" w:rsidP="00CD3681">
      <w:pPr>
        <w:spacing w:before="120"/>
        <w:rPr>
          <w:rFonts w:cs="Arial"/>
          <w:i/>
          <w:iCs/>
          <w:sz w:val="20"/>
          <w:szCs w:val="20"/>
          <w:rPrChange w:id="1497" w:author="Huang, Jia Chang" w:date="2014-06-02T11:08:00Z">
            <w:rPr>
              <w:i/>
              <w:iCs/>
              <w:sz w:val="20"/>
            </w:rPr>
          </w:rPrChange>
        </w:rPr>
      </w:pPr>
      <w:r w:rsidRPr="000D4C7A">
        <w:rPr>
          <w:rFonts w:cs="Arial"/>
          <w:i/>
          <w:iCs/>
          <w:sz w:val="20"/>
          <w:szCs w:val="20"/>
          <w:rPrChange w:id="1498" w:author="Huang, Jia Chang" w:date="2014-06-02T11:08:00Z">
            <w:rPr>
              <w:i/>
              <w:iCs/>
              <w:sz w:val="20"/>
            </w:rPr>
          </w:rPrChange>
        </w:rPr>
        <w:t xml:space="preserve">Condenser Unit Power Draw = </w:t>
      </w:r>
      <w:r w:rsidR="00D30FE4" w:rsidRPr="000D4C7A">
        <w:rPr>
          <w:rFonts w:cs="Arial"/>
          <w:i/>
          <w:iCs/>
          <w:sz w:val="20"/>
          <w:szCs w:val="20"/>
          <w:rPrChange w:id="1499" w:author="Huang, Jia Chang" w:date="2014-06-02T11:08:00Z">
            <w:rPr>
              <w:i/>
              <w:iCs/>
              <w:sz w:val="20"/>
            </w:rPr>
          </w:rPrChange>
        </w:rPr>
        <w:t>4152</w:t>
      </w:r>
      <w:r w:rsidRPr="000D4C7A">
        <w:rPr>
          <w:rFonts w:cs="Arial"/>
          <w:i/>
          <w:iCs/>
          <w:sz w:val="20"/>
          <w:szCs w:val="20"/>
          <w:rPrChange w:id="1500" w:author="Huang, Jia Chang" w:date="2014-06-02T11:08:00Z">
            <w:rPr>
              <w:i/>
              <w:iCs/>
              <w:sz w:val="20"/>
            </w:rPr>
          </w:rPrChange>
        </w:rPr>
        <w:t xml:space="preserve"> Watts – 146 W per Ton x 3.</w:t>
      </w:r>
      <w:r w:rsidR="00D30FE4" w:rsidRPr="000D4C7A">
        <w:rPr>
          <w:rFonts w:cs="Arial"/>
          <w:i/>
          <w:iCs/>
          <w:sz w:val="20"/>
          <w:szCs w:val="20"/>
          <w:rPrChange w:id="1501" w:author="Huang, Jia Chang" w:date="2014-06-02T11:08:00Z">
            <w:rPr>
              <w:i/>
              <w:iCs/>
              <w:sz w:val="20"/>
            </w:rPr>
          </w:rPrChange>
        </w:rPr>
        <w:t>46</w:t>
      </w:r>
      <w:r w:rsidRPr="000D4C7A">
        <w:rPr>
          <w:rFonts w:cs="Arial"/>
          <w:i/>
          <w:iCs/>
          <w:sz w:val="20"/>
          <w:szCs w:val="20"/>
          <w:rPrChange w:id="1502" w:author="Huang, Jia Chang" w:date="2014-06-02T11:08:00Z">
            <w:rPr>
              <w:i/>
              <w:iCs/>
              <w:sz w:val="20"/>
            </w:rPr>
          </w:rPrChange>
        </w:rPr>
        <w:t xml:space="preserve"> </w:t>
      </w:r>
    </w:p>
    <w:p w:rsidR="00CD3681" w:rsidRPr="000D4C7A" w:rsidRDefault="00CD3681" w:rsidP="00CD3681">
      <w:pPr>
        <w:spacing w:before="120"/>
        <w:ind w:firstLine="720"/>
        <w:rPr>
          <w:rFonts w:cs="Arial"/>
          <w:i/>
          <w:iCs/>
          <w:sz w:val="20"/>
          <w:szCs w:val="20"/>
          <w:rPrChange w:id="1503" w:author="Huang, Jia Chang" w:date="2014-06-02T11:08:00Z">
            <w:rPr>
              <w:i/>
              <w:iCs/>
              <w:sz w:val="20"/>
            </w:rPr>
          </w:rPrChange>
        </w:rPr>
      </w:pPr>
      <w:r w:rsidRPr="000D4C7A">
        <w:rPr>
          <w:rFonts w:cs="Arial"/>
          <w:i/>
          <w:iCs/>
          <w:sz w:val="20"/>
          <w:szCs w:val="20"/>
          <w:rPrChange w:id="1504" w:author="Huang, Jia Chang" w:date="2014-06-02T11:08:00Z">
            <w:rPr>
              <w:i/>
              <w:iCs/>
              <w:sz w:val="20"/>
            </w:rPr>
          </w:rPrChange>
        </w:rPr>
        <w:t xml:space="preserve">= </w:t>
      </w:r>
      <w:r w:rsidRPr="000D4C7A">
        <w:rPr>
          <w:rFonts w:cs="Arial"/>
          <w:b/>
          <w:bCs/>
          <w:i/>
          <w:iCs/>
          <w:sz w:val="20"/>
          <w:szCs w:val="20"/>
          <w:u w:val="single"/>
          <w:rPrChange w:id="1505" w:author="Huang, Jia Chang" w:date="2014-06-02T11:08:00Z">
            <w:rPr>
              <w:b/>
              <w:bCs/>
              <w:i/>
              <w:iCs/>
              <w:sz w:val="20"/>
              <w:u w:val="single"/>
            </w:rPr>
          </w:rPrChange>
        </w:rPr>
        <w:t>3</w:t>
      </w:r>
      <w:r w:rsidR="00D30FE4" w:rsidRPr="000D4C7A">
        <w:rPr>
          <w:rFonts w:cs="Arial"/>
          <w:b/>
          <w:bCs/>
          <w:i/>
          <w:iCs/>
          <w:sz w:val="20"/>
          <w:szCs w:val="20"/>
          <w:u w:val="single"/>
          <w:rPrChange w:id="1506" w:author="Huang, Jia Chang" w:date="2014-06-02T11:08:00Z">
            <w:rPr>
              <w:b/>
              <w:bCs/>
              <w:i/>
              <w:iCs/>
              <w:sz w:val="20"/>
              <w:u w:val="single"/>
            </w:rPr>
          </w:rPrChange>
        </w:rPr>
        <w:t>64</w:t>
      </w:r>
      <w:r w:rsidRPr="000D4C7A">
        <w:rPr>
          <w:rFonts w:cs="Arial"/>
          <w:b/>
          <w:bCs/>
          <w:i/>
          <w:iCs/>
          <w:sz w:val="20"/>
          <w:szCs w:val="20"/>
          <w:u w:val="single"/>
          <w:rPrChange w:id="1507" w:author="Huang, Jia Chang" w:date="2014-06-02T11:08:00Z">
            <w:rPr>
              <w:b/>
              <w:bCs/>
              <w:i/>
              <w:iCs/>
              <w:sz w:val="20"/>
              <w:u w:val="single"/>
            </w:rPr>
          </w:rPrChange>
        </w:rPr>
        <w:t>7 Watts</w:t>
      </w:r>
    </w:p>
    <w:p w:rsidR="00CD3681" w:rsidRPr="000D4C7A" w:rsidRDefault="00CD3681" w:rsidP="00CD3681">
      <w:pPr>
        <w:spacing w:before="360"/>
        <w:rPr>
          <w:rFonts w:cs="Arial"/>
          <w:i/>
          <w:iCs/>
          <w:sz w:val="20"/>
          <w:szCs w:val="20"/>
          <w:rPrChange w:id="1508" w:author="Huang, Jia Chang" w:date="2014-06-02T11:08:00Z">
            <w:rPr>
              <w:i/>
              <w:iCs/>
              <w:sz w:val="20"/>
            </w:rPr>
          </w:rPrChange>
        </w:rPr>
      </w:pPr>
      <w:r w:rsidRPr="000D4C7A">
        <w:rPr>
          <w:rFonts w:cs="Arial"/>
          <w:i/>
          <w:iCs/>
          <w:sz w:val="20"/>
          <w:szCs w:val="20"/>
          <w:rPrChange w:id="1509" w:author="Huang, Jia Chang" w:date="2014-06-02T11:08:00Z">
            <w:rPr>
              <w:i/>
              <w:iCs/>
              <w:sz w:val="20"/>
            </w:rPr>
          </w:rPrChange>
        </w:rPr>
        <w:t>Total Power Draw = Outdoor Unit Watt Draw + Fan Watt Draw</w:t>
      </w:r>
    </w:p>
    <w:p w:rsidR="00CD3681" w:rsidRPr="000D4C7A" w:rsidRDefault="00CD3681" w:rsidP="00CD3681">
      <w:pPr>
        <w:spacing w:before="120"/>
        <w:ind w:firstLine="720"/>
        <w:rPr>
          <w:rFonts w:cs="Arial"/>
          <w:i/>
          <w:iCs/>
          <w:sz w:val="20"/>
          <w:szCs w:val="20"/>
          <w:rPrChange w:id="1510" w:author="Huang, Jia Chang" w:date="2014-06-02T11:08:00Z">
            <w:rPr>
              <w:i/>
              <w:iCs/>
              <w:sz w:val="20"/>
            </w:rPr>
          </w:rPrChange>
        </w:rPr>
      </w:pPr>
      <w:r w:rsidRPr="000D4C7A">
        <w:rPr>
          <w:rFonts w:cs="Arial"/>
          <w:i/>
          <w:iCs/>
          <w:sz w:val="20"/>
          <w:szCs w:val="20"/>
          <w:rPrChange w:id="1511" w:author="Huang, Jia Chang" w:date="2014-06-02T11:08:00Z">
            <w:rPr>
              <w:i/>
              <w:iCs/>
              <w:sz w:val="20"/>
            </w:rPr>
          </w:rPrChange>
        </w:rPr>
        <w:t>= 3</w:t>
      </w:r>
      <w:r w:rsidR="00D30FE4" w:rsidRPr="000D4C7A">
        <w:rPr>
          <w:rFonts w:cs="Arial"/>
          <w:i/>
          <w:iCs/>
          <w:sz w:val="20"/>
          <w:szCs w:val="20"/>
          <w:rPrChange w:id="1512" w:author="Huang, Jia Chang" w:date="2014-06-02T11:08:00Z">
            <w:rPr>
              <w:i/>
              <w:iCs/>
              <w:sz w:val="20"/>
            </w:rPr>
          </w:rPrChange>
        </w:rPr>
        <w:t>64</w:t>
      </w:r>
      <w:r w:rsidRPr="000D4C7A">
        <w:rPr>
          <w:rFonts w:cs="Arial"/>
          <w:i/>
          <w:iCs/>
          <w:sz w:val="20"/>
          <w:szCs w:val="20"/>
          <w:rPrChange w:id="1513" w:author="Huang, Jia Chang" w:date="2014-06-02T11:08:00Z">
            <w:rPr>
              <w:i/>
              <w:iCs/>
              <w:sz w:val="20"/>
            </w:rPr>
          </w:rPrChange>
        </w:rPr>
        <w:t xml:space="preserve">7 + 632 = </w:t>
      </w:r>
      <w:r w:rsidRPr="000D4C7A">
        <w:rPr>
          <w:rFonts w:cs="Arial"/>
          <w:b/>
          <w:bCs/>
          <w:i/>
          <w:iCs/>
          <w:sz w:val="20"/>
          <w:szCs w:val="20"/>
          <w:u w:val="single"/>
          <w:rPrChange w:id="1514" w:author="Huang, Jia Chang" w:date="2014-06-02T11:08:00Z">
            <w:rPr>
              <w:b/>
              <w:bCs/>
              <w:i/>
              <w:iCs/>
              <w:sz w:val="20"/>
              <w:u w:val="single"/>
            </w:rPr>
          </w:rPrChange>
        </w:rPr>
        <w:t>4</w:t>
      </w:r>
      <w:r w:rsidR="00D30FE4" w:rsidRPr="000D4C7A">
        <w:rPr>
          <w:rFonts w:cs="Arial"/>
          <w:b/>
          <w:bCs/>
          <w:i/>
          <w:iCs/>
          <w:sz w:val="20"/>
          <w:szCs w:val="20"/>
          <w:u w:val="single"/>
          <w:rPrChange w:id="1515" w:author="Huang, Jia Chang" w:date="2014-06-02T11:08:00Z">
            <w:rPr>
              <w:b/>
              <w:bCs/>
              <w:i/>
              <w:iCs/>
              <w:sz w:val="20"/>
              <w:u w:val="single"/>
            </w:rPr>
          </w:rPrChange>
        </w:rPr>
        <w:t>279</w:t>
      </w:r>
      <w:r w:rsidRPr="000D4C7A">
        <w:rPr>
          <w:rFonts w:cs="Arial"/>
          <w:b/>
          <w:bCs/>
          <w:i/>
          <w:iCs/>
          <w:sz w:val="20"/>
          <w:szCs w:val="20"/>
          <w:u w:val="single"/>
          <w:rPrChange w:id="1516" w:author="Huang, Jia Chang" w:date="2014-06-02T11:08:00Z">
            <w:rPr>
              <w:b/>
              <w:bCs/>
              <w:i/>
              <w:iCs/>
              <w:sz w:val="20"/>
              <w:u w:val="single"/>
            </w:rPr>
          </w:rPrChange>
        </w:rPr>
        <w:t xml:space="preserve"> Watts</w:t>
      </w:r>
      <w:r w:rsidRPr="000D4C7A">
        <w:rPr>
          <w:rFonts w:cs="Arial"/>
          <w:i/>
          <w:iCs/>
          <w:sz w:val="20"/>
          <w:szCs w:val="20"/>
          <w:rPrChange w:id="1517" w:author="Huang, Jia Chang" w:date="2014-06-02T11:08:00Z">
            <w:rPr>
              <w:i/>
              <w:iCs/>
              <w:sz w:val="20"/>
            </w:rPr>
          </w:rPrChange>
        </w:rPr>
        <w:t xml:space="preserve"> (Standard)</w:t>
      </w:r>
    </w:p>
    <w:p w:rsidR="00CD3681" w:rsidRPr="000D4C7A" w:rsidRDefault="00CD3681" w:rsidP="00CD3681">
      <w:pPr>
        <w:spacing w:before="120"/>
        <w:rPr>
          <w:rFonts w:cs="Arial"/>
          <w:i/>
          <w:iCs/>
          <w:sz w:val="20"/>
          <w:szCs w:val="20"/>
          <w:rPrChange w:id="1518" w:author="Huang, Jia Chang" w:date="2014-06-02T11:08:00Z">
            <w:rPr>
              <w:i/>
              <w:iCs/>
              <w:sz w:val="20"/>
            </w:rPr>
          </w:rPrChange>
        </w:rPr>
      </w:pPr>
      <w:r w:rsidRPr="000D4C7A">
        <w:rPr>
          <w:rFonts w:cs="Arial"/>
          <w:i/>
          <w:iCs/>
          <w:sz w:val="20"/>
          <w:szCs w:val="20"/>
          <w:rPrChange w:id="1519" w:author="Huang, Jia Chang" w:date="2014-06-02T11:08:00Z">
            <w:rPr>
              <w:i/>
              <w:iCs/>
              <w:sz w:val="20"/>
            </w:rPr>
          </w:rPrChange>
        </w:rPr>
        <w:tab/>
        <w:t>= 3</w:t>
      </w:r>
      <w:r w:rsidR="00D30FE4" w:rsidRPr="000D4C7A">
        <w:rPr>
          <w:rFonts w:cs="Arial"/>
          <w:i/>
          <w:iCs/>
          <w:sz w:val="20"/>
          <w:szCs w:val="20"/>
          <w:rPrChange w:id="1520" w:author="Huang, Jia Chang" w:date="2014-06-02T11:08:00Z">
            <w:rPr>
              <w:i/>
              <w:iCs/>
              <w:sz w:val="20"/>
            </w:rPr>
          </w:rPrChange>
        </w:rPr>
        <w:t>64</w:t>
      </w:r>
      <w:r w:rsidRPr="000D4C7A">
        <w:rPr>
          <w:rFonts w:cs="Arial"/>
          <w:i/>
          <w:iCs/>
          <w:sz w:val="20"/>
          <w:szCs w:val="20"/>
          <w:rPrChange w:id="1521" w:author="Huang, Jia Chang" w:date="2014-06-02T11:08:00Z">
            <w:rPr>
              <w:i/>
              <w:iCs/>
              <w:sz w:val="20"/>
            </w:rPr>
          </w:rPrChange>
        </w:rPr>
        <w:t>7 + 3</w:t>
      </w:r>
      <w:r w:rsidR="00D30FE4" w:rsidRPr="000D4C7A">
        <w:rPr>
          <w:rFonts w:cs="Arial"/>
          <w:i/>
          <w:iCs/>
          <w:sz w:val="20"/>
          <w:szCs w:val="20"/>
          <w:rPrChange w:id="1522" w:author="Huang, Jia Chang" w:date="2014-06-02T11:08:00Z">
            <w:rPr>
              <w:i/>
              <w:iCs/>
              <w:sz w:val="20"/>
            </w:rPr>
          </w:rPrChange>
        </w:rPr>
        <w:t>48</w:t>
      </w:r>
      <w:r w:rsidRPr="000D4C7A">
        <w:rPr>
          <w:rFonts w:cs="Arial"/>
          <w:i/>
          <w:iCs/>
          <w:sz w:val="20"/>
          <w:szCs w:val="20"/>
          <w:rPrChange w:id="1523" w:author="Huang, Jia Chang" w:date="2014-06-02T11:08:00Z">
            <w:rPr>
              <w:i/>
              <w:iCs/>
              <w:sz w:val="20"/>
            </w:rPr>
          </w:rPrChange>
        </w:rPr>
        <w:t xml:space="preserve"> = </w:t>
      </w:r>
      <w:r w:rsidRPr="000D4C7A">
        <w:rPr>
          <w:rFonts w:cs="Arial"/>
          <w:b/>
          <w:bCs/>
          <w:i/>
          <w:iCs/>
          <w:sz w:val="20"/>
          <w:szCs w:val="20"/>
          <w:u w:val="single"/>
          <w:rPrChange w:id="1524" w:author="Huang, Jia Chang" w:date="2014-06-02T11:08:00Z">
            <w:rPr>
              <w:b/>
              <w:bCs/>
              <w:i/>
              <w:iCs/>
              <w:sz w:val="20"/>
              <w:u w:val="single"/>
            </w:rPr>
          </w:rPrChange>
        </w:rPr>
        <w:t>3</w:t>
      </w:r>
      <w:r w:rsidR="00D30FE4" w:rsidRPr="000D4C7A">
        <w:rPr>
          <w:rFonts w:cs="Arial"/>
          <w:b/>
          <w:bCs/>
          <w:i/>
          <w:iCs/>
          <w:sz w:val="20"/>
          <w:szCs w:val="20"/>
          <w:u w:val="single"/>
          <w:rPrChange w:id="1525" w:author="Huang, Jia Chang" w:date="2014-06-02T11:08:00Z">
            <w:rPr>
              <w:b/>
              <w:bCs/>
              <w:i/>
              <w:iCs/>
              <w:sz w:val="20"/>
              <w:u w:val="single"/>
            </w:rPr>
          </w:rPrChange>
        </w:rPr>
        <w:t>995</w:t>
      </w:r>
      <w:r w:rsidRPr="000D4C7A">
        <w:rPr>
          <w:rFonts w:cs="Arial"/>
          <w:b/>
          <w:bCs/>
          <w:i/>
          <w:iCs/>
          <w:sz w:val="20"/>
          <w:szCs w:val="20"/>
          <w:u w:val="single"/>
          <w:rPrChange w:id="1526" w:author="Huang, Jia Chang" w:date="2014-06-02T11:08:00Z">
            <w:rPr>
              <w:b/>
              <w:bCs/>
              <w:i/>
              <w:iCs/>
              <w:sz w:val="20"/>
              <w:u w:val="single"/>
            </w:rPr>
          </w:rPrChange>
        </w:rPr>
        <w:t xml:space="preserve"> Watts</w:t>
      </w:r>
      <w:r w:rsidRPr="000D4C7A">
        <w:rPr>
          <w:rFonts w:cs="Arial"/>
          <w:i/>
          <w:iCs/>
          <w:sz w:val="20"/>
          <w:szCs w:val="20"/>
          <w:rPrChange w:id="1527" w:author="Huang, Jia Chang" w:date="2014-06-02T11:08:00Z">
            <w:rPr>
              <w:i/>
              <w:iCs/>
              <w:sz w:val="20"/>
            </w:rPr>
          </w:rPrChange>
        </w:rPr>
        <w:t xml:space="preserve"> (BPM)</w:t>
      </w:r>
    </w:p>
    <w:p w:rsidR="00CD3681" w:rsidRPr="000D4C7A" w:rsidRDefault="00CD3681" w:rsidP="00CD3681">
      <w:pPr>
        <w:spacing w:before="480"/>
        <w:rPr>
          <w:rFonts w:cs="Arial"/>
          <w:i/>
          <w:iCs/>
          <w:sz w:val="20"/>
          <w:szCs w:val="20"/>
        </w:rPr>
      </w:pPr>
      <w:r w:rsidRPr="000D4C7A">
        <w:rPr>
          <w:rFonts w:cs="Arial"/>
          <w:i/>
          <w:iCs/>
          <w:sz w:val="20"/>
          <w:szCs w:val="20"/>
          <w:rPrChange w:id="1528" w:author="Huang, Jia Chang" w:date="2014-06-02T11:08:00Z">
            <w:rPr>
              <w:i/>
              <w:iCs/>
              <w:sz w:val="20"/>
            </w:rPr>
          </w:rPrChange>
        </w:rPr>
        <w:t xml:space="preserve">Net Sensible EER = </w:t>
      </w:r>
      <w:r w:rsidRPr="00271CD3">
        <w:rPr>
          <w:rFonts w:cs="Arial"/>
          <w:i/>
          <w:iCs/>
          <w:position w:val="-24"/>
          <w:sz w:val="20"/>
          <w:szCs w:val="20"/>
          <w:vertAlign w:val="superscript"/>
        </w:rPr>
        <w:object w:dxaOrig="2480" w:dyaOrig="620">
          <v:shape id="_x0000_i1027" type="#_x0000_t75" style="width:123.75pt;height:31.5pt" o:ole="">
            <v:imagedata r:id="rId32" o:title=""/>
          </v:shape>
          <o:OLEObject Type="Embed" ProgID="Equation.3" ShapeID="_x0000_i1027" DrawAspect="Content" ObjectID="_1463858630" r:id="rId33"/>
        </w:object>
      </w:r>
    </w:p>
    <w:p w:rsidR="00CD3681" w:rsidRPr="000D4C7A" w:rsidRDefault="00D30FE4" w:rsidP="00CD3681">
      <w:pPr>
        <w:spacing w:before="120"/>
        <w:rPr>
          <w:rFonts w:cs="Arial"/>
          <w:i/>
          <w:iCs/>
          <w:sz w:val="20"/>
          <w:szCs w:val="20"/>
          <w:rPrChange w:id="1529" w:author="Huang, Jia Chang" w:date="2014-06-02T11:08:00Z">
            <w:rPr>
              <w:i/>
              <w:iCs/>
              <w:sz w:val="20"/>
            </w:rPr>
          </w:rPrChange>
        </w:rPr>
      </w:pPr>
      <w:r w:rsidRPr="00271CD3">
        <w:rPr>
          <w:rFonts w:cs="Arial"/>
          <w:i/>
          <w:iCs/>
          <w:sz w:val="20"/>
          <w:szCs w:val="20"/>
        </w:rPr>
        <w:tab/>
        <w:t>= 31060</w:t>
      </w:r>
      <w:r w:rsidR="00CD3681" w:rsidRPr="00271CD3">
        <w:rPr>
          <w:rFonts w:cs="Arial"/>
          <w:i/>
          <w:iCs/>
          <w:sz w:val="20"/>
          <w:szCs w:val="20"/>
        </w:rPr>
        <w:t xml:space="preserve"> / 4</w:t>
      </w:r>
      <w:r w:rsidRPr="00271CD3">
        <w:rPr>
          <w:rFonts w:cs="Arial"/>
          <w:i/>
          <w:iCs/>
          <w:sz w:val="20"/>
          <w:szCs w:val="20"/>
        </w:rPr>
        <w:t>279</w:t>
      </w:r>
      <w:r w:rsidR="00CD3681" w:rsidRPr="00271CD3">
        <w:rPr>
          <w:rFonts w:cs="Arial"/>
          <w:i/>
          <w:iCs/>
          <w:sz w:val="20"/>
          <w:szCs w:val="20"/>
        </w:rPr>
        <w:t xml:space="preserve"> = </w:t>
      </w:r>
      <w:r w:rsidR="00CD3681" w:rsidRPr="00271CD3">
        <w:rPr>
          <w:rFonts w:cs="Arial"/>
          <w:b/>
          <w:bCs/>
          <w:i/>
          <w:iCs/>
          <w:sz w:val="20"/>
          <w:szCs w:val="20"/>
          <w:u w:val="single"/>
        </w:rPr>
        <w:t>7.</w:t>
      </w:r>
      <w:r w:rsidRPr="00690E02">
        <w:rPr>
          <w:rFonts w:cs="Arial"/>
          <w:b/>
          <w:bCs/>
          <w:i/>
          <w:iCs/>
          <w:sz w:val="20"/>
          <w:szCs w:val="20"/>
          <w:u w:val="single"/>
        </w:rPr>
        <w:t>26</w:t>
      </w:r>
      <w:r w:rsidR="00CD3681" w:rsidRPr="00695CD4">
        <w:rPr>
          <w:rFonts w:cs="Arial"/>
          <w:b/>
          <w:bCs/>
          <w:i/>
          <w:iCs/>
          <w:sz w:val="20"/>
          <w:szCs w:val="20"/>
          <w:u w:val="single"/>
        </w:rPr>
        <w:t xml:space="preserve"> Btuh/W</w:t>
      </w:r>
      <w:r w:rsidR="00CD3681" w:rsidRPr="00CF4E77">
        <w:rPr>
          <w:rFonts w:cs="Arial"/>
          <w:i/>
          <w:iCs/>
          <w:sz w:val="20"/>
          <w:szCs w:val="20"/>
        </w:rPr>
        <w:t xml:space="preserve"> (Standard)</w:t>
      </w:r>
    </w:p>
    <w:p w:rsidR="00CD3681" w:rsidRPr="000D4C7A" w:rsidRDefault="00D30FE4" w:rsidP="00CD3681">
      <w:pPr>
        <w:spacing w:before="120"/>
        <w:rPr>
          <w:rFonts w:cs="Arial"/>
          <w:i/>
          <w:iCs/>
          <w:sz w:val="20"/>
          <w:szCs w:val="20"/>
          <w:rPrChange w:id="1530" w:author="Huang, Jia Chang" w:date="2014-06-02T11:08:00Z">
            <w:rPr>
              <w:i/>
              <w:iCs/>
              <w:sz w:val="20"/>
            </w:rPr>
          </w:rPrChange>
        </w:rPr>
      </w:pPr>
      <w:r w:rsidRPr="000D4C7A">
        <w:rPr>
          <w:rFonts w:cs="Arial"/>
          <w:i/>
          <w:iCs/>
          <w:sz w:val="20"/>
          <w:szCs w:val="20"/>
          <w:rPrChange w:id="1531" w:author="Huang, Jia Chang" w:date="2014-06-02T11:08:00Z">
            <w:rPr>
              <w:i/>
              <w:iCs/>
              <w:sz w:val="20"/>
            </w:rPr>
          </w:rPrChange>
        </w:rPr>
        <w:tab/>
        <w:t xml:space="preserve">=32029 </w:t>
      </w:r>
      <w:r w:rsidR="00CD3681" w:rsidRPr="000D4C7A">
        <w:rPr>
          <w:rFonts w:cs="Arial"/>
          <w:i/>
          <w:iCs/>
          <w:sz w:val="20"/>
          <w:szCs w:val="20"/>
          <w:rPrChange w:id="1532" w:author="Huang, Jia Chang" w:date="2014-06-02T11:08:00Z">
            <w:rPr>
              <w:i/>
              <w:iCs/>
              <w:sz w:val="20"/>
            </w:rPr>
          </w:rPrChange>
        </w:rPr>
        <w:t>/</w:t>
      </w:r>
      <w:r w:rsidRPr="000D4C7A">
        <w:rPr>
          <w:rFonts w:cs="Arial"/>
          <w:i/>
          <w:iCs/>
          <w:sz w:val="20"/>
          <w:szCs w:val="20"/>
          <w:rPrChange w:id="1533" w:author="Huang, Jia Chang" w:date="2014-06-02T11:08:00Z">
            <w:rPr>
              <w:i/>
              <w:iCs/>
              <w:sz w:val="20"/>
            </w:rPr>
          </w:rPrChange>
        </w:rPr>
        <w:t xml:space="preserve"> </w:t>
      </w:r>
      <w:r w:rsidR="00CD3681" w:rsidRPr="000D4C7A">
        <w:rPr>
          <w:rFonts w:cs="Arial"/>
          <w:i/>
          <w:iCs/>
          <w:sz w:val="20"/>
          <w:szCs w:val="20"/>
          <w:rPrChange w:id="1534" w:author="Huang, Jia Chang" w:date="2014-06-02T11:08:00Z">
            <w:rPr>
              <w:i/>
              <w:iCs/>
              <w:sz w:val="20"/>
            </w:rPr>
          </w:rPrChange>
        </w:rPr>
        <w:t>3</w:t>
      </w:r>
      <w:r w:rsidRPr="000D4C7A">
        <w:rPr>
          <w:rFonts w:cs="Arial"/>
          <w:i/>
          <w:iCs/>
          <w:sz w:val="20"/>
          <w:szCs w:val="20"/>
          <w:rPrChange w:id="1535" w:author="Huang, Jia Chang" w:date="2014-06-02T11:08:00Z">
            <w:rPr>
              <w:i/>
              <w:iCs/>
              <w:sz w:val="20"/>
            </w:rPr>
          </w:rPrChange>
        </w:rPr>
        <w:t>995</w:t>
      </w:r>
      <w:r w:rsidR="00CD3681" w:rsidRPr="000D4C7A">
        <w:rPr>
          <w:rFonts w:cs="Arial"/>
          <w:i/>
          <w:iCs/>
          <w:sz w:val="20"/>
          <w:szCs w:val="20"/>
          <w:rPrChange w:id="1536" w:author="Huang, Jia Chang" w:date="2014-06-02T11:08:00Z">
            <w:rPr>
              <w:i/>
              <w:iCs/>
              <w:sz w:val="20"/>
            </w:rPr>
          </w:rPrChange>
        </w:rPr>
        <w:t xml:space="preserve"> = </w:t>
      </w:r>
      <w:r w:rsidR="00CD3681" w:rsidRPr="000D4C7A">
        <w:rPr>
          <w:rFonts w:cs="Arial"/>
          <w:b/>
          <w:bCs/>
          <w:i/>
          <w:iCs/>
          <w:sz w:val="20"/>
          <w:szCs w:val="20"/>
          <w:u w:val="single"/>
          <w:rPrChange w:id="1537" w:author="Huang, Jia Chang" w:date="2014-06-02T11:08:00Z">
            <w:rPr>
              <w:b/>
              <w:bCs/>
              <w:i/>
              <w:iCs/>
              <w:sz w:val="20"/>
              <w:u w:val="single"/>
            </w:rPr>
          </w:rPrChange>
        </w:rPr>
        <w:t>8.0</w:t>
      </w:r>
      <w:r w:rsidRPr="000D4C7A">
        <w:rPr>
          <w:rFonts w:cs="Arial"/>
          <w:b/>
          <w:bCs/>
          <w:i/>
          <w:iCs/>
          <w:sz w:val="20"/>
          <w:szCs w:val="20"/>
          <w:u w:val="single"/>
          <w:rPrChange w:id="1538" w:author="Huang, Jia Chang" w:date="2014-06-02T11:08:00Z">
            <w:rPr>
              <w:b/>
              <w:bCs/>
              <w:i/>
              <w:iCs/>
              <w:sz w:val="20"/>
              <w:u w:val="single"/>
            </w:rPr>
          </w:rPrChange>
        </w:rPr>
        <w:t>2</w:t>
      </w:r>
      <w:r w:rsidR="00CD3681" w:rsidRPr="000D4C7A">
        <w:rPr>
          <w:rFonts w:cs="Arial"/>
          <w:b/>
          <w:bCs/>
          <w:i/>
          <w:iCs/>
          <w:sz w:val="20"/>
          <w:szCs w:val="20"/>
          <w:u w:val="single"/>
          <w:rPrChange w:id="1539" w:author="Huang, Jia Chang" w:date="2014-06-02T11:08:00Z">
            <w:rPr>
              <w:b/>
              <w:bCs/>
              <w:i/>
              <w:iCs/>
              <w:sz w:val="20"/>
              <w:u w:val="single"/>
            </w:rPr>
          </w:rPrChange>
        </w:rPr>
        <w:t xml:space="preserve"> Btuh/W</w:t>
      </w:r>
      <w:r w:rsidR="00CD3681" w:rsidRPr="000D4C7A">
        <w:rPr>
          <w:rFonts w:cs="Arial"/>
          <w:i/>
          <w:iCs/>
          <w:sz w:val="20"/>
          <w:szCs w:val="20"/>
          <w:rPrChange w:id="1540" w:author="Huang, Jia Chang" w:date="2014-06-02T11:08:00Z">
            <w:rPr>
              <w:i/>
              <w:iCs/>
              <w:sz w:val="20"/>
            </w:rPr>
          </w:rPrChange>
        </w:rPr>
        <w:t xml:space="preserve"> (BPM)</w:t>
      </w:r>
    </w:p>
    <w:p w:rsidR="00CD3681" w:rsidRPr="000D4C7A" w:rsidRDefault="00CD3681" w:rsidP="00CD3681">
      <w:pPr>
        <w:spacing w:before="480"/>
        <w:rPr>
          <w:rFonts w:cs="Arial"/>
          <w:i/>
          <w:iCs/>
          <w:sz w:val="20"/>
          <w:szCs w:val="20"/>
          <w:vertAlign w:val="superscript"/>
        </w:rPr>
      </w:pPr>
      <w:r w:rsidRPr="000D4C7A">
        <w:rPr>
          <w:rFonts w:cs="Arial"/>
          <w:i/>
          <w:iCs/>
          <w:sz w:val="20"/>
          <w:szCs w:val="20"/>
          <w:rPrChange w:id="1541" w:author="Huang, Jia Chang" w:date="2014-06-02T11:08:00Z">
            <w:rPr>
              <w:i/>
              <w:iCs/>
              <w:sz w:val="20"/>
            </w:rPr>
          </w:rPrChange>
        </w:rPr>
        <w:t>Energy Savings Percentage =</w:t>
      </w:r>
      <w:r w:rsidRPr="000D4C7A">
        <w:rPr>
          <w:rFonts w:cs="Arial"/>
          <w:i/>
          <w:iCs/>
          <w:sz w:val="20"/>
          <w:szCs w:val="20"/>
          <w:vertAlign w:val="superscript"/>
          <w:rPrChange w:id="1542" w:author="Huang, Jia Chang" w:date="2014-06-02T11:08:00Z">
            <w:rPr>
              <w:i/>
              <w:iCs/>
              <w:sz w:val="20"/>
              <w:vertAlign w:val="superscript"/>
            </w:rPr>
          </w:rPrChange>
        </w:rPr>
        <w:t xml:space="preserve"> </w:t>
      </w:r>
      <w:r w:rsidRPr="00271CD3">
        <w:rPr>
          <w:rFonts w:cs="Arial"/>
          <w:i/>
          <w:iCs/>
          <w:position w:val="-30"/>
          <w:sz w:val="20"/>
          <w:szCs w:val="20"/>
          <w:vertAlign w:val="superscript"/>
        </w:rPr>
        <w:object w:dxaOrig="4099" w:dyaOrig="700">
          <v:shape id="_x0000_i1028" type="#_x0000_t75" style="width:204.75pt;height:35.25pt" o:ole="">
            <v:imagedata r:id="rId34" o:title=""/>
          </v:shape>
          <o:OLEObject Type="Embed" ProgID="Equation.3" ShapeID="_x0000_i1028" DrawAspect="Content" ObjectID="_1463858631" r:id="rId35"/>
        </w:object>
      </w:r>
    </w:p>
    <w:p w:rsidR="00CD3681" w:rsidRPr="00271CD3" w:rsidRDefault="00CD3681" w:rsidP="00CD3681">
      <w:pPr>
        <w:spacing w:before="120"/>
        <w:ind w:firstLine="720"/>
        <w:rPr>
          <w:rFonts w:cs="Arial"/>
          <w:i/>
          <w:iCs/>
          <w:sz w:val="20"/>
          <w:szCs w:val="20"/>
        </w:rPr>
      </w:pPr>
      <w:r w:rsidRPr="00271CD3">
        <w:rPr>
          <w:rFonts w:cs="Arial"/>
          <w:i/>
          <w:iCs/>
          <w:sz w:val="20"/>
          <w:szCs w:val="20"/>
        </w:rPr>
        <w:t>where:</w:t>
      </w:r>
    </w:p>
    <w:p w:rsidR="00CD3681" w:rsidRPr="00CF4E77" w:rsidRDefault="00CD3681" w:rsidP="00CD3681">
      <w:pPr>
        <w:spacing w:before="120"/>
        <w:ind w:left="720"/>
        <w:rPr>
          <w:rFonts w:cs="Arial"/>
          <w:i/>
          <w:iCs/>
          <w:sz w:val="20"/>
          <w:szCs w:val="20"/>
        </w:rPr>
      </w:pPr>
      <w:r w:rsidRPr="00690E02">
        <w:rPr>
          <w:rFonts w:cs="Arial"/>
          <w:i/>
          <w:iCs/>
          <w:sz w:val="20"/>
          <w:szCs w:val="20"/>
        </w:rPr>
        <w:t>subscript 1 = initial condi</w:t>
      </w:r>
      <w:r w:rsidRPr="00695CD4">
        <w:rPr>
          <w:rFonts w:cs="Arial"/>
          <w:i/>
          <w:iCs/>
          <w:sz w:val="20"/>
          <w:szCs w:val="20"/>
        </w:rPr>
        <w:t>tion</w:t>
      </w:r>
    </w:p>
    <w:p w:rsidR="00CD3681" w:rsidRPr="000D4C7A" w:rsidRDefault="00CD3681" w:rsidP="00CD3681">
      <w:pPr>
        <w:spacing w:before="120"/>
        <w:ind w:left="720"/>
        <w:rPr>
          <w:rFonts w:cs="Arial"/>
          <w:i/>
          <w:iCs/>
          <w:sz w:val="20"/>
          <w:szCs w:val="20"/>
          <w:rPrChange w:id="1543" w:author="Huang, Jia Chang" w:date="2014-06-02T11:08:00Z">
            <w:rPr>
              <w:i/>
              <w:iCs/>
              <w:sz w:val="20"/>
            </w:rPr>
          </w:rPrChange>
        </w:rPr>
      </w:pPr>
      <w:r w:rsidRPr="000D4C7A">
        <w:rPr>
          <w:rFonts w:cs="Arial"/>
          <w:i/>
          <w:iCs/>
          <w:sz w:val="20"/>
          <w:szCs w:val="20"/>
          <w:rPrChange w:id="1544" w:author="Huang, Jia Chang" w:date="2014-06-02T11:08:00Z">
            <w:rPr>
              <w:i/>
              <w:iCs/>
              <w:sz w:val="20"/>
            </w:rPr>
          </w:rPrChange>
        </w:rPr>
        <w:t>subscript 2 = final condition</w:t>
      </w:r>
    </w:p>
    <w:p w:rsidR="00CD3681" w:rsidRDefault="00CD3681" w:rsidP="009C439D">
      <w:pPr>
        <w:spacing w:before="120"/>
        <w:ind w:left="720"/>
        <w:rPr>
          <w:sz w:val="20"/>
        </w:rPr>
      </w:pPr>
      <w:r w:rsidRPr="000D4C7A">
        <w:rPr>
          <w:rFonts w:cs="Arial"/>
          <w:i/>
          <w:iCs/>
          <w:sz w:val="20"/>
          <w:szCs w:val="20"/>
          <w:rPrChange w:id="1545" w:author="Huang, Jia Chang" w:date="2014-06-02T11:08:00Z">
            <w:rPr>
              <w:i/>
              <w:iCs/>
              <w:sz w:val="20"/>
            </w:rPr>
          </w:rPrChange>
        </w:rPr>
        <w:t>= (7.</w:t>
      </w:r>
      <w:r w:rsidR="00D30FE4" w:rsidRPr="000D4C7A">
        <w:rPr>
          <w:rFonts w:cs="Arial"/>
          <w:i/>
          <w:iCs/>
          <w:sz w:val="20"/>
          <w:szCs w:val="20"/>
          <w:rPrChange w:id="1546" w:author="Huang, Jia Chang" w:date="2014-06-02T11:08:00Z">
            <w:rPr>
              <w:i/>
              <w:iCs/>
              <w:sz w:val="20"/>
            </w:rPr>
          </w:rPrChange>
        </w:rPr>
        <w:t>26</w:t>
      </w:r>
      <w:r w:rsidRPr="000D4C7A">
        <w:rPr>
          <w:rFonts w:cs="Arial"/>
          <w:i/>
          <w:iCs/>
          <w:sz w:val="20"/>
          <w:szCs w:val="20"/>
          <w:rPrChange w:id="1547" w:author="Huang, Jia Chang" w:date="2014-06-02T11:08:00Z">
            <w:rPr>
              <w:i/>
              <w:iCs/>
              <w:sz w:val="20"/>
            </w:rPr>
          </w:rPrChange>
        </w:rPr>
        <w:t xml:space="preserve"> – 8.0</w:t>
      </w:r>
      <w:r w:rsidR="00D30FE4" w:rsidRPr="000D4C7A">
        <w:rPr>
          <w:rFonts w:cs="Arial"/>
          <w:i/>
          <w:iCs/>
          <w:sz w:val="20"/>
          <w:szCs w:val="20"/>
          <w:rPrChange w:id="1548" w:author="Huang, Jia Chang" w:date="2014-06-02T11:08:00Z">
            <w:rPr>
              <w:i/>
              <w:iCs/>
              <w:sz w:val="20"/>
            </w:rPr>
          </w:rPrChange>
        </w:rPr>
        <w:t>2</w:t>
      </w:r>
      <w:r w:rsidRPr="000D4C7A">
        <w:rPr>
          <w:rFonts w:cs="Arial"/>
          <w:i/>
          <w:iCs/>
          <w:sz w:val="20"/>
          <w:szCs w:val="20"/>
          <w:rPrChange w:id="1549" w:author="Huang, Jia Chang" w:date="2014-06-02T11:08:00Z">
            <w:rPr>
              <w:i/>
              <w:iCs/>
              <w:sz w:val="20"/>
            </w:rPr>
          </w:rPrChange>
        </w:rPr>
        <w:t>) / 8.0</w:t>
      </w:r>
      <w:r w:rsidR="00D30FE4" w:rsidRPr="000D4C7A">
        <w:rPr>
          <w:rFonts w:cs="Arial"/>
          <w:i/>
          <w:iCs/>
          <w:sz w:val="20"/>
          <w:szCs w:val="20"/>
          <w:rPrChange w:id="1550" w:author="Huang, Jia Chang" w:date="2014-06-02T11:08:00Z">
            <w:rPr>
              <w:i/>
              <w:iCs/>
              <w:sz w:val="20"/>
            </w:rPr>
          </w:rPrChange>
        </w:rPr>
        <w:t>2</w:t>
      </w:r>
      <w:r w:rsidRPr="000D4C7A">
        <w:rPr>
          <w:rFonts w:cs="Arial"/>
          <w:i/>
          <w:iCs/>
          <w:sz w:val="20"/>
          <w:szCs w:val="20"/>
          <w:rPrChange w:id="1551" w:author="Huang, Jia Chang" w:date="2014-06-02T11:08:00Z">
            <w:rPr>
              <w:i/>
              <w:iCs/>
              <w:sz w:val="20"/>
            </w:rPr>
          </w:rPrChange>
        </w:rPr>
        <w:t xml:space="preserve"> = </w:t>
      </w:r>
      <w:r w:rsidR="00D30FE4" w:rsidRPr="000D4C7A">
        <w:rPr>
          <w:rFonts w:cs="Arial"/>
          <w:b/>
          <w:bCs/>
          <w:i/>
          <w:iCs/>
          <w:sz w:val="20"/>
          <w:szCs w:val="20"/>
          <w:u w:val="single"/>
          <w:rPrChange w:id="1552" w:author="Huang, Jia Chang" w:date="2014-06-02T11:08:00Z">
            <w:rPr>
              <w:b/>
              <w:bCs/>
              <w:i/>
              <w:iCs/>
              <w:sz w:val="20"/>
              <w:u w:val="single"/>
            </w:rPr>
          </w:rPrChange>
        </w:rPr>
        <w:t>9</w:t>
      </w:r>
      <w:r w:rsidRPr="000D4C7A">
        <w:rPr>
          <w:rFonts w:cs="Arial"/>
          <w:b/>
          <w:bCs/>
          <w:i/>
          <w:iCs/>
          <w:sz w:val="20"/>
          <w:szCs w:val="20"/>
          <w:u w:val="single"/>
          <w:rPrChange w:id="1553" w:author="Huang, Jia Chang" w:date="2014-06-02T11:08:00Z">
            <w:rPr>
              <w:b/>
              <w:bCs/>
              <w:i/>
              <w:iCs/>
              <w:sz w:val="20"/>
              <w:u w:val="single"/>
            </w:rPr>
          </w:rPrChange>
        </w:rPr>
        <w:t>% savings</w:t>
      </w:r>
      <w:r>
        <w:rPr>
          <w:sz w:val="20"/>
        </w:rPr>
        <w:br w:type="page"/>
      </w:r>
    </w:p>
    <w:tbl>
      <w:tblPr>
        <w:tblW w:w="6925" w:type="dxa"/>
        <w:jc w:val="center"/>
        <w:tblCellMar>
          <w:left w:w="0" w:type="dxa"/>
          <w:right w:w="0" w:type="dxa"/>
        </w:tblCellMar>
        <w:tblLook w:val="0000" w:firstRow="0" w:lastRow="0" w:firstColumn="0" w:lastColumn="0" w:noHBand="0" w:noVBand="0"/>
      </w:tblPr>
      <w:tblGrid>
        <w:gridCol w:w="4045"/>
        <w:gridCol w:w="1220"/>
        <w:gridCol w:w="1660"/>
      </w:tblGrid>
      <w:tr w:rsidR="00CD3681" w:rsidTr="003457AB">
        <w:trPr>
          <w:jc w:val="center"/>
        </w:trPr>
        <w:tc>
          <w:tcPr>
            <w:tcW w:w="6925" w:type="dxa"/>
            <w:gridSpan w:val="3"/>
            <w:noWrap/>
            <w:tcMar>
              <w:top w:w="15" w:type="dxa"/>
              <w:left w:w="720" w:type="dxa"/>
              <w:bottom w:w="0" w:type="dxa"/>
              <w:right w:w="15" w:type="dxa"/>
            </w:tcMar>
            <w:vAlign w:val="center"/>
          </w:tcPr>
          <w:p w:rsidR="00CD3681" w:rsidRDefault="005230F7" w:rsidP="001B14C1">
            <w:pPr>
              <w:pStyle w:val="Table"/>
              <w:rPr>
                <w:rFonts w:eastAsia="Arial Unicode MS" w:cs="Arial"/>
              </w:rPr>
            </w:pPr>
            <w:bookmarkStart w:id="1554" w:name="_Toc222741801"/>
            <w:bookmarkStart w:id="1555" w:name="_Toc226799155"/>
            <w:bookmarkStart w:id="1556" w:name="_Toc389659812"/>
            <w:r>
              <w:t xml:space="preserve">Table </w:t>
            </w:r>
            <w:r w:rsidR="001B14C1">
              <w:t>11</w:t>
            </w:r>
            <w:r w:rsidR="00CD3681">
              <w:t>: Motor Replacement Compressor Cycle Savings</w:t>
            </w:r>
            <w:bookmarkEnd w:id="1554"/>
            <w:bookmarkEnd w:id="1555"/>
            <w:bookmarkEnd w:id="1556"/>
          </w:p>
        </w:tc>
      </w:tr>
      <w:tr w:rsidR="00CD3681" w:rsidTr="003457AB">
        <w:trPr>
          <w:jc w:val="center"/>
        </w:trPr>
        <w:tc>
          <w:tcPr>
            <w:tcW w:w="4045" w:type="dxa"/>
            <w:tcBorders>
              <w:top w:val="single" w:sz="4" w:space="0" w:color="auto"/>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 </w:t>
            </w:r>
          </w:p>
        </w:tc>
        <w:tc>
          <w:tcPr>
            <w:tcW w:w="12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CD3681" w:rsidRDefault="00CD3681" w:rsidP="003457AB">
            <w:pPr>
              <w:spacing w:before="60" w:after="60"/>
              <w:jc w:val="center"/>
              <w:rPr>
                <w:rFonts w:eastAsia="Arial Unicode MS"/>
                <w:b/>
                <w:bCs/>
                <w:sz w:val="20"/>
              </w:rPr>
            </w:pPr>
            <w:r>
              <w:rPr>
                <w:b/>
                <w:bCs/>
                <w:sz w:val="20"/>
              </w:rPr>
              <w:t>Standard PSC motor</w:t>
            </w:r>
          </w:p>
        </w:tc>
        <w:tc>
          <w:tcPr>
            <w:tcW w:w="166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CD3681" w:rsidRDefault="00CD3681" w:rsidP="003457AB">
            <w:pPr>
              <w:spacing w:before="60" w:after="60"/>
              <w:jc w:val="center"/>
              <w:rPr>
                <w:rFonts w:eastAsia="Arial Unicode MS"/>
                <w:b/>
                <w:bCs/>
                <w:sz w:val="20"/>
              </w:rPr>
            </w:pPr>
            <w:r>
              <w:rPr>
                <w:b/>
                <w:bCs/>
                <w:sz w:val="20"/>
              </w:rPr>
              <w:t>BPM</w:t>
            </w:r>
            <w:r>
              <w:rPr>
                <w:b/>
                <w:bCs/>
                <w:sz w:val="20"/>
              </w:rPr>
              <w:br/>
              <w:t>motor</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Gross Sensible Capacity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33,216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33,216</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Fan Motor Heat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2156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1</w:t>
            </w:r>
            <w:r w:rsidR="00B14B35">
              <w:rPr>
                <w:sz w:val="20"/>
              </w:rPr>
              <w:t>187</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Net Sensible Capacity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B14B35">
            <w:pPr>
              <w:spacing w:before="60" w:after="60"/>
              <w:jc w:val="center"/>
              <w:rPr>
                <w:rFonts w:eastAsia="Arial Unicode MS"/>
                <w:sz w:val="20"/>
              </w:rPr>
            </w:pPr>
            <w:r>
              <w:rPr>
                <w:sz w:val="20"/>
              </w:rPr>
              <w:t>31</w:t>
            </w:r>
            <w:r w:rsidR="00CD3681">
              <w:rPr>
                <w:sz w:val="20"/>
              </w:rPr>
              <w:t>,</w:t>
            </w:r>
            <w:r>
              <w:rPr>
                <w:sz w:val="20"/>
              </w:rPr>
              <w:t>060</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2</w:t>
            </w:r>
            <w:r>
              <w:rPr>
                <w:sz w:val="20"/>
              </w:rPr>
              <w:t>,</w:t>
            </w:r>
            <w:r w:rsidR="00B14B35">
              <w:rPr>
                <w:sz w:val="20"/>
              </w:rPr>
              <w:t>029</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Condenser Unit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647</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3647</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Fan Motor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632</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48</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Total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4</w:t>
            </w:r>
            <w:r w:rsidR="00B14B35">
              <w:rPr>
                <w:sz w:val="20"/>
              </w:rPr>
              <w:t>279</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3</w:t>
            </w:r>
            <w:r w:rsidR="00B14B35">
              <w:rPr>
                <w:sz w:val="20"/>
              </w:rPr>
              <w:t>995</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Net Sensible EER</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7.</w:t>
            </w:r>
            <w:r w:rsidR="00B14B35">
              <w:rPr>
                <w:sz w:val="20"/>
              </w:rPr>
              <w:t>26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8.0</w:t>
            </w:r>
            <w:r w:rsidR="00B14B35">
              <w:rPr>
                <w:sz w:val="20"/>
              </w:rPr>
              <w:t>2</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Pr="005230F7" w:rsidRDefault="005230F7" w:rsidP="005230F7">
            <w:pPr>
              <w:spacing w:before="60" w:after="60"/>
              <w:jc w:val="right"/>
              <w:rPr>
                <w:rFonts w:eastAsia="Arial Unicode MS"/>
                <w:b/>
                <w:sz w:val="20"/>
              </w:rPr>
            </w:pPr>
            <w:r>
              <w:rPr>
                <w:b/>
                <w:sz w:val="20"/>
              </w:rPr>
              <w:t xml:space="preserve">% </w:t>
            </w:r>
            <w:r w:rsidR="00CD3681" w:rsidRPr="005230F7">
              <w:rPr>
                <w:b/>
                <w:sz w:val="20"/>
              </w:rPr>
              <w:t xml:space="preserve">Savings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Pr="005230F7" w:rsidRDefault="00CD3681" w:rsidP="003457AB">
            <w:pPr>
              <w:spacing w:before="60" w:after="60"/>
              <w:jc w:val="center"/>
              <w:rPr>
                <w:rFonts w:eastAsia="Arial Unicode MS"/>
                <w:b/>
                <w:sz w:val="20"/>
              </w:rPr>
            </w:pP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Pr="005230F7" w:rsidRDefault="00B14B35" w:rsidP="003457AB">
            <w:pPr>
              <w:spacing w:before="60" w:after="60"/>
              <w:jc w:val="center"/>
              <w:rPr>
                <w:rFonts w:eastAsia="Arial Unicode MS"/>
                <w:b/>
                <w:sz w:val="20"/>
              </w:rPr>
            </w:pPr>
            <w:r w:rsidRPr="005230F7">
              <w:rPr>
                <w:b/>
                <w:sz w:val="20"/>
              </w:rPr>
              <w:t>9</w:t>
            </w:r>
            <w:r w:rsidR="00CD3681" w:rsidRPr="005230F7">
              <w:rPr>
                <w:b/>
                <w:sz w:val="20"/>
              </w:rPr>
              <w:t>%</w:t>
            </w:r>
          </w:p>
        </w:tc>
      </w:tr>
    </w:tbl>
    <w:p w:rsidR="00CD3681" w:rsidRDefault="00CD3681" w:rsidP="00CD3681"/>
    <w:p w:rsidR="00B14B35" w:rsidRDefault="00B14B35" w:rsidP="007716FE">
      <w:pPr>
        <w:pStyle w:val="Heading4"/>
      </w:pPr>
      <w:bookmarkStart w:id="1557" w:name="_Toc389646559"/>
      <w:r>
        <w:t>1.4.4</w:t>
      </w:r>
      <w:r w:rsidRPr="00C80E3F">
        <w:t>.</w:t>
      </w:r>
      <w:r>
        <w:t>4</w:t>
      </w:r>
      <w:r w:rsidRPr="00C80E3F">
        <w:t xml:space="preserve"> </w:t>
      </w:r>
      <w:r>
        <w:t xml:space="preserve">Cooling Compressor Cycle Energy Savings – </w:t>
      </w:r>
      <w:r w:rsidR="00E83C6B">
        <w:t>Modeled Performance</w:t>
      </w:r>
      <w:bookmarkEnd w:id="1557"/>
    </w:p>
    <w:p w:rsidR="00E83C6B" w:rsidRDefault="00E83C6B" w:rsidP="00875EF5"/>
    <w:p w:rsidR="00B92AD9" w:rsidRPr="000D4C7A" w:rsidRDefault="00B92AD9" w:rsidP="00B92AD9">
      <w:pPr>
        <w:rPr>
          <w:sz w:val="20"/>
          <w:rPrChange w:id="1558" w:author="Huang, Jia Chang" w:date="2014-06-02T11:08:00Z">
            <w:rPr/>
          </w:rPrChange>
        </w:rPr>
      </w:pPr>
      <w:r w:rsidRPr="000D4C7A">
        <w:rPr>
          <w:sz w:val="20"/>
          <w:rPrChange w:id="1559" w:author="Huang, Jia Chang" w:date="2014-06-02T11:08:00Z">
            <w:rPr/>
          </w:rPrChange>
        </w:rPr>
        <w:t>This section presents the results of air conditioner performance modeling using the US Department of Energy / Oak Ridge National Laboratory Mark VI Heat Pump Design Model.</w:t>
      </w:r>
    </w:p>
    <w:p w:rsidR="0078337A" w:rsidRPr="000D4C7A" w:rsidRDefault="0078337A" w:rsidP="00875EF5">
      <w:pPr>
        <w:rPr>
          <w:sz w:val="20"/>
          <w:rPrChange w:id="1560" w:author="Huang, Jia Chang" w:date="2014-06-02T11:08:00Z">
            <w:rPr/>
          </w:rPrChange>
        </w:rPr>
      </w:pPr>
    </w:p>
    <w:p w:rsidR="00B92AD9" w:rsidRPr="000D4C7A" w:rsidRDefault="0078337A" w:rsidP="00875EF5">
      <w:pPr>
        <w:rPr>
          <w:sz w:val="20"/>
          <w:rPrChange w:id="1561" w:author="Huang, Jia Chang" w:date="2014-06-02T11:08:00Z">
            <w:rPr/>
          </w:rPrChange>
        </w:rPr>
      </w:pPr>
      <w:r w:rsidRPr="000D4C7A">
        <w:rPr>
          <w:sz w:val="20"/>
          <w:rPrChange w:id="1562" w:author="Huang, Jia Chang" w:date="2014-06-02T11:08:00Z">
            <w:rPr/>
          </w:rPrChange>
        </w:rPr>
        <w:t xml:space="preserve">The DOE/ORNL model is a widely used modeling tool that can be accessed via a web based interface hosted on the ORNL website.  Inputs into the model include physical characteristics of the heat exchange coils and refrigerant lines, refrigerant type, compressor performance coefficients, refrigerant metering characteristics, indoor and outdoor fan performance, and indoor and outdoor temperature and humidity conditions.  </w:t>
      </w:r>
    </w:p>
    <w:p w:rsidR="00B92AD9" w:rsidRPr="000D4C7A" w:rsidRDefault="00B92AD9" w:rsidP="00875EF5">
      <w:pPr>
        <w:rPr>
          <w:sz w:val="20"/>
          <w:rPrChange w:id="1563" w:author="Huang, Jia Chang" w:date="2014-06-02T11:08:00Z">
            <w:rPr/>
          </w:rPrChange>
        </w:rPr>
      </w:pPr>
    </w:p>
    <w:p w:rsidR="00C70DBD" w:rsidRPr="000D4C7A" w:rsidRDefault="00C856D0" w:rsidP="00875EF5">
      <w:pPr>
        <w:rPr>
          <w:sz w:val="20"/>
          <w:rPrChange w:id="1564" w:author="Huang, Jia Chang" w:date="2014-06-02T11:08:00Z">
            <w:rPr/>
          </w:rPrChange>
        </w:rPr>
      </w:pPr>
      <w:r w:rsidRPr="000D4C7A">
        <w:rPr>
          <w:sz w:val="20"/>
          <w:rPrChange w:id="1565" w:author="Huang, Jia Chang" w:date="2014-06-02T11:08:00Z">
            <w:rPr/>
          </w:rPrChange>
        </w:rPr>
        <w:t xml:space="preserve">The model is a SEER 12 split system air conditioner with performance characteristics matched to a </w:t>
      </w:r>
      <w:r w:rsidR="00C70DBD" w:rsidRPr="000D4C7A">
        <w:rPr>
          <w:sz w:val="20"/>
          <w:rPrChange w:id="1566" w:author="Huang, Jia Chang" w:date="2014-06-02T11:08:00Z">
            <w:rPr/>
          </w:rPrChange>
        </w:rPr>
        <w:t xml:space="preserve">3 ton </w:t>
      </w:r>
      <w:r w:rsidRPr="000D4C7A">
        <w:rPr>
          <w:sz w:val="20"/>
          <w:rPrChange w:id="1567" w:author="Huang, Jia Chang" w:date="2014-06-02T11:08:00Z">
            <w:rPr/>
          </w:rPrChange>
        </w:rPr>
        <w:t>unit that was tested in the laboratory at Purdue University</w:t>
      </w:r>
      <w:r w:rsidR="00634712" w:rsidRPr="000D4C7A">
        <w:rPr>
          <w:sz w:val="20"/>
          <w:rPrChange w:id="1568" w:author="Huang, Jia Chang" w:date="2014-06-02T11:08:00Z">
            <w:rPr/>
          </w:rPrChange>
        </w:rPr>
        <w:t xml:space="preserve"> at the </w:t>
      </w:r>
      <w:r w:rsidR="005230F7" w:rsidRPr="000D4C7A">
        <w:rPr>
          <w:sz w:val="20"/>
          <w:rPrChange w:id="1569" w:author="Huang, Jia Chang" w:date="2014-06-02T11:08:00Z">
            <w:rPr/>
          </w:rPrChange>
        </w:rPr>
        <w:t xml:space="preserve">AHRI </w:t>
      </w:r>
      <w:r w:rsidR="00634712" w:rsidRPr="000D4C7A">
        <w:rPr>
          <w:sz w:val="20"/>
          <w:rPrChange w:id="1570" w:author="Huang, Jia Chang" w:date="2014-06-02T11:08:00Z">
            <w:rPr/>
          </w:rPrChange>
        </w:rPr>
        <w:t>test condition</w:t>
      </w:r>
      <w:r w:rsidR="005230F7" w:rsidRPr="000D4C7A">
        <w:rPr>
          <w:sz w:val="20"/>
          <w:rPrChange w:id="1571" w:author="Huang, Jia Chang" w:date="2014-06-02T11:08:00Z">
            <w:rPr/>
          </w:rPrChange>
        </w:rPr>
        <w:t xml:space="preserve"> A</w:t>
      </w:r>
      <w:r w:rsidR="00634712" w:rsidRPr="000D4C7A">
        <w:rPr>
          <w:sz w:val="20"/>
          <w:rPrChange w:id="1572" w:author="Huang, Jia Chang" w:date="2014-06-02T11:08:00Z">
            <w:rPr/>
          </w:rPrChange>
        </w:rPr>
        <w:t xml:space="preserve"> (80F indoor dry bulb, 67F indoor wet bulb, 95F outdoor dry bulb)</w:t>
      </w:r>
      <w:r w:rsidR="00C70DBD" w:rsidRPr="000D4C7A">
        <w:rPr>
          <w:sz w:val="20"/>
          <w:rPrChange w:id="1573" w:author="Huang, Jia Chang" w:date="2014-06-02T11:08:00Z">
            <w:rPr/>
          </w:rPrChange>
        </w:rPr>
        <w:t xml:space="preserve">.  The indoor fan watts were set to the average field measured watt draw for PSC and BPM fan motors </w:t>
      </w:r>
      <w:r w:rsidR="005230F7" w:rsidRPr="000D4C7A">
        <w:rPr>
          <w:sz w:val="20"/>
          <w:rPrChange w:id="1574" w:author="Huang, Jia Chang" w:date="2014-06-02T11:08:00Z">
            <w:rPr/>
          </w:rPrChange>
        </w:rPr>
        <w:t xml:space="preserve">in 3 ton air conditioning units </w:t>
      </w:r>
      <w:r w:rsidR="00C70DBD" w:rsidRPr="000D4C7A">
        <w:rPr>
          <w:sz w:val="20"/>
          <w:rPrChange w:id="1575" w:author="Huang, Jia Chang" w:date="2014-06-02T11:08:00Z">
            <w:rPr/>
          </w:rPrChange>
        </w:rPr>
        <w:t xml:space="preserve">shown in section 1.4.4.1, Table </w:t>
      </w:r>
      <w:r w:rsidR="00B06ABC" w:rsidRPr="000D4C7A">
        <w:rPr>
          <w:sz w:val="20"/>
          <w:rPrChange w:id="1576" w:author="Huang, Jia Chang" w:date="2014-06-02T11:08:00Z">
            <w:rPr/>
          </w:rPrChange>
        </w:rPr>
        <w:t>10</w:t>
      </w:r>
      <w:r w:rsidR="00C70DBD" w:rsidRPr="000D4C7A">
        <w:rPr>
          <w:sz w:val="20"/>
          <w:rPrChange w:id="1577" w:author="Huang, Jia Chang" w:date="2014-06-02T11:08:00Z">
            <w:rPr/>
          </w:rPrChange>
        </w:rPr>
        <w:t xml:space="preserve">.  The model results are shown in table </w:t>
      </w:r>
      <w:r w:rsidR="00402432" w:rsidRPr="000D4C7A">
        <w:rPr>
          <w:sz w:val="20"/>
          <w:rPrChange w:id="1578" w:author="Huang, Jia Chang" w:date="2014-06-02T11:08:00Z">
            <w:rPr/>
          </w:rPrChange>
        </w:rPr>
        <w:t>1</w:t>
      </w:r>
      <w:r w:rsidR="00B06ABC" w:rsidRPr="000D4C7A">
        <w:rPr>
          <w:sz w:val="20"/>
          <w:rPrChange w:id="1579" w:author="Huang, Jia Chang" w:date="2014-06-02T11:08:00Z">
            <w:rPr/>
          </w:rPrChange>
        </w:rPr>
        <w:t>2</w:t>
      </w:r>
      <w:r w:rsidR="00C70DBD" w:rsidRPr="000D4C7A">
        <w:rPr>
          <w:sz w:val="20"/>
          <w:rPrChange w:id="1580" w:author="Huang, Jia Chang" w:date="2014-06-02T11:08:00Z">
            <w:rPr/>
          </w:rPrChange>
        </w:rPr>
        <w:t xml:space="preserve">, and the source models are provided in ref </w:t>
      </w:r>
      <w:r w:rsidR="00427F36" w:rsidRPr="000D4C7A">
        <w:rPr>
          <w:sz w:val="20"/>
          <w:rPrChange w:id="1581" w:author="Huang, Jia Chang" w:date="2014-06-02T11:08:00Z">
            <w:rPr/>
          </w:rPrChange>
        </w:rPr>
        <w:t>8</w:t>
      </w:r>
      <w:r w:rsidR="00C70DBD" w:rsidRPr="000D4C7A">
        <w:rPr>
          <w:sz w:val="20"/>
          <w:rPrChange w:id="1582" w:author="Huang, Jia Chang" w:date="2014-06-02T11:08:00Z">
            <w:rPr/>
          </w:rPrChange>
        </w:rPr>
        <w:t>.</w:t>
      </w:r>
    </w:p>
    <w:p w:rsidR="00C70DBD" w:rsidRDefault="00C70DBD" w:rsidP="00875EF5"/>
    <w:p w:rsidR="00C70DBD" w:rsidRDefault="00C70DBD" w:rsidP="00E24BBF">
      <w:pPr>
        <w:pStyle w:val="Table"/>
        <w:jc w:val="center"/>
      </w:pPr>
      <w:bookmarkStart w:id="1583" w:name="_Toc389659813"/>
      <w:r>
        <w:t xml:space="preserve">Table </w:t>
      </w:r>
      <w:r w:rsidR="00402432">
        <w:t>1</w:t>
      </w:r>
      <w:r w:rsidR="001B14C1">
        <w:t>2</w:t>
      </w:r>
      <w:r>
        <w:t>:  Modeled Compressor Cycle Cooling Savings</w:t>
      </w:r>
      <w:bookmarkEnd w:id="1583"/>
    </w:p>
    <w:tbl>
      <w:tblPr>
        <w:tblW w:w="6480" w:type="dxa"/>
        <w:jc w:val="center"/>
        <w:tblCellMar>
          <w:left w:w="0" w:type="dxa"/>
          <w:right w:w="0" w:type="dxa"/>
        </w:tblCellMar>
        <w:tblLook w:val="04A0" w:firstRow="1" w:lastRow="0" w:firstColumn="1" w:lastColumn="0" w:noHBand="0" w:noVBand="1"/>
      </w:tblPr>
      <w:tblGrid>
        <w:gridCol w:w="3640"/>
        <w:gridCol w:w="1420"/>
        <w:gridCol w:w="1420"/>
      </w:tblGrid>
      <w:tr w:rsidR="00C70DBD" w:rsidTr="005230F7">
        <w:trPr>
          <w:trHeight w:val="300"/>
          <w:jc w:val="center"/>
        </w:trPr>
        <w:tc>
          <w:tcPr>
            <w:tcW w:w="36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 </w:t>
            </w:r>
          </w:p>
        </w:tc>
        <w:tc>
          <w:tcPr>
            <w:tcW w:w="14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jc w:val="center"/>
              <w:rPr>
                <w:rFonts w:ascii="Calibri" w:hAnsi="Calibri" w:cs="Calibri"/>
                <w:color w:val="000000"/>
                <w:szCs w:val="22"/>
              </w:rPr>
            </w:pPr>
            <w:r>
              <w:rPr>
                <w:rFonts w:ascii="Calibri" w:hAnsi="Calibri" w:cs="Calibri"/>
                <w:color w:val="000000"/>
                <w:szCs w:val="22"/>
              </w:rPr>
              <w:t>Standard PSC</w:t>
            </w:r>
          </w:p>
        </w:tc>
        <w:tc>
          <w:tcPr>
            <w:tcW w:w="14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jc w:val="center"/>
              <w:rPr>
                <w:rFonts w:ascii="Calibri" w:hAnsi="Calibri" w:cs="Calibri"/>
                <w:color w:val="000000"/>
                <w:szCs w:val="22"/>
              </w:rPr>
            </w:pPr>
            <w:r>
              <w:rPr>
                <w:rFonts w:ascii="Calibri" w:hAnsi="Calibri" w:cs="Calibri"/>
                <w:color w:val="000000"/>
                <w:szCs w:val="22"/>
              </w:rPr>
              <w:t>BPM</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Indoor Fan Motor Power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784F9B" w:rsidP="00C70DBD">
            <w:pPr>
              <w:jc w:val="center"/>
              <w:rPr>
                <w:rFonts w:ascii="Calibri" w:hAnsi="Calibri" w:cs="Calibri"/>
                <w:color w:val="000000"/>
                <w:szCs w:val="22"/>
              </w:rPr>
            </w:pPr>
            <w:r>
              <w:rPr>
                <w:rFonts w:ascii="Calibri" w:hAnsi="Calibri" w:cs="Calibri"/>
                <w:color w:val="000000"/>
                <w:szCs w:val="22"/>
              </w:rPr>
              <w:t>580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w:t>
            </w:r>
            <w:r w:rsidR="00784F9B">
              <w:rPr>
                <w:rFonts w:ascii="Calibri" w:hAnsi="Calibri" w:cs="Calibri"/>
                <w:color w:val="000000"/>
                <w:szCs w:val="22"/>
              </w:rPr>
              <w:t>14</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Total Power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w:t>
            </w:r>
            <w:r w:rsidR="00784F9B">
              <w:rPr>
                <w:rFonts w:ascii="Calibri" w:hAnsi="Calibri" w:cs="Calibri"/>
                <w:color w:val="000000"/>
                <w:szCs w:val="22"/>
              </w:rPr>
              <w:t>663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784F9B" w:rsidP="00C70DBD">
            <w:pPr>
              <w:jc w:val="center"/>
              <w:rPr>
                <w:rFonts w:ascii="Calibri" w:hAnsi="Calibri" w:cs="Calibri"/>
                <w:color w:val="000000"/>
                <w:szCs w:val="22"/>
              </w:rPr>
            </w:pPr>
            <w:r>
              <w:rPr>
                <w:rFonts w:ascii="Calibri" w:hAnsi="Calibri" w:cs="Calibri"/>
                <w:color w:val="000000"/>
                <w:szCs w:val="22"/>
              </w:rPr>
              <w:t>3389</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Capacity</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35</w:t>
            </w:r>
            <w:r w:rsidR="00784F9B">
              <w:rPr>
                <w:rFonts w:ascii="Calibri" w:hAnsi="Calibri" w:cs="Calibri"/>
                <w:color w:val="000000"/>
                <w:szCs w:val="22"/>
              </w:rPr>
              <w:t>863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36</w:t>
            </w:r>
            <w:r w:rsidR="00784F9B">
              <w:rPr>
                <w:rFonts w:ascii="Calibri" w:hAnsi="Calibri" w:cs="Calibri"/>
                <w:color w:val="000000"/>
                <w:szCs w:val="22"/>
              </w:rPr>
              <w:t>603</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EER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9.</w:t>
            </w:r>
            <w:r w:rsidR="00784F9B">
              <w:rPr>
                <w:rFonts w:ascii="Calibri" w:hAnsi="Calibri" w:cs="Calibri"/>
                <w:color w:val="000000"/>
                <w:szCs w:val="22"/>
              </w:rPr>
              <w:t>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10.</w:t>
            </w:r>
            <w:r w:rsidR="00784F9B">
              <w:rPr>
                <w:rFonts w:ascii="Calibri" w:hAnsi="Calibri" w:cs="Calibri"/>
                <w:color w:val="000000"/>
                <w:szCs w:val="22"/>
              </w:rPr>
              <w:t>80</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pPr>
              <w:jc w:val="right"/>
              <w:rPr>
                <w:rFonts w:ascii="Calibri" w:hAnsi="Calibri" w:cs="Calibri"/>
                <w:b/>
                <w:color w:val="000000"/>
                <w:szCs w:val="22"/>
              </w:rPr>
            </w:pPr>
            <w:r w:rsidRPr="005230F7">
              <w:rPr>
                <w:rFonts w:ascii="Calibri" w:hAnsi="Calibri" w:cs="Calibri"/>
                <w:b/>
                <w:color w:val="000000"/>
                <w:szCs w:val="22"/>
              </w:rPr>
              <w:t>% Savings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rsidP="00C70DBD">
            <w:pPr>
              <w:jc w:val="center"/>
              <w:rPr>
                <w:rFonts w:ascii="Calibri" w:hAnsi="Calibri" w:cs="Calibri"/>
                <w:b/>
                <w:color w:val="000000"/>
                <w:szCs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rsidP="00C70DBD">
            <w:pPr>
              <w:jc w:val="center"/>
              <w:rPr>
                <w:rFonts w:ascii="Calibri" w:hAnsi="Calibri" w:cs="Calibri"/>
                <w:b/>
                <w:color w:val="000000"/>
                <w:szCs w:val="22"/>
              </w:rPr>
            </w:pPr>
            <w:r w:rsidRPr="005230F7">
              <w:rPr>
                <w:rFonts w:ascii="Calibri" w:hAnsi="Calibri" w:cs="Calibri"/>
                <w:b/>
                <w:color w:val="000000"/>
                <w:szCs w:val="22"/>
              </w:rPr>
              <w:t>9</w:t>
            </w:r>
            <w:r w:rsidR="00BA2B45">
              <w:rPr>
                <w:rFonts w:ascii="Calibri" w:hAnsi="Calibri" w:cs="Calibri"/>
                <w:b/>
                <w:color w:val="000000"/>
                <w:szCs w:val="22"/>
              </w:rPr>
              <w:t>.4</w:t>
            </w:r>
            <w:r w:rsidRPr="005230F7">
              <w:rPr>
                <w:rFonts w:ascii="Calibri" w:hAnsi="Calibri" w:cs="Calibri"/>
                <w:b/>
                <w:color w:val="000000"/>
                <w:szCs w:val="22"/>
              </w:rPr>
              <w:t>%</w:t>
            </w:r>
          </w:p>
        </w:tc>
      </w:tr>
    </w:tbl>
    <w:p w:rsidR="00BA2B45" w:rsidRDefault="00BA2B45" w:rsidP="007716FE">
      <w:pPr>
        <w:pStyle w:val="Heading4"/>
      </w:pPr>
    </w:p>
    <w:p w:rsidR="0010265A" w:rsidRDefault="0010265A">
      <w:pPr>
        <w:rPr>
          <w:rFonts w:asciiTheme="majorHAnsi" w:eastAsiaTheme="majorEastAsia" w:hAnsiTheme="majorHAnsi" w:cstheme="majorBidi"/>
          <w:b/>
          <w:bCs/>
          <w:i/>
          <w:iCs/>
        </w:rPr>
      </w:pPr>
      <w:r>
        <w:br w:type="page"/>
      </w:r>
    </w:p>
    <w:p w:rsidR="00875EF5" w:rsidRDefault="00C70DBD" w:rsidP="007716FE">
      <w:pPr>
        <w:pStyle w:val="Heading4"/>
      </w:pPr>
      <w:r>
        <w:t xml:space="preserve"> </w:t>
      </w:r>
      <w:bookmarkStart w:id="1584" w:name="_Toc389646560"/>
      <w:r w:rsidR="00875EF5">
        <w:t>1.4.4</w:t>
      </w:r>
      <w:r w:rsidR="00875EF5" w:rsidRPr="00C80E3F">
        <w:t>.</w:t>
      </w:r>
      <w:r w:rsidR="00B14B35">
        <w:t>5</w:t>
      </w:r>
      <w:r w:rsidR="00875EF5" w:rsidRPr="00C80E3F">
        <w:t xml:space="preserve"> </w:t>
      </w:r>
      <w:r w:rsidR="005230F7">
        <w:t>Cooling Fan Cycle Energy Savings</w:t>
      </w:r>
      <w:bookmarkEnd w:id="1584"/>
      <w:r w:rsidR="005230F7">
        <w:t xml:space="preserve"> </w:t>
      </w:r>
    </w:p>
    <w:p w:rsidR="004E46AA" w:rsidRPr="000D4C7A" w:rsidRDefault="004E46AA" w:rsidP="000701EB">
      <w:pPr>
        <w:rPr>
          <w:rFonts w:cs="Arial"/>
          <w:b/>
          <w:sz w:val="18"/>
          <w:szCs w:val="20"/>
          <w:rPrChange w:id="1585" w:author="Huang, Jia Chang" w:date="2014-06-02T11:08:00Z">
            <w:rPr>
              <w:rFonts w:cs="Arial"/>
              <w:b/>
              <w:sz w:val="20"/>
              <w:szCs w:val="20"/>
            </w:rPr>
          </w:rPrChange>
        </w:rPr>
      </w:pPr>
    </w:p>
    <w:p w:rsidR="00734E72" w:rsidRPr="000D4C7A" w:rsidRDefault="00B74AEE" w:rsidP="000701EB">
      <w:pPr>
        <w:rPr>
          <w:sz w:val="20"/>
          <w:rPrChange w:id="1586" w:author="Huang, Jia Chang" w:date="2014-06-02T11:08:00Z">
            <w:rPr/>
          </w:rPrChange>
        </w:rPr>
      </w:pPr>
      <w:r w:rsidRPr="000D4C7A">
        <w:rPr>
          <w:sz w:val="20"/>
          <w:rPrChange w:id="1587" w:author="Huang, Jia Chang" w:date="2014-06-02T11:08:00Z">
            <w:rPr/>
          </w:rPrChange>
        </w:rPr>
        <w:t>The Western Cooling Control</w:t>
      </w:r>
      <w:r w:rsidRPr="000D4C7A">
        <w:rPr>
          <w:rFonts w:cs="Arial"/>
          <w:sz w:val="20"/>
          <w:rPrChange w:id="1588" w:author="Huang, Jia Chang" w:date="2014-06-02T11:08:00Z">
            <w:rPr>
              <w:rFonts w:cs="Arial"/>
            </w:rPr>
          </w:rPrChange>
        </w:rPr>
        <w:t>™</w:t>
      </w:r>
      <w:r w:rsidRPr="000D4C7A">
        <w:rPr>
          <w:sz w:val="20"/>
          <w:rPrChange w:id="1589" w:author="Huang, Jia Chang" w:date="2014-06-02T11:08:00Z">
            <w:rPr/>
          </w:rPrChange>
        </w:rPr>
        <w:t xml:space="preserve"> (WCC) enhanced time delay fan control </w:t>
      </w:r>
      <w:r w:rsidR="00BE4C2A" w:rsidRPr="000D4C7A">
        <w:rPr>
          <w:sz w:val="20"/>
          <w:rPrChange w:id="1590" w:author="Huang, Jia Chang" w:date="2014-06-02T11:08:00Z">
            <w:rPr/>
          </w:rPrChange>
        </w:rPr>
        <w:t xml:space="preserve">for dry climates </w:t>
      </w:r>
      <w:r w:rsidRPr="000D4C7A">
        <w:rPr>
          <w:sz w:val="20"/>
          <w:rPrChange w:id="1591" w:author="Huang, Jia Chang" w:date="2014-06-02T11:08:00Z">
            <w:rPr/>
          </w:rPrChange>
        </w:rPr>
        <w:t xml:space="preserve">is integrated into the Concept 3 BPM fan motor and is available as an external add-on for other BPM models.  The WCC savings are detailed in Workpaper </w:t>
      </w:r>
      <w:r w:rsidR="00A3074E" w:rsidRPr="000D4C7A">
        <w:rPr>
          <w:sz w:val="20"/>
          <w:rPrChange w:id="1592" w:author="Huang, Jia Chang" w:date="2014-06-02T11:08:00Z">
            <w:rPr/>
          </w:rPrChange>
        </w:rPr>
        <w:t>PGE3PHVC150</w:t>
      </w:r>
      <w:r w:rsidRPr="000D4C7A">
        <w:rPr>
          <w:sz w:val="20"/>
          <w:rPrChange w:id="1593" w:author="Huang, Jia Chang" w:date="2014-06-02T11:08:00Z">
            <w:rPr/>
          </w:rPrChange>
        </w:rPr>
        <w:t xml:space="preserve">, </w:t>
      </w:r>
      <w:r w:rsidR="00A3074E" w:rsidRPr="000D4C7A">
        <w:rPr>
          <w:sz w:val="20"/>
          <w:rPrChange w:id="1594" w:author="Huang, Jia Chang" w:date="2014-06-02T11:08:00Z">
            <w:rPr/>
          </w:rPrChange>
        </w:rPr>
        <w:t>Section 1.5.</w:t>
      </w:r>
    </w:p>
    <w:p w:rsidR="00B74AEE" w:rsidRPr="000D4C7A" w:rsidRDefault="00B74AEE" w:rsidP="000701EB">
      <w:pPr>
        <w:rPr>
          <w:sz w:val="20"/>
          <w:rPrChange w:id="1595" w:author="Huang, Jia Chang" w:date="2014-06-02T11:08:00Z">
            <w:rPr/>
          </w:rPrChange>
        </w:rPr>
      </w:pPr>
    </w:p>
    <w:p w:rsidR="00B74AEE" w:rsidRPr="000D4C7A" w:rsidRDefault="00B74AEE" w:rsidP="000701EB">
      <w:pPr>
        <w:rPr>
          <w:sz w:val="20"/>
          <w:rPrChange w:id="1596" w:author="Huang, Jia Chang" w:date="2014-06-02T11:08:00Z">
            <w:rPr/>
          </w:rPrChange>
        </w:rPr>
      </w:pPr>
      <w:r w:rsidRPr="000D4C7A">
        <w:rPr>
          <w:sz w:val="20"/>
          <w:rPrChange w:id="1597" w:author="Huang, Jia Chang" w:date="2014-06-02T11:08:00Z">
            <w:rPr/>
          </w:rPrChange>
        </w:rPr>
        <w:t xml:space="preserve">WCC </w:t>
      </w:r>
      <w:r w:rsidR="00A3074E" w:rsidRPr="000D4C7A">
        <w:rPr>
          <w:sz w:val="20"/>
          <w:rPrChange w:id="1598" w:author="Huang, Jia Chang" w:date="2014-06-02T11:08:00Z">
            <w:rPr/>
          </w:rPrChange>
        </w:rPr>
        <w:t xml:space="preserve">with BPM Motor </w:t>
      </w:r>
      <w:r w:rsidRPr="000D4C7A">
        <w:rPr>
          <w:sz w:val="20"/>
          <w:rPrChange w:id="1599" w:author="Huang, Jia Chang" w:date="2014-06-02T11:08:00Z">
            <w:rPr/>
          </w:rPrChange>
        </w:rPr>
        <w:t>Sav</w:t>
      </w:r>
      <w:r w:rsidR="00A3074E" w:rsidRPr="000D4C7A">
        <w:rPr>
          <w:sz w:val="20"/>
          <w:rPrChange w:id="1600" w:author="Huang, Jia Chang" w:date="2014-06-02T11:08:00Z">
            <w:rPr/>
          </w:rPrChange>
        </w:rPr>
        <w:t>ings:  20% of cooling energy use</w:t>
      </w:r>
    </w:p>
    <w:p w:rsidR="00B74AEE" w:rsidRPr="000D4C7A" w:rsidRDefault="00B74AEE" w:rsidP="000701EB">
      <w:pPr>
        <w:rPr>
          <w:rFonts w:cs="Arial"/>
          <w:sz w:val="18"/>
          <w:szCs w:val="20"/>
          <w:rPrChange w:id="1601" w:author="Huang, Jia Chang" w:date="2014-06-02T11:08:00Z">
            <w:rPr>
              <w:rFonts w:cs="Arial"/>
              <w:sz w:val="20"/>
              <w:szCs w:val="20"/>
            </w:rPr>
          </w:rPrChange>
        </w:rPr>
      </w:pPr>
    </w:p>
    <w:p w:rsidR="00A00380" w:rsidRDefault="00A00380" w:rsidP="007716FE">
      <w:pPr>
        <w:pStyle w:val="Heading4"/>
        <w:rPr>
          <w:sz w:val="20"/>
          <w:szCs w:val="20"/>
        </w:rPr>
      </w:pPr>
      <w:bookmarkStart w:id="1602" w:name="_Toc389646561"/>
      <w:r>
        <w:t>1.4.4</w:t>
      </w:r>
      <w:r w:rsidRPr="00C80E3F">
        <w:t>.</w:t>
      </w:r>
      <w:r>
        <w:t>6</w:t>
      </w:r>
      <w:r w:rsidRPr="00C80E3F">
        <w:t xml:space="preserve"> </w:t>
      </w:r>
      <w:r>
        <w:t>Air Conditioning Peak Population Characteristics</w:t>
      </w:r>
      <w:bookmarkEnd w:id="1602"/>
    </w:p>
    <w:p w:rsidR="00A00380" w:rsidRDefault="00A00380" w:rsidP="000701EB">
      <w:pPr>
        <w:rPr>
          <w:rFonts w:cs="Arial"/>
          <w:sz w:val="20"/>
          <w:szCs w:val="20"/>
        </w:rPr>
      </w:pPr>
    </w:p>
    <w:p w:rsidR="00376F7C" w:rsidRPr="000D4C7A" w:rsidRDefault="00376F7C" w:rsidP="00376F7C">
      <w:pPr>
        <w:rPr>
          <w:rFonts w:cs="Arial"/>
          <w:sz w:val="20"/>
          <w:szCs w:val="22"/>
          <w:rPrChange w:id="1603" w:author="Huang, Jia Chang" w:date="2014-06-02T11:08:00Z">
            <w:rPr>
              <w:rFonts w:cs="Arial"/>
              <w:szCs w:val="22"/>
            </w:rPr>
          </w:rPrChange>
        </w:rPr>
      </w:pPr>
      <w:r w:rsidRPr="000D4C7A">
        <w:rPr>
          <w:rFonts w:cs="Arial"/>
          <w:sz w:val="20"/>
          <w:szCs w:val="22"/>
          <w:rPrChange w:id="1604" w:author="Huang, Jia Chang" w:date="2014-06-02T11:08:00Z">
            <w:rPr>
              <w:rFonts w:cs="Arial"/>
              <w:szCs w:val="22"/>
            </w:rPr>
          </w:rPrChange>
        </w:rPr>
        <w:t>Within the residential population there are three significant modes of air conditioner peak</w:t>
      </w:r>
    </w:p>
    <w:p w:rsidR="00376F7C" w:rsidRPr="000D4C7A" w:rsidRDefault="00376F7C" w:rsidP="00376F7C">
      <w:pPr>
        <w:rPr>
          <w:rFonts w:cs="Arial"/>
          <w:sz w:val="20"/>
          <w:szCs w:val="22"/>
          <w:rPrChange w:id="1605" w:author="Huang, Jia Chang" w:date="2014-06-02T11:08:00Z">
            <w:rPr>
              <w:rFonts w:cs="Arial"/>
              <w:szCs w:val="22"/>
            </w:rPr>
          </w:rPrChange>
        </w:rPr>
      </w:pPr>
      <w:r w:rsidRPr="000D4C7A">
        <w:rPr>
          <w:rFonts w:cs="Arial"/>
          <w:sz w:val="20"/>
          <w:szCs w:val="22"/>
          <w:rPrChange w:id="1606" w:author="Huang, Jia Chang" w:date="2014-06-02T11:08:00Z">
            <w:rPr>
              <w:rFonts w:cs="Arial"/>
              <w:szCs w:val="22"/>
            </w:rPr>
          </w:rPrChange>
        </w:rPr>
        <w:t>demand as follows:</w:t>
      </w:r>
    </w:p>
    <w:p w:rsidR="00782532" w:rsidRPr="000D4C7A" w:rsidRDefault="00376F7C" w:rsidP="00782532">
      <w:pPr>
        <w:pStyle w:val="ListParagraph"/>
        <w:numPr>
          <w:ilvl w:val="0"/>
          <w:numId w:val="26"/>
        </w:numPr>
        <w:spacing w:before="60" w:after="60"/>
        <w:rPr>
          <w:rFonts w:ascii="Arial" w:hAnsi="Arial" w:cs="Arial"/>
          <w:sz w:val="20"/>
          <w:szCs w:val="22"/>
          <w:rPrChange w:id="1607" w:author="Huang, Jia Chang" w:date="2014-06-02T11:08:00Z">
            <w:rPr>
              <w:rFonts w:ascii="Arial" w:hAnsi="Arial" w:cs="Arial"/>
              <w:sz w:val="22"/>
              <w:szCs w:val="22"/>
            </w:rPr>
          </w:rPrChange>
        </w:rPr>
      </w:pPr>
      <w:r w:rsidRPr="000D4C7A">
        <w:rPr>
          <w:rFonts w:ascii="Arial" w:hAnsi="Arial" w:cs="Arial"/>
          <w:sz w:val="20"/>
          <w:szCs w:val="22"/>
          <w:rPrChange w:id="1608" w:author="Huang, Jia Chang" w:date="2014-06-02T11:08:00Z">
            <w:rPr>
              <w:rFonts w:ascii="Arial" w:hAnsi="Arial" w:cs="Arial"/>
              <w:sz w:val="22"/>
              <w:szCs w:val="22"/>
            </w:rPr>
          </w:rPrChange>
        </w:rPr>
        <w:t xml:space="preserve">Residences where the air conditioners run continuously for some or all of the peak hours. The continuously running AC group consists of air conditioners that cannot meet the load either because they are small or the load is excessive (such as is caused by a thermostat adjustment to a lower temperature).  </w:t>
      </w:r>
    </w:p>
    <w:p w:rsidR="00376F7C" w:rsidRPr="000D4C7A" w:rsidRDefault="00376F7C" w:rsidP="00782532">
      <w:pPr>
        <w:pStyle w:val="ListParagraph"/>
        <w:numPr>
          <w:ilvl w:val="1"/>
          <w:numId w:val="26"/>
        </w:numPr>
        <w:spacing w:before="60" w:after="60"/>
        <w:rPr>
          <w:rFonts w:ascii="Arial" w:hAnsi="Arial" w:cs="Arial"/>
          <w:sz w:val="20"/>
          <w:szCs w:val="22"/>
          <w:rPrChange w:id="1609" w:author="Huang, Jia Chang" w:date="2014-06-02T11:08:00Z">
            <w:rPr>
              <w:rFonts w:ascii="Arial" w:hAnsi="Arial" w:cs="Arial"/>
              <w:sz w:val="22"/>
              <w:szCs w:val="22"/>
            </w:rPr>
          </w:rPrChange>
        </w:rPr>
      </w:pPr>
      <w:r w:rsidRPr="000D4C7A">
        <w:rPr>
          <w:rFonts w:ascii="Arial" w:hAnsi="Arial" w:cs="Arial"/>
          <w:sz w:val="20"/>
          <w:szCs w:val="22"/>
          <w:rPrChange w:id="1610" w:author="Huang, Jia Chang" w:date="2014-06-02T11:08:00Z">
            <w:rPr>
              <w:rFonts w:ascii="Arial" w:hAnsi="Arial" w:cs="Arial"/>
              <w:sz w:val="22"/>
              <w:szCs w:val="22"/>
            </w:rPr>
          </w:rPrChange>
        </w:rPr>
        <w:t>The</w:t>
      </w:r>
      <w:r w:rsidR="00782532" w:rsidRPr="000D4C7A">
        <w:rPr>
          <w:rFonts w:ascii="Arial" w:hAnsi="Arial" w:cs="Arial"/>
          <w:sz w:val="20"/>
          <w:szCs w:val="22"/>
          <w:rPrChange w:id="1611" w:author="Huang, Jia Chang" w:date="2014-06-02T11:08:00Z">
            <w:rPr>
              <w:rFonts w:ascii="Arial" w:hAnsi="Arial" w:cs="Arial"/>
              <w:sz w:val="22"/>
              <w:szCs w:val="22"/>
            </w:rPr>
          </w:rPrChange>
        </w:rPr>
        <w:t xml:space="preserve"> BPM measure peak demand reduction for these units is the reduction in fan motor watt draw</w:t>
      </w:r>
      <w:r w:rsidRPr="000D4C7A">
        <w:rPr>
          <w:rFonts w:ascii="Arial" w:hAnsi="Arial" w:cs="Arial"/>
          <w:sz w:val="20"/>
          <w:szCs w:val="22"/>
          <w:rPrChange w:id="1612" w:author="Huang, Jia Chang" w:date="2014-06-02T11:08:00Z">
            <w:rPr>
              <w:rFonts w:ascii="Arial" w:hAnsi="Arial" w:cs="Arial"/>
              <w:sz w:val="22"/>
              <w:szCs w:val="22"/>
            </w:rPr>
          </w:rPrChange>
        </w:rPr>
        <w:t>.</w:t>
      </w:r>
    </w:p>
    <w:p w:rsidR="00782532" w:rsidRPr="000D4C7A" w:rsidRDefault="00376F7C" w:rsidP="00782532">
      <w:pPr>
        <w:pStyle w:val="ListParagraph"/>
        <w:numPr>
          <w:ilvl w:val="0"/>
          <w:numId w:val="26"/>
        </w:numPr>
        <w:spacing w:before="60" w:after="60"/>
        <w:rPr>
          <w:rFonts w:ascii="Arial" w:hAnsi="Arial" w:cs="Arial"/>
          <w:sz w:val="20"/>
          <w:szCs w:val="22"/>
          <w:rPrChange w:id="1613" w:author="Huang, Jia Chang" w:date="2014-06-02T11:08:00Z">
            <w:rPr>
              <w:rFonts w:ascii="Arial" w:hAnsi="Arial" w:cs="Arial"/>
              <w:sz w:val="22"/>
              <w:szCs w:val="22"/>
            </w:rPr>
          </w:rPrChange>
        </w:rPr>
      </w:pPr>
      <w:r w:rsidRPr="000D4C7A">
        <w:rPr>
          <w:rFonts w:ascii="Arial" w:hAnsi="Arial" w:cs="Arial"/>
          <w:sz w:val="20"/>
          <w:szCs w:val="22"/>
          <w:rPrChange w:id="1614" w:author="Huang, Jia Chang" w:date="2014-06-02T11:08:00Z">
            <w:rPr>
              <w:rFonts w:ascii="Arial" w:hAnsi="Arial" w:cs="Arial"/>
              <w:sz w:val="22"/>
              <w:szCs w:val="22"/>
            </w:rPr>
          </w:rPrChange>
        </w:rPr>
        <w:t xml:space="preserve">Residences that have air conditioners that are cycling during these hours.  </w:t>
      </w:r>
    </w:p>
    <w:p w:rsidR="00376F7C" w:rsidRPr="000D4C7A" w:rsidRDefault="00782532" w:rsidP="00782532">
      <w:pPr>
        <w:pStyle w:val="ListParagraph"/>
        <w:numPr>
          <w:ilvl w:val="1"/>
          <w:numId w:val="26"/>
        </w:numPr>
        <w:spacing w:before="60" w:after="60"/>
        <w:rPr>
          <w:rFonts w:ascii="Arial" w:hAnsi="Arial" w:cs="Arial"/>
          <w:sz w:val="20"/>
          <w:szCs w:val="22"/>
          <w:rPrChange w:id="1615" w:author="Huang, Jia Chang" w:date="2014-06-02T11:08:00Z">
            <w:rPr>
              <w:rFonts w:ascii="Arial" w:hAnsi="Arial" w:cs="Arial"/>
              <w:sz w:val="22"/>
              <w:szCs w:val="22"/>
            </w:rPr>
          </w:rPrChange>
        </w:rPr>
      </w:pPr>
      <w:r w:rsidRPr="000D4C7A">
        <w:rPr>
          <w:rFonts w:ascii="Arial" w:hAnsi="Arial" w:cs="Arial"/>
          <w:sz w:val="20"/>
          <w:szCs w:val="22"/>
          <w:rPrChange w:id="1616" w:author="Huang, Jia Chang" w:date="2014-06-02T11:08:00Z">
            <w:rPr>
              <w:rFonts w:ascii="Arial" w:hAnsi="Arial" w:cs="Arial"/>
              <w:sz w:val="22"/>
              <w:szCs w:val="22"/>
            </w:rPr>
          </w:rPrChange>
        </w:rPr>
        <w:t>The BPM measure peak demand reduction for these units is a function of the cooling efficiency improvement resulting from the higher efficiency BPM motor and dry climate fan control.</w:t>
      </w:r>
    </w:p>
    <w:p w:rsidR="00376F7C" w:rsidRPr="000D4C7A" w:rsidRDefault="00376F7C" w:rsidP="00782532">
      <w:pPr>
        <w:pStyle w:val="ListParagraph"/>
        <w:numPr>
          <w:ilvl w:val="0"/>
          <w:numId w:val="26"/>
        </w:numPr>
        <w:spacing w:before="60" w:after="60"/>
        <w:rPr>
          <w:rFonts w:ascii="Arial" w:hAnsi="Arial" w:cs="Arial"/>
          <w:sz w:val="20"/>
          <w:szCs w:val="22"/>
          <w:rPrChange w:id="1617" w:author="Huang, Jia Chang" w:date="2014-06-02T11:08:00Z">
            <w:rPr>
              <w:rFonts w:ascii="Arial" w:hAnsi="Arial" w:cs="Arial"/>
              <w:sz w:val="22"/>
              <w:szCs w:val="22"/>
            </w:rPr>
          </w:rPrChange>
        </w:rPr>
      </w:pPr>
      <w:r w:rsidRPr="000D4C7A">
        <w:rPr>
          <w:rFonts w:ascii="Arial" w:hAnsi="Arial" w:cs="Arial"/>
          <w:sz w:val="20"/>
          <w:szCs w:val="22"/>
          <w:rPrChange w:id="1618" w:author="Huang, Jia Chang" w:date="2014-06-02T11:08:00Z">
            <w:rPr>
              <w:rFonts w:ascii="Arial" w:hAnsi="Arial" w:cs="Arial"/>
              <w:sz w:val="22"/>
              <w:szCs w:val="22"/>
            </w:rPr>
          </w:rPrChange>
        </w:rPr>
        <w:t>Residences where the air conditioners are off during the peak hours.</w:t>
      </w:r>
    </w:p>
    <w:p w:rsidR="00376F7C" w:rsidRPr="000D4C7A" w:rsidRDefault="00376F7C" w:rsidP="000701EB">
      <w:pPr>
        <w:rPr>
          <w:rFonts w:cs="Arial"/>
          <w:sz w:val="20"/>
          <w:szCs w:val="22"/>
          <w:rPrChange w:id="1619" w:author="Huang, Jia Chang" w:date="2014-06-02T11:08:00Z">
            <w:rPr>
              <w:rFonts w:cs="Arial"/>
              <w:szCs w:val="22"/>
            </w:rPr>
          </w:rPrChange>
        </w:rPr>
      </w:pPr>
    </w:p>
    <w:p w:rsidR="00A00380" w:rsidRPr="000D4C7A" w:rsidRDefault="00376F7C" w:rsidP="000701EB">
      <w:pPr>
        <w:rPr>
          <w:rFonts w:cs="Arial"/>
          <w:sz w:val="20"/>
          <w:szCs w:val="22"/>
          <w:rPrChange w:id="1620" w:author="Huang, Jia Chang" w:date="2014-06-02T11:08:00Z">
            <w:rPr>
              <w:rFonts w:cs="Arial"/>
              <w:szCs w:val="22"/>
            </w:rPr>
          </w:rPrChange>
        </w:rPr>
      </w:pPr>
      <w:r w:rsidRPr="000D4C7A">
        <w:rPr>
          <w:rFonts w:cs="Arial"/>
          <w:sz w:val="20"/>
          <w:szCs w:val="22"/>
          <w:rPrChange w:id="1621" w:author="Huang, Jia Chang" w:date="2014-06-02T11:08:00Z">
            <w:rPr>
              <w:rFonts w:cs="Arial"/>
              <w:szCs w:val="22"/>
            </w:rPr>
          </w:rPrChange>
        </w:rPr>
        <w:t>Research performed by Proctor Engineering for PG&amp;E Contract #4400000873 included a compilation of air conditioning peak operation characteristics from studies in five cities. (</w:t>
      </w:r>
      <w:r w:rsidR="00A3074E" w:rsidRPr="000D4C7A">
        <w:rPr>
          <w:rFonts w:cs="Arial"/>
          <w:sz w:val="20"/>
          <w:szCs w:val="22"/>
          <w:rPrChange w:id="1622" w:author="Huang, Jia Chang" w:date="2014-06-02T11:08:00Z">
            <w:rPr>
              <w:rFonts w:cs="Arial"/>
              <w:szCs w:val="22"/>
            </w:rPr>
          </w:rPrChange>
        </w:rPr>
        <w:t>R</w:t>
      </w:r>
      <w:r w:rsidRPr="000D4C7A">
        <w:rPr>
          <w:rFonts w:cs="Arial"/>
          <w:sz w:val="20"/>
          <w:szCs w:val="22"/>
          <w:rPrChange w:id="1623" w:author="Huang, Jia Chang" w:date="2014-06-02T11:08:00Z">
            <w:rPr>
              <w:rFonts w:cs="Arial"/>
              <w:szCs w:val="22"/>
            </w:rPr>
          </w:rPrChange>
        </w:rPr>
        <w:t>ef</w:t>
      </w:r>
      <w:r w:rsidR="00F05A2C" w:rsidRPr="000D4C7A">
        <w:rPr>
          <w:rFonts w:cs="Arial"/>
          <w:sz w:val="20"/>
          <w:szCs w:val="22"/>
          <w:rPrChange w:id="1624" w:author="Huang, Jia Chang" w:date="2014-06-02T11:08:00Z">
            <w:rPr>
              <w:rFonts w:cs="Arial"/>
              <w:szCs w:val="22"/>
            </w:rPr>
          </w:rPrChange>
        </w:rPr>
        <w:t xml:space="preserve"> 6</w:t>
      </w:r>
      <w:r w:rsidRPr="000D4C7A">
        <w:rPr>
          <w:rFonts w:cs="Arial"/>
          <w:sz w:val="20"/>
          <w:szCs w:val="22"/>
          <w:rPrChange w:id="1625" w:author="Huang, Jia Chang" w:date="2014-06-02T11:08:00Z">
            <w:rPr>
              <w:rFonts w:cs="Arial"/>
              <w:szCs w:val="22"/>
            </w:rPr>
          </w:rPrChange>
        </w:rPr>
        <w:t>).</w:t>
      </w:r>
    </w:p>
    <w:p w:rsidR="00376F7C" w:rsidRPr="000D4C7A" w:rsidRDefault="00376F7C" w:rsidP="000701EB">
      <w:pPr>
        <w:rPr>
          <w:rFonts w:cs="Arial"/>
          <w:sz w:val="20"/>
          <w:szCs w:val="22"/>
          <w:rPrChange w:id="1626" w:author="Huang, Jia Chang" w:date="2014-06-02T11:08:00Z">
            <w:rPr>
              <w:rFonts w:cs="Arial"/>
              <w:szCs w:val="22"/>
            </w:rPr>
          </w:rPrChange>
        </w:rPr>
      </w:pPr>
    </w:p>
    <w:p w:rsidR="00376F7C" w:rsidRPr="000D4C7A" w:rsidRDefault="00782532" w:rsidP="000701EB">
      <w:pPr>
        <w:rPr>
          <w:rFonts w:cs="Arial"/>
          <w:sz w:val="20"/>
          <w:szCs w:val="22"/>
          <w:rPrChange w:id="1627" w:author="Huang, Jia Chang" w:date="2014-06-02T11:08:00Z">
            <w:rPr>
              <w:rFonts w:cs="Arial"/>
              <w:szCs w:val="22"/>
            </w:rPr>
          </w:rPrChange>
        </w:rPr>
      </w:pPr>
      <w:r w:rsidRPr="000D4C7A">
        <w:rPr>
          <w:rFonts w:cs="Arial"/>
          <w:sz w:val="20"/>
          <w:szCs w:val="22"/>
          <w:rPrChange w:id="1628" w:author="Huang, Jia Chang" w:date="2014-06-02T11:08:00Z">
            <w:rPr>
              <w:rFonts w:cs="Arial"/>
              <w:szCs w:val="22"/>
            </w:rPr>
          </w:rPrChange>
        </w:rPr>
        <w:t>Among the cities studied, t</w:t>
      </w:r>
      <w:r w:rsidR="00376F7C" w:rsidRPr="000D4C7A">
        <w:rPr>
          <w:rFonts w:cs="Arial"/>
          <w:sz w:val="20"/>
          <w:szCs w:val="22"/>
          <w:rPrChange w:id="1629" w:author="Huang, Jia Chang" w:date="2014-06-02T11:08:00Z">
            <w:rPr>
              <w:rFonts w:cs="Arial"/>
              <w:szCs w:val="22"/>
            </w:rPr>
          </w:rPrChange>
        </w:rPr>
        <w:t xml:space="preserve">he Fresno, CA </w:t>
      </w:r>
      <w:r w:rsidRPr="000D4C7A">
        <w:rPr>
          <w:rFonts w:cs="Arial"/>
          <w:sz w:val="20"/>
          <w:szCs w:val="22"/>
          <w:rPrChange w:id="1630" w:author="Huang, Jia Chang" w:date="2014-06-02T11:08:00Z">
            <w:rPr>
              <w:rFonts w:cs="Arial"/>
              <w:szCs w:val="22"/>
            </w:rPr>
          </w:rPrChange>
        </w:rPr>
        <w:t xml:space="preserve">population found </w:t>
      </w:r>
      <w:r w:rsidR="00376F7C" w:rsidRPr="000D4C7A">
        <w:rPr>
          <w:rFonts w:cs="Arial"/>
          <w:sz w:val="20"/>
          <w:szCs w:val="22"/>
          <w:rPrChange w:id="1631" w:author="Huang, Jia Chang" w:date="2014-06-02T11:08:00Z">
            <w:rPr>
              <w:rFonts w:cs="Arial"/>
              <w:szCs w:val="22"/>
            </w:rPr>
          </w:rPrChange>
        </w:rPr>
        <w:t>the lowest fraction of operating units cycling at peak.</w:t>
      </w:r>
      <w:r w:rsidRPr="000D4C7A">
        <w:rPr>
          <w:rFonts w:cs="Arial"/>
          <w:sz w:val="20"/>
          <w:szCs w:val="22"/>
          <w:rPrChange w:id="1632" w:author="Huang, Jia Chang" w:date="2014-06-02T11:08:00Z">
            <w:rPr>
              <w:rFonts w:cs="Arial"/>
              <w:szCs w:val="22"/>
            </w:rPr>
          </w:rPrChange>
        </w:rPr>
        <w:t xml:space="preserve">  Of the Fresno units that were operating at peak, 55% were cycling.</w:t>
      </w:r>
    </w:p>
    <w:p w:rsidR="00782532" w:rsidRPr="000D4C7A" w:rsidRDefault="00782532" w:rsidP="000701EB">
      <w:pPr>
        <w:rPr>
          <w:rFonts w:cs="Arial"/>
          <w:sz w:val="20"/>
          <w:szCs w:val="22"/>
          <w:rPrChange w:id="1633" w:author="Huang, Jia Chang" w:date="2014-06-02T11:08:00Z">
            <w:rPr>
              <w:rFonts w:cs="Arial"/>
              <w:szCs w:val="22"/>
            </w:rPr>
          </w:rPrChange>
        </w:rPr>
      </w:pPr>
    </w:p>
    <w:p w:rsidR="00782532" w:rsidRPr="000D4C7A" w:rsidRDefault="00782532" w:rsidP="000701EB">
      <w:pPr>
        <w:rPr>
          <w:rFonts w:cs="Arial"/>
          <w:sz w:val="20"/>
          <w:szCs w:val="22"/>
          <w:rPrChange w:id="1634" w:author="Huang, Jia Chang" w:date="2014-06-02T11:08:00Z">
            <w:rPr>
              <w:rFonts w:cs="Arial"/>
              <w:szCs w:val="22"/>
            </w:rPr>
          </w:rPrChange>
        </w:rPr>
      </w:pPr>
      <w:r w:rsidRPr="000D4C7A">
        <w:rPr>
          <w:rFonts w:cs="Arial"/>
          <w:sz w:val="20"/>
          <w:szCs w:val="22"/>
          <w:rPrChange w:id="1635" w:author="Huang, Jia Chang" w:date="2014-06-02T11:08:00Z">
            <w:rPr>
              <w:rFonts w:cs="Arial"/>
              <w:szCs w:val="22"/>
            </w:rPr>
          </w:rPrChange>
        </w:rPr>
        <w:t>Of all units in the Fresno study, 36% were running continuously</w:t>
      </w:r>
      <w:r w:rsidR="00B2025E" w:rsidRPr="000D4C7A">
        <w:rPr>
          <w:rFonts w:cs="Arial"/>
          <w:sz w:val="20"/>
          <w:szCs w:val="22"/>
          <w:rPrChange w:id="1636" w:author="Huang, Jia Chang" w:date="2014-06-02T11:08:00Z">
            <w:rPr>
              <w:rFonts w:cs="Arial"/>
              <w:szCs w:val="22"/>
            </w:rPr>
          </w:rPrChange>
        </w:rPr>
        <w:t xml:space="preserve"> at peak</w:t>
      </w:r>
      <w:r w:rsidRPr="000D4C7A">
        <w:rPr>
          <w:rFonts w:cs="Arial"/>
          <w:sz w:val="20"/>
          <w:szCs w:val="22"/>
          <w:rPrChange w:id="1637" w:author="Huang, Jia Chang" w:date="2014-06-02T11:08:00Z">
            <w:rPr>
              <w:rFonts w:cs="Arial"/>
              <w:szCs w:val="22"/>
            </w:rPr>
          </w:rPrChange>
        </w:rPr>
        <w:t>.</w:t>
      </w:r>
    </w:p>
    <w:p w:rsidR="00376F7C" w:rsidRPr="00BE4C2A" w:rsidRDefault="00376F7C" w:rsidP="000701EB">
      <w:pPr>
        <w:rPr>
          <w:rFonts w:cs="Arial"/>
          <w:szCs w:val="22"/>
        </w:rPr>
      </w:pPr>
    </w:p>
    <w:p w:rsidR="004E46AA" w:rsidRDefault="004E46AA" w:rsidP="000701EB">
      <w:pPr>
        <w:rPr>
          <w:rFonts w:cs="Arial"/>
          <w:b/>
          <w:sz w:val="20"/>
          <w:szCs w:val="20"/>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C2942" w:rsidRPr="00C03148" w:rsidRDefault="00853362" w:rsidP="001C2942">
      <w:pPr>
        <w:pStyle w:val="Reminders"/>
        <w:rPr>
          <w:rFonts w:ascii="Arial" w:hAnsi="Arial" w:cs="Arial"/>
          <w:i w:val="0"/>
          <w:color w:val="auto"/>
          <w:sz w:val="20"/>
          <w:szCs w:val="20"/>
        </w:rPr>
      </w:pPr>
      <w:ins w:id="1638" w:author="Huang, Jia Chang" w:date="2014-06-04T14:57:00Z">
        <w:r w:rsidRPr="00853362">
          <w:rPr>
            <w:rFonts w:ascii="Arial" w:hAnsi="Arial" w:cs="Arial"/>
            <w:i w:val="0"/>
            <w:color w:val="auto"/>
            <w:sz w:val="20"/>
            <w:szCs w:val="20"/>
            <w:rPrChange w:id="1639" w:author="Huang, Jia Chang" w:date="2014-06-04T14:57:00Z">
              <w:rPr>
                <w:rFonts w:ascii="Arial" w:hAnsi="Arial" w:cs="Arial"/>
                <w:i w:val="0"/>
                <w:color w:val="auto"/>
                <w:sz w:val="20"/>
                <w:szCs w:val="20"/>
                <w:highlight w:val="yellow"/>
              </w:rPr>
            </w:rPrChange>
          </w:rPr>
          <w:t>We are required by CPUC decision 06-06-063 dated June 29, 2006 to apply time-of-use (TOU) adjustment factors on residential A/C and commercial A/C (packaged and split-system direct-expansion cooling) measures only.  Since this is not an A/C measure, the TOU adjustment factor is 0.</w:t>
        </w:r>
      </w:ins>
      <w:del w:id="1640" w:author="Huang, Jia Chang" w:date="2014-06-04T14:57:00Z">
        <w:r w:rsidR="00EF3A92" w:rsidRPr="00853362" w:rsidDel="00853362">
          <w:rPr>
            <w:rFonts w:ascii="Arial" w:hAnsi="Arial" w:cs="Arial"/>
            <w:i w:val="0"/>
            <w:color w:val="auto"/>
            <w:sz w:val="20"/>
            <w:szCs w:val="20"/>
          </w:rPr>
          <w:delText xml:space="preserve">We are required by CPUC decision 06-06-063 dated June 29, 2006 to apply time-of-use (TOU) adjustment factors on residential A/C and commercial A/C (packaged and split-system direct-expansion cooling) measures only. </w:delText>
        </w:r>
        <w:r w:rsidR="001178BE" w:rsidRPr="00853362" w:rsidDel="00853362">
          <w:rPr>
            <w:rFonts w:ascii="Arial" w:hAnsi="Arial" w:cs="Arial"/>
            <w:i w:val="0"/>
            <w:color w:val="auto"/>
            <w:sz w:val="20"/>
            <w:szCs w:val="20"/>
          </w:rPr>
          <w:delText>This measure has</w:delText>
        </w:r>
        <w:r w:rsidR="001C2942" w:rsidRPr="00853362" w:rsidDel="00853362">
          <w:rPr>
            <w:rFonts w:ascii="Arial" w:hAnsi="Arial" w:cs="Arial"/>
            <w:i w:val="0"/>
            <w:color w:val="auto"/>
            <w:sz w:val="20"/>
            <w:szCs w:val="20"/>
          </w:rPr>
          <w:delText xml:space="preserve"> a DEER load shape, i.e. the load shape starts with “DEER:” the TOU </w:delText>
        </w:r>
        <w:r w:rsidR="001178BE" w:rsidRPr="00853362" w:rsidDel="00853362">
          <w:rPr>
            <w:rFonts w:ascii="Arial" w:hAnsi="Arial" w:cs="Arial"/>
            <w:i w:val="0"/>
            <w:color w:val="auto"/>
            <w:sz w:val="20"/>
            <w:szCs w:val="20"/>
          </w:rPr>
          <w:delText xml:space="preserve">adjustment factor </w:delText>
        </w:r>
        <w:r w:rsidR="001C2942" w:rsidRPr="00853362" w:rsidDel="00853362">
          <w:rPr>
            <w:rFonts w:ascii="Arial" w:hAnsi="Arial" w:cs="Arial"/>
            <w:i w:val="0"/>
            <w:color w:val="auto"/>
            <w:sz w:val="20"/>
            <w:szCs w:val="20"/>
          </w:rPr>
          <w:delText>assigned to that measur</w:delText>
        </w:r>
        <w:r w:rsidR="00EF3A92" w:rsidRPr="00853362" w:rsidDel="00853362">
          <w:rPr>
            <w:rFonts w:ascii="Arial" w:hAnsi="Arial" w:cs="Arial"/>
            <w:i w:val="0"/>
            <w:color w:val="auto"/>
            <w:sz w:val="20"/>
            <w:szCs w:val="20"/>
          </w:rPr>
          <w:delText>e should</w:delText>
        </w:r>
        <w:r w:rsidR="001C2942" w:rsidRPr="00853362" w:rsidDel="00853362">
          <w:rPr>
            <w:rFonts w:ascii="Arial" w:hAnsi="Arial" w:cs="Arial"/>
            <w:i w:val="0"/>
            <w:color w:val="auto"/>
            <w:sz w:val="20"/>
            <w:szCs w:val="20"/>
          </w:rPr>
          <w:delText xml:space="preserve"> be zero.</w:delText>
        </w:r>
      </w:del>
    </w:p>
    <w:p w:rsidR="00EF3A92" w:rsidRPr="00C03148" w:rsidRDefault="00EF3A92" w:rsidP="001C2942">
      <w:pPr>
        <w:pStyle w:val="Reminders"/>
        <w:jc w:val="center"/>
        <w:rPr>
          <w:rFonts w:ascii="Arial" w:hAnsi="Arial" w:cs="Arial"/>
          <w:i w:val="0"/>
          <w:color w:val="auto"/>
          <w:sz w:val="20"/>
          <w:szCs w:val="20"/>
        </w:rPr>
      </w:pPr>
    </w:p>
    <w:p w:rsidR="001C2942" w:rsidRPr="00C03148" w:rsidDel="00853362" w:rsidRDefault="00804C36" w:rsidP="001C2942">
      <w:pPr>
        <w:rPr>
          <w:del w:id="1641" w:author="Huang, Jia Chang" w:date="2014-06-04T14:57:00Z"/>
          <w:rFonts w:cs="Arial"/>
          <w:sz w:val="20"/>
          <w:szCs w:val="20"/>
        </w:rPr>
      </w:pPr>
      <w:del w:id="1642" w:author="Huang, Jia Chang" w:date="2014-06-04T14:57:00Z">
        <w:r w:rsidRPr="00C03148" w:rsidDel="00853362">
          <w:rPr>
            <w:rFonts w:cs="Arial"/>
            <w:sz w:val="20"/>
            <w:szCs w:val="20"/>
          </w:rPr>
          <w:delText xml:space="preserve">If a non-DEER load shape is used, the applicable TOU correction factors are included in </w:delText>
        </w:r>
        <w:r w:rsidR="00446A0E" w:rsidRPr="00C03148" w:rsidDel="00853362">
          <w:rPr>
            <w:rFonts w:cs="Arial"/>
            <w:sz w:val="20"/>
            <w:szCs w:val="20"/>
          </w:rPr>
          <w:delText>Appendix A</w:delText>
        </w:r>
        <w:r w:rsidRPr="00C03148" w:rsidDel="00853362">
          <w:rPr>
            <w:rFonts w:cs="Arial"/>
            <w:sz w:val="20"/>
            <w:szCs w:val="20"/>
          </w:rPr>
          <w:delText>.  The TOU factors were calculated as</w:delText>
        </w:r>
        <w:r w:rsidR="001C2942" w:rsidRPr="00C03148" w:rsidDel="00853362">
          <w:rPr>
            <w:rFonts w:cs="Arial"/>
            <w:sz w:val="20"/>
            <w:szCs w:val="20"/>
          </w:rPr>
          <w:delText>:</w:delText>
        </w:r>
      </w:del>
    </w:p>
    <w:p w:rsidR="001C2942" w:rsidRPr="00C03148" w:rsidDel="00853362" w:rsidRDefault="001C2942" w:rsidP="001C2942">
      <w:pPr>
        <w:jc w:val="center"/>
        <w:rPr>
          <w:del w:id="1643" w:author="Huang, Jia Chang" w:date="2014-06-04T14:57:00Z"/>
          <w:rFonts w:ascii="Calibri" w:hAnsi="Calibri" w:cs="Calibri"/>
          <w:szCs w:val="22"/>
        </w:rPr>
      </w:pPr>
      <w:del w:id="1644" w:author="Huang, Jia Chang" w:date="2014-06-04T14:57:00Z">
        <w:r w:rsidRPr="00C03148" w:rsidDel="00853362">
          <w:rPr>
            <w:rFonts w:ascii="Calibri" w:hAnsi="Calibri" w:cs="Calibri"/>
            <w:position w:val="-30"/>
            <w:szCs w:val="22"/>
          </w:rPr>
          <w:object w:dxaOrig="2240" w:dyaOrig="700">
            <v:shape id="_x0000_i1029" type="#_x0000_t75" style="width:111pt;height:35.25pt" o:ole="">
              <v:imagedata r:id="rId36" o:title=""/>
            </v:shape>
            <o:OLEObject Type="Embed" ProgID="Equation.3" ShapeID="_x0000_i1029" DrawAspect="Content" ObjectID="_1463858632" r:id="rId37"/>
          </w:object>
        </w:r>
      </w:del>
    </w:p>
    <w:p w:rsidR="00EB43BA" w:rsidRPr="00C03148" w:rsidDel="00853362" w:rsidRDefault="001C2942" w:rsidP="001C2942">
      <w:pPr>
        <w:pStyle w:val="Caption"/>
        <w:keepNext/>
        <w:rPr>
          <w:del w:id="1645" w:author="Huang, Jia Chang" w:date="2014-06-04T14:57:00Z"/>
          <w:rFonts w:cs="Arial"/>
          <w:b w:val="0"/>
        </w:rPr>
      </w:pPr>
      <w:del w:id="1646" w:author="Huang, Jia Chang" w:date="2014-06-04T14:57:00Z">
        <w:r w:rsidRPr="00C03148" w:rsidDel="00853362">
          <w:rPr>
            <w:rFonts w:cs="Arial"/>
            <w:b w:val="0"/>
          </w:rPr>
          <w:delText xml:space="preserve">where </w:delText>
        </w:r>
      </w:del>
    </w:p>
    <w:p w:rsidR="00EB43BA" w:rsidRPr="00C03148" w:rsidDel="00853362" w:rsidRDefault="001C2942" w:rsidP="00EB43BA">
      <w:pPr>
        <w:pStyle w:val="Caption"/>
        <w:keepNext/>
        <w:ind w:left="1440"/>
        <w:rPr>
          <w:del w:id="1647" w:author="Huang, Jia Chang" w:date="2014-06-04T14:57:00Z"/>
          <w:rFonts w:cs="Arial"/>
          <w:b w:val="0"/>
        </w:rPr>
      </w:pPr>
      <w:del w:id="1648" w:author="Huang, Jia Chang" w:date="2014-06-04T14:57:00Z">
        <w:r w:rsidRPr="00C03148" w:rsidDel="00853362">
          <w:rPr>
            <w:rFonts w:cs="Arial"/>
            <w:b w:val="0"/>
            <w:i/>
          </w:rPr>
          <w:delText>kW</w:delText>
        </w:r>
        <w:r w:rsidRPr="00C03148" w:rsidDel="00853362">
          <w:rPr>
            <w:rFonts w:cs="Arial"/>
            <w:b w:val="0"/>
            <w:i/>
            <w:vertAlign w:val="subscript"/>
          </w:rPr>
          <w:delText>AC</w:delText>
        </w:r>
        <w:r w:rsidR="00437BE1" w:rsidRPr="00C03148" w:rsidDel="00853362">
          <w:rPr>
            <w:rFonts w:cs="Arial"/>
            <w:b w:val="0"/>
            <w:vertAlign w:val="subscript"/>
          </w:rPr>
          <w:delText xml:space="preserve"> </w:delText>
        </w:r>
        <w:r w:rsidRPr="00C03148" w:rsidDel="00853362">
          <w:rPr>
            <w:rFonts w:cs="Arial"/>
            <w:b w:val="0"/>
          </w:rPr>
          <w:delText>is the kW savings associated with the A/C unit, and</w:delText>
        </w:r>
        <w:r w:rsidR="00EB43BA" w:rsidRPr="00C03148" w:rsidDel="00853362">
          <w:rPr>
            <w:rFonts w:cs="Arial"/>
            <w:b w:val="0"/>
          </w:rPr>
          <w:delText xml:space="preserve"> </w:delText>
        </w:r>
      </w:del>
    </w:p>
    <w:p w:rsidR="00EB43BA" w:rsidRPr="00C03148" w:rsidDel="00853362" w:rsidRDefault="001C2942" w:rsidP="00EB43BA">
      <w:pPr>
        <w:pStyle w:val="Caption"/>
        <w:keepNext/>
        <w:ind w:left="1440"/>
        <w:rPr>
          <w:del w:id="1649" w:author="Huang, Jia Chang" w:date="2014-06-04T14:57:00Z"/>
          <w:rFonts w:cs="Arial"/>
          <w:b w:val="0"/>
        </w:rPr>
      </w:pPr>
      <w:del w:id="1650" w:author="Huang, Jia Chang" w:date="2014-06-04T14:57:00Z">
        <w:r w:rsidRPr="00C03148" w:rsidDel="00853362">
          <w:rPr>
            <w:rFonts w:cs="Arial"/>
            <w:b w:val="0"/>
            <w:i/>
          </w:rPr>
          <w:delText>kW</w:delText>
        </w:r>
        <w:r w:rsidRPr="00C03148" w:rsidDel="00853362">
          <w:rPr>
            <w:rFonts w:cs="Arial"/>
            <w:b w:val="0"/>
            <w:i/>
            <w:vertAlign w:val="subscript"/>
          </w:rPr>
          <w:delText>Total</w:delText>
        </w:r>
        <w:r w:rsidRPr="00C03148" w:rsidDel="00853362">
          <w:rPr>
            <w:rFonts w:cs="Arial"/>
            <w:b w:val="0"/>
          </w:rPr>
          <w:delText xml:space="preserve"> is the total kW savings for the sum of kW measures.</w:delText>
        </w:r>
        <w:r w:rsidR="00437BE1" w:rsidRPr="00C03148" w:rsidDel="00853362">
          <w:rPr>
            <w:rFonts w:cs="Arial"/>
            <w:b w:val="0"/>
          </w:rPr>
          <w:delText xml:space="preserve"> </w:delText>
        </w:r>
      </w:del>
    </w:p>
    <w:p w:rsidR="00EB43BA" w:rsidRPr="00EB43BA" w:rsidDel="00853362" w:rsidRDefault="00EB43BA" w:rsidP="001C2942">
      <w:pPr>
        <w:pStyle w:val="Caption"/>
        <w:keepNext/>
        <w:rPr>
          <w:del w:id="1651" w:author="Huang, Jia Chang" w:date="2014-06-04T14:57:00Z"/>
          <w:rFonts w:cs="Arial"/>
          <w:b w:val="0"/>
          <w:highlight w:val="yellow"/>
        </w:rPr>
      </w:pPr>
    </w:p>
    <w:p w:rsidR="001C2942" w:rsidRDefault="001C2942" w:rsidP="00A02F0A"/>
    <w:p w:rsidR="00C069A2" w:rsidRPr="00EA38B4" w:rsidRDefault="001248A3" w:rsidP="001178BE">
      <w:pPr>
        <w:keepNext/>
        <w:rPr>
          <w:rFonts w:cs="Arial"/>
          <w:b/>
          <w:i/>
          <w:sz w:val="28"/>
          <w:szCs w:val="28"/>
        </w:rPr>
      </w:pPr>
      <w:bookmarkStart w:id="1652"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1652"/>
      <w:r w:rsidR="00814500" w:rsidRPr="00EA38B4">
        <w:rPr>
          <w:rFonts w:cs="Arial"/>
          <w:b/>
          <w:i/>
          <w:sz w:val="28"/>
          <w:szCs w:val="28"/>
        </w:rPr>
        <w:t xml:space="preserve"> </w:t>
      </w:r>
    </w:p>
    <w:p w:rsidR="00402432" w:rsidRPr="00402432" w:rsidRDefault="00402432" w:rsidP="001178BE">
      <w:pPr>
        <w:keepNext/>
        <w:rPr>
          <w:rFonts w:cs="Arial"/>
          <w:szCs w:val="22"/>
        </w:rPr>
      </w:pPr>
    </w:p>
    <w:p w:rsidR="00402432" w:rsidRPr="000D4C7A" w:rsidRDefault="00402432" w:rsidP="001178BE">
      <w:pPr>
        <w:keepNext/>
        <w:rPr>
          <w:rFonts w:cs="Arial"/>
          <w:sz w:val="20"/>
          <w:szCs w:val="20"/>
          <w:rPrChange w:id="1653" w:author="Huang, Jia Chang" w:date="2014-06-02T11:09:00Z">
            <w:rPr>
              <w:rFonts w:cs="Arial"/>
              <w:szCs w:val="22"/>
            </w:rPr>
          </w:rPrChange>
        </w:rPr>
      </w:pPr>
      <w:r w:rsidRPr="000D4C7A">
        <w:rPr>
          <w:rFonts w:cs="Arial"/>
          <w:sz w:val="20"/>
          <w:szCs w:val="20"/>
          <w:rPrChange w:id="1654" w:author="Huang, Jia Chang" w:date="2014-06-02T11:09:00Z">
            <w:rPr>
              <w:rFonts w:cs="Arial"/>
              <w:szCs w:val="22"/>
            </w:rPr>
          </w:rPrChange>
        </w:rPr>
        <w:t>The measure savings are based on the following:</w:t>
      </w:r>
    </w:p>
    <w:p w:rsidR="00402432" w:rsidRPr="000D4C7A" w:rsidRDefault="00402432" w:rsidP="00402432">
      <w:pPr>
        <w:pStyle w:val="ListParagraph"/>
        <w:keepNext/>
        <w:numPr>
          <w:ilvl w:val="0"/>
          <w:numId w:val="30"/>
        </w:numPr>
        <w:rPr>
          <w:rFonts w:ascii="Arial" w:hAnsi="Arial" w:cs="Arial"/>
          <w:sz w:val="20"/>
          <w:szCs w:val="20"/>
          <w:rPrChange w:id="1655" w:author="Huang, Jia Chang" w:date="2014-06-02T11:09:00Z">
            <w:rPr>
              <w:rFonts w:cs="Arial"/>
              <w:szCs w:val="22"/>
            </w:rPr>
          </w:rPrChange>
        </w:rPr>
      </w:pPr>
      <w:r w:rsidRPr="000D4C7A">
        <w:rPr>
          <w:rFonts w:ascii="Arial" w:hAnsi="Arial" w:cs="Arial"/>
          <w:sz w:val="20"/>
          <w:szCs w:val="20"/>
          <w:rPrChange w:id="1656" w:author="Huang, Jia Chang" w:date="2014-06-02T11:09:00Z">
            <w:rPr>
              <w:rFonts w:cs="Arial"/>
              <w:szCs w:val="22"/>
            </w:rPr>
          </w:rPrChange>
        </w:rPr>
        <w:t>Sections 1.4.4.3 and 1.4.4.4 show 9% energy savings during the compressor portion of the air conditioner cycle</w:t>
      </w:r>
      <w:r w:rsidR="005B4CE0" w:rsidRPr="000D4C7A">
        <w:rPr>
          <w:rFonts w:ascii="Arial" w:hAnsi="Arial" w:cs="Arial"/>
          <w:sz w:val="20"/>
          <w:szCs w:val="20"/>
          <w:rPrChange w:id="1657" w:author="Huang, Jia Chang" w:date="2014-06-02T11:09:00Z">
            <w:rPr>
              <w:rFonts w:cs="Arial"/>
              <w:szCs w:val="22"/>
            </w:rPr>
          </w:rPrChange>
        </w:rPr>
        <w:t xml:space="preserve"> from replacing a PSC fan motor with a BPM motor</w:t>
      </w:r>
    </w:p>
    <w:p w:rsidR="00225F98" w:rsidRPr="000D4C7A" w:rsidRDefault="009F7312" w:rsidP="00402432">
      <w:pPr>
        <w:pStyle w:val="ListParagraph"/>
        <w:keepNext/>
        <w:numPr>
          <w:ilvl w:val="0"/>
          <w:numId w:val="30"/>
        </w:numPr>
        <w:rPr>
          <w:rFonts w:ascii="Arial" w:hAnsi="Arial" w:cs="Arial"/>
          <w:sz w:val="20"/>
          <w:szCs w:val="20"/>
          <w:rPrChange w:id="1658" w:author="Huang, Jia Chang" w:date="2014-06-02T11:09:00Z">
            <w:rPr>
              <w:rFonts w:cs="Arial"/>
              <w:szCs w:val="22"/>
            </w:rPr>
          </w:rPrChange>
        </w:rPr>
      </w:pPr>
      <w:r w:rsidRPr="000D4C7A">
        <w:rPr>
          <w:rFonts w:ascii="Arial" w:hAnsi="Arial" w:cs="Arial"/>
          <w:sz w:val="20"/>
          <w:szCs w:val="20"/>
          <w:rPrChange w:id="1659" w:author="Huang, Jia Chang" w:date="2014-06-02T11:09:00Z">
            <w:rPr>
              <w:rFonts w:cs="Arial"/>
              <w:szCs w:val="22"/>
            </w:rPr>
          </w:rPrChange>
        </w:rPr>
        <w:t>Section 1.4.3.4</w:t>
      </w:r>
      <w:r w:rsidR="00225F98" w:rsidRPr="000D4C7A">
        <w:rPr>
          <w:rFonts w:ascii="Arial" w:hAnsi="Arial" w:cs="Arial"/>
          <w:sz w:val="20"/>
          <w:szCs w:val="20"/>
          <w:rPrChange w:id="1660" w:author="Huang, Jia Chang" w:date="2014-06-02T11:09:00Z">
            <w:rPr>
              <w:rFonts w:cs="Arial"/>
              <w:szCs w:val="22"/>
            </w:rPr>
          </w:rPrChange>
        </w:rPr>
        <w:t xml:space="preserve"> and 1.4.4.5 show 20% savings from adding an extended fan delay to the cooling cycle</w:t>
      </w:r>
      <w:r w:rsidR="005B4CE0" w:rsidRPr="000D4C7A">
        <w:rPr>
          <w:rFonts w:ascii="Arial" w:hAnsi="Arial" w:cs="Arial"/>
          <w:sz w:val="20"/>
          <w:szCs w:val="20"/>
          <w:rPrChange w:id="1661" w:author="Huang, Jia Chang" w:date="2014-06-02T11:09:00Z">
            <w:rPr>
              <w:rFonts w:cs="Arial"/>
              <w:szCs w:val="22"/>
            </w:rPr>
          </w:rPrChange>
        </w:rPr>
        <w:t xml:space="preserve"> when the system is equipped with a BPM fan motor</w:t>
      </w:r>
    </w:p>
    <w:p w:rsidR="00225F98" w:rsidRPr="000D4C7A" w:rsidRDefault="00225F98" w:rsidP="00402432">
      <w:pPr>
        <w:pStyle w:val="ListParagraph"/>
        <w:keepNext/>
        <w:numPr>
          <w:ilvl w:val="0"/>
          <w:numId w:val="30"/>
        </w:numPr>
        <w:rPr>
          <w:rFonts w:ascii="Arial" w:hAnsi="Arial" w:cs="Arial"/>
          <w:sz w:val="20"/>
          <w:szCs w:val="20"/>
          <w:rPrChange w:id="1662" w:author="Huang, Jia Chang" w:date="2014-06-02T11:09:00Z">
            <w:rPr>
              <w:rFonts w:cs="Arial"/>
              <w:szCs w:val="22"/>
            </w:rPr>
          </w:rPrChange>
        </w:rPr>
      </w:pPr>
      <w:r w:rsidRPr="000D4C7A">
        <w:rPr>
          <w:rFonts w:ascii="Arial" w:hAnsi="Arial" w:cs="Arial"/>
          <w:sz w:val="20"/>
          <w:szCs w:val="20"/>
          <w:rPrChange w:id="1663" w:author="Huang, Jia Chang" w:date="2014-06-02T11:09:00Z">
            <w:rPr>
              <w:rFonts w:cs="Arial"/>
              <w:szCs w:val="22"/>
            </w:rPr>
          </w:rPrChange>
        </w:rPr>
        <w:t>Section 1.4.3.</w:t>
      </w:r>
      <w:r w:rsidR="009F7312" w:rsidRPr="000D4C7A">
        <w:rPr>
          <w:rFonts w:ascii="Arial" w:hAnsi="Arial" w:cs="Arial"/>
          <w:sz w:val="20"/>
          <w:szCs w:val="20"/>
          <w:rPrChange w:id="1664" w:author="Huang, Jia Chang" w:date="2014-06-02T11:09:00Z">
            <w:rPr>
              <w:rFonts w:cs="Arial"/>
              <w:szCs w:val="22"/>
            </w:rPr>
          </w:rPrChange>
        </w:rPr>
        <w:t>4</w:t>
      </w:r>
      <w:r w:rsidRPr="000D4C7A">
        <w:rPr>
          <w:rFonts w:ascii="Arial" w:hAnsi="Arial" w:cs="Arial"/>
          <w:sz w:val="20"/>
          <w:szCs w:val="20"/>
          <w:rPrChange w:id="1665" w:author="Huang, Jia Chang" w:date="2014-06-02T11:09:00Z">
            <w:rPr>
              <w:rFonts w:cs="Arial"/>
              <w:szCs w:val="22"/>
            </w:rPr>
          </w:rPrChange>
        </w:rPr>
        <w:t xml:space="preserve"> shows combined cooling savings exceeding 30% for the BPM motor plus fan delay</w:t>
      </w:r>
    </w:p>
    <w:p w:rsidR="00225F98" w:rsidRPr="000D4C7A" w:rsidRDefault="00225F98" w:rsidP="00402432">
      <w:pPr>
        <w:pStyle w:val="ListParagraph"/>
        <w:keepNext/>
        <w:numPr>
          <w:ilvl w:val="0"/>
          <w:numId w:val="30"/>
        </w:numPr>
        <w:rPr>
          <w:rFonts w:ascii="Arial" w:hAnsi="Arial" w:cs="Arial"/>
          <w:sz w:val="20"/>
          <w:szCs w:val="20"/>
          <w:rPrChange w:id="1666" w:author="Huang, Jia Chang" w:date="2014-06-02T11:09:00Z">
            <w:rPr>
              <w:rFonts w:cs="Arial"/>
              <w:szCs w:val="22"/>
            </w:rPr>
          </w:rPrChange>
        </w:rPr>
      </w:pPr>
      <w:r w:rsidRPr="000D4C7A">
        <w:rPr>
          <w:rFonts w:ascii="Arial" w:hAnsi="Arial" w:cs="Arial"/>
          <w:sz w:val="20"/>
          <w:szCs w:val="20"/>
          <w:rPrChange w:id="1667" w:author="Huang, Jia Chang" w:date="2014-06-02T11:09:00Z">
            <w:rPr>
              <w:rFonts w:cs="Arial"/>
              <w:szCs w:val="22"/>
            </w:rPr>
          </w:rPrChange>
        </w:rPr>
        <w:t>Section 1.4.3.3 shows 0.5 kWh saved per therm of heating energy use</w:t>
      </w:r>
    </w:p>
    <w:p w:rsidR="00225F98" w:rsidRPr="000D4C7A" w:rsidRDefault="00225F98" w:rsidP="00402432">
      <w:pPr>
        <w:pStyle w:val="ListParagraph"/>
        <w:keepNext/>
        <w:numPr>
          <w:ilvl w:val="0"/>
          <w:numId w:val="30"/>
        </w:numPr>
        <w:rPr>
          <w:rFonts w:ascii="Arial" w:hAnsi="Arial" w:cs="Arial"/>
          <w:sz w:val="20"/>
          <w:szCs w:val="20"/>
          <w:rPrChange w:id="1668" w:author="Huang, Jia Chang" w:date="2014-06-02T11:09:00Z">
            <w:rPr>
              <w:rFonts w:cs="Arial"/>
              <w:szCs w:val="22"/>
            </w:rPr>
          </w:rPrChange>
        </w:rPr>
      </w:pPr>
      <w:r w:rsidRPr="000D4C7A">
        <w:rPr>
          <w:rFonts w:ascii="Arial" w:hAnsi="Arial" w:cs="Arial"/>
          <w:sz w:val="20"/>
          <w:szCs w:val="20"/>
          <w:rPrChange w:id="1669" w:author="Huang, Jia Chang" w:date="2014-06-02T11:09:00Z">
            <w:rPr>
              <w:rFonts w:cs="Arial"/>
              <w:szCs w:val="22"/>
            </w:rPr>
          </w:rPrChange>
        </w:rPr>
        <w:t>Section 1.4.3.3 shows 3430 kWh saved annually in homes that operate the fan continually</w:t>
      </w:r>
    </w:p>
    <w:p w:rsidR="00402432" w:rsidRPr="000D4C7A" w:rsidRDefault="00402432" w:rsidP="001178BE">
      <w:pPr>
        <w:keepNext/>
        <w:rPr>
          <w:rFonts w:cs="Arial"/>
          <w:sz w:val="20"/>
          <w:szCs w:val="20"/>
          <w:rPrChange w:id="1670" w:author="Huang, Jia Chang" w:date="2014-06-02T11:09:00Z">
            <w:rPr>
              <w:rFonts w:cs="Arial"/>
              <w:szCs w:val="22"/>
            </w:rPr>
          </w:rPrChange>
        </w:rPr>
      </w:pPr>
    </w:p>
    <w:p w:rsidR="00755961" w:rsidRPr="000D4C7A" w:rsidRDefault="004967A2" w:rsidP="001178BE">
      <w:pPr>
        <w:keepNext/>
        <w:rPr>
          <w:rFonts w:cs="Arial"/>
          <w:sz w:val="20"/>
          <w:szCs w:val="20"/>
          <w:rPrChange w:id="1671" w:author="Huang, Jia Chang" w:date="2014-06-02T11:09:00Z">
            <w:rPr>
              <w:rFonts w:cs="Arial"/>
              <w:szCs w:val="22"/>
            </w:rPr>
          </w:rPrChange>
        </w:rPr>
      </w:pPr>
      <w:r w:rsidRPr="000D4C7A">
        <w:rPr>
          <w:rFonts w:cs="Arial"/>
          <w:sz w:val="20"/>
          <w:szCs w:val="20"/>
          <w:rPrChange w:id="1672" w:author="Huang, Jia Chang" w:date="2014-06-02T11:09:00Z">
            <w:rPr>
              <w:rFonts w:cs="Arial"/>
              <w:szCs w:val="22"/>
            </w:rPr>
          </w:rPrChange>
        </w:rPr>
        <w:t xml:space="preserve">The following </w:t>
      </w:r>
      <w:r w:rsidR="001178BE" w:rsidRPr="000D4C7A">
        <w:rPr>
          <w:rFonts w:cs="Arial"/>
          <w:sz w:val="20"/>
          <w:szCs w:val="20"/>
          <w:rPrChange w:id="1673" w:author="Huang, Jia Chang" w:date="2014-06-02T11:09:00Z">
            <w:rPr>
              <w:rFonts w:cs="Arial"/>
              <w:szCs w:val="22"/>
            </w:rPr>
          </w:rPrChange>
        </w:rPr>
        <w:t xml:space="preserve">table provides references to </w:t>
      </w:r>
      <w:r w:rsidRPr="000D4C7A">
        <w:rPr>
          <w:rFonts w:cs="Arial"/>
          <w:sz w:val="20"/>
          <w:szCs w:val="20"/>
          <w:rPrChange w:id="1674" w:author="Huang, Jia Chang" w:date="2014-06-02T11:09:00Z">
            <w:rPr>
              <w:rFonts w:cs="Arial"/>
              <w:szCs w:val="22"/>
            </w:rPr>
          </w:rPrChange>
        </w:rPr>
        <w:t xml:space="preserve">sections </w:t>
      </w:r>
      <w:r w:rsidR="001178BE" w:rsidRPr="000D4C7A">
        <w:rPr>
          <w:rFonts w:cs="Arial"/>
          <w:sz w:val="20"/>
          <w:szCs w:val="20"/>
          <w:rPrChange w:id="1675" w:author="Huang, Jia Chang" w:date="2014-06-02T11:09:00Z">
            <w:rPr>
              <w:rFonts w:cs="Arial"/>
              <w:szCs w:val="22"/>
            </w:rPr>
          </w:rPrChange>
        </w:rPr>
        <w:t>that document</w:t>
      </w:r>
      <w:r w:rsidRPr="000D4C7A">
        <w:rPr>
          <w:rFonts w:cs="Arial"/>
          <w:sz w:val="20"/>
          <w:szCs w:val="20"/>
          <w:rPrChange w:id="1676" w:author="Huang, Jia Chang" w:date="2014-06-02T11:09:00Z">
            <w:rPr>
              <w:rFonts w:cs="Arial"/>
              <w:szCs w:val="22"/>
            </w:rPr>
          </w:rPrChange>
        </w:rPr>
        <w:t xml:space="preserve"> the inputs for calculation:</w:t>
      </w:r>
    </w:p>
    <w:p w:rsidR="001A3026" w:rsidRDefault="001A3026" w:rsidP="001178BE">
      <w:pPr>
        <w:keepNext/>
        <w:rPr>
          <w:rFonts w:cs="Arial"/>
          <w:b/>
          <w:sz w:val="20"/>
          <w:szCs w:val="20"/>
        </w:rPr>
      </w:pPr>
    </w:p>
    <w:p w:rsidR="001B14C1" w:rsidRPr="001B14C1" w:rsidRDefault="001B14C1" w:rsidP="001B14C1">
      <w:pPr>
        <w:pStyle w:val="Table"/>
      </w:pPr>
      <w:bookmarkStart w:id="1677" w:name="_Toc328128767"/>
      <w:bookmarkStart w:id="1678" w:name="_Toc389659814"/>
      <w:r>
        <w:t>Table 13: References for Calculation Inputs</w:t>
      </w:r>
      <w:bookmarkEnd w:id="1677"/>
      <w:bookmarkEnd w:id="1678"/>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58"/>
        <w:gridCol w:w="1717"/>
        <w:gridCol w:w="1453"/>
        <w:gridCol w:w="1376"/>
        <w:gridCol w:w="1551"/>
        <w:gridCol w:w="1721"/>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490888">
            <w:pPr>
              <w:keepNext/>
              <w:keepLines/>
              <w:jc w:val="center"/>
              <w:rPr>
                <w:rFonts w:cs="Arial"/>
                <w:b/>
                <w:bCs/>
                <w:color w:val="F2F2F2"/>
                <w:sz w:val="20"/>
                <w:szCs w:val="20"/>
              </w:rPr>
            </w:pPr>
            <w:r w:rsidRPr="001E4C31">
              <w:rPr>
                <w:rFonts w:cs="Arial"/>
                <w:b/>
                <w:bCs/>
                <w:color w:val="F2F2F2"/>
                <w:sz w:val="20"/>
                <w:szCs w:val="20"/>
              </w:rPr>
              <w:t xml:space="preserve">Base Case 1 </w:t>
            </w:r>
          </w:p>
        </w:tc>
        <w:tc>
          <w:tcPr>
            <w:tcW w:w="1399" w:type="dxa"/>
            <w:shd w:val="clear" w:color="auto" w:fill="262626"/>
            <w:vAlign w:val="bottom"/>
          </w:tcPr>
          <w:p w:rsidR="00836F9B" w:rsidRPr="001E4C31" w:rsidRDefault="00836F9B" w:rsidP="00490888">
            <w:pPr>
              <w:keepNext/>
              <w:keepLines/>
              <w:jc w:val="center"/>
              <w:rPr>
                <w:rFonts w:cs="Arial"/>
                <w:b/>
                <w:bCs/>
                <w:color w:val="F2F2F2"/>
                <w:sz w:val="20"/>
                <w:szCs w:val="20"/>
              </w:rPr>
            </w:pPr>
            <w:r w:rsidRPr="001E4C31">
              <w:rPr>
                <w:rFonts w:cs="Arial"/>
                <w:b/>
                <w:bCs/>
                <w:color w:val="F2F2F2"/>
                <w:sz w:val="20"/>
                <w:szCs w:val="20"/>
              </w:rPr>
              <w:t xml:space="preserve">Base Case 2 </w:t>
            </w:r>
          </w:p>
        </w:tc>
        <w:tc>
          <w:tcPr>
            <w:tcW w:w="1473" w:type="dxa"/>
            <w:shd w:val="clear" w:color="auto" w:fill="262626"/>
            <w:vAlign w:val="bottom"/>
          </w:tcPr>
          <w:p w:rsidR="00836F9B" w:rsidRPr="001E4C31" w:rsidRDefault="00836F9B" w:rsidP="00531AE1">
            <w:pPr>
              <w:keepNext/>
              <w:keepLines/>
              <w:jc w:val="center"/>
              <w:rPr>
                <w:rFonts w:cs="Arial"/>
                <w:b/>
                <w:bCs/>
                <w:color w:val="F2F2F2"/>
                <w:sz w:val="20"/>
                <w:szCs w:val="20"/>
              </w:rPr>
            </w:pPr>
            <w:r w:rsidRPr="001E4C31">
              <w:rPr>
                <w:rFonts w:cs="Arial"/>
                <w:b/>
                <w:bCs/>
                <w:color w:val="F2F2F2"/>
                <w:sz w:val="20"/>
                <w:szCs w:val="20"/>
              </w:rPr>
              <w:t>Measure Case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rsidTr="001E4C31">
        <w:tc>
          <w:tcPr>
            <w:tcW w:w="1772" w:type="dxa"/>
            <w:shd w:val="pct5" w:color="000000" w:fill="FFFFFF"/>
            <w:vAlign w:val="bottom"/>
          </w:tcPr>
          <w:p w:rsidR="00490888" w:rsidRDefault="00836F9B" w:rsidP="001E4C31">
            <w:pPr>
              <w:keepNext/>
              <w:jc w:val="center"/>
              <w:rPr>
                <w:rFonts w:cs="Arial"/>
                <w:b/>
                <w:sz w:val="20"/>
                <w:szCs w:val="20"/>
              </w:rPr>
            </w:pPr>
            <w:r w:rsidRPr="001E4C31">
              <w:rPr>
                <w:rFonts w:cs="Arial"/>
                <w:b/>
                <w:sz w:val="20"/>
                <w:szCs w:val="20"/>
              </w:rPr>
              <w:t>Electric Savings</w:t>
            </w:r>
            <w:r w:rsidR="00490888">
              <w:rPr>
                <w:rFonts w:cs="Arial"/>
                <w:b/>
                <w:sz w:val="20"/>
                <w:szCs w:val="20"/>
              </w:rPr>
              <w:t xml:space="preserve"> Cooling </w:t>
            </w:r>
          </w:p>
          <w:p w:rsidR="00490888" w:rsidRDefault="00490888" w:rsidP="001E4C31">
            <w:pPr>
              <w:keepNext/>
              <w:jc w:val="center"/>
              <w:rPr>
                <w:rFonts w:cs="Arial"/>
                <w:b/>
                <w:sz w:val="20"/>
                <w:szCs w:val="20"/>
              </w:rPr>
            </w:pPr>
            <w:r>
              <w:rPr>
                <w:rFonts w:cs="Arial"/>
                <w:b/>
                <w:sz w:val="20"/>
                <w:szCs w:val="20"/>
              </w:rPr>
              <w:t xml:space="preserve">- Auto Fan </w:t>
            </w:r>
          </w:p>
          <w:p w:rsidR="00836F9B" w:rsidRPr="001E4C31" w:rsidRDefault="00490888" w:rsidP="001E4C31">
            <w:pPr>
              <w:keepNext/>
              <w:jc w:val="center"/>
              <w:rPr>
                <w:rFonts w:cs="Arial"/>
                <w:b/>
                <w:sz w:val="20"/>
                <w:szCs w:val="20"/>
              </w:rPr>
            </w:pPr>
            <w:r>
              <w:rPr>
                <w:rFonts w:cs="Arial"/>
                <w:b/>
                <w:sz w:val="20"/>
                <w:szCs w:val="20"/>
              </w:rPr>
              <w:t>- Compressor Cycle</w:t>
            </w:r>
          </w:p>
        </w:tc>
        <w:tc>
          <w:tcPr>
            <w:tcW w:w="1735" w:type="dxa"/>
            <w:shd w:val="pct5" w:color="000000" w:fill="FFFFFF"/>
            <w:vAlign w:val="bottom"/>
          </w:tcPr>
          <w:p w:rsidR="00836F9B" w:rsidRPr="00C03148" w:rsidRDefault="00EF0565"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836F9B" w:rsidRPr="00C03148" w:rsidRDefault="00490888"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00531AE1" w:rsidRPr="00C03148">
              <w:rPr>
                <w:rFonts w:cs="Arial"/>
                <w:sz w:val="20"/>
                <w:szCs w:val="20"/>
              </w:rPr>
              <w:t xml:space="preserve"> Existing</w:t>
            </w:r>
          </w:p>
        </w:tc>
        <w:tc>
          <w:tcPr>
            <w:tcW w:w="1399" w:type="dxa"/>
            <w:shd w:val="pct5" w:color="000000" w:fill="FFFFFF"/>
            <w:vAlign w:val="bottom"/>
          </w:tcPr>
          <w:p w:rsidR="00836F9B" w:rsidRPr="00C03148" w:rsidRDefault="00836F9B" w:rsidP="001E4C31">
            <w:pPr>
              <w:keepNext/>
              <w:jc w:val="center"/>
              <w:rPr>
                <w:rFonts w:cs="Arial"/>
                <w:i/>
                <w:sz w:val="20"/>
                <w:szCs w:val="20"/>
              </w:rPr>
            </w:pPr>
          </w:p>
        </w:tc>
        <w:tc>
          <w:tcPr>
            <w:tcW w:w="1473" w:type="dxa"/>
            <w:shd w:val="pct5" w:color="000000" w:fill="FFFFFF"/>
            <w:vAlign w:val="bottom"/>
          </w:tcPr>
          <w:p w:rsidR="00836F9B" w:rsidRPr="00C03148" w:rsidRDefault="00490888" w:rsidP="00531AE1">
            <w:pPr>
              <w:keepNext/>
              <w:jc w:val="center"/>
              <w:rPr>
                <w:rFonts w:cs="Arial"/>
                <w:i/>
                <w:sz w:val="20"/>
                <w:szCs w:val="20"/>
              </w:rPr>
            </w:pPr>
            <w:r w:rsidRPr="00C03148">
              <w:rPr>
                <w:rFonts w:cs="Arial"/>
                <w:i/>
                <w:sz w:val="20"/>
                <w:szCs w:val="20"/>
              </w:rPr>
              <w:t>9% cooling energy use</w:t>
            </w:r>
            <w:r w:rsidR="00531AE1" w:rsidRPr="00C03148">
              <w:rPr>
                <w:rFonts w:cs="Arial"/>
                <w:i/>
                <w:sz w:val="20"/>
                <w:szCs w:val="20"/>
              </w:rPr>
              <w:t xml:space="preserve"> reduction</w:t>
            </w:r>
          </w:p>
        </w:tc>
        <w:tc>
          <w:tcPr>
            <w:tcW w:w="1736" w:type="dxa"/>
            <w:shd w:val="pct5" w:color="000000" w:fill="FFFFFF"/>
            <w:vAlign w:val="bottom"/>
          </w:tcPr>
          <w:p w:rsidR="00836F9B" w:rsidRPr="00C03148" w:rsidRDefault="00836F9B" w:rsidP="00490888">
            <w:pPr>
              <w:keepNext/>
              <w:jc w:val="center"/>
              <w:rPr>
                <w:rFonts w:cs="Arial"/>
                <w:i/>
                <w:sz w:val="20"/>
                <w:szCs w:val="20"/>
              </w:rPr>
            </w:pPr>
            <w:r w:rsidRPr="00C03148">
              <w:rPr>
                <w:rFonts w:cs="Arial"/>
                <w:i/>
                <w:sz w:val="20"/>
                <w:szCs w:val="20"/>
              </w:rPr>
              <w:t>Section 1.4.</w:t>
            </w:r>
            <w:r w:rsidR="00490888" w:rsidRPr="00C03148">
              <w:rPr>
                <w:rFonts w:cs="Arial"/>
                <w:i/>
                <w:sz w:val="20"/>
                <w:szCs w:val="20"/>
              </w:rPr>
              <w:t>4.3 and</w:t>
            </w:r>
          </w:p>
          <w:p w:rsidR="00490888" w:rsidRPr="00C03148" w:rsidRDefault="00490888" w:rsidP="00490888">
            <w:pPr>
              <w:keepNext/>
              <w:jc w:val="center"/>
              <w:rPr>
                <w:rFonts w:cs="Arial"/>
                <w:i/>
                <w:sz w:val="20"/>
                <w:szCs w:val="20"/>
              </w:rPr>
            </w:pPr>
            <w:r w:rsidRPr="00C03148">
              <w:rPr>
                <w:rFonts w:cs="Arial"/>
                <w:i/>
                <w:sz w:val="20"/>
                <w:szCs w:val="20"/>
              </w:rPr>
              <w:t>Section 1.4.4.4</w:t>
            </w:r>
          </w:p>
        </w:tc>
      </w:tr>
      <w:tr w:rsidR="00490888" w:rsidRPr="00783DAC" w:rsidTr="001E4C31">
        <w:tc>
          <w:tcPr>
            <w:tcW w:w="1772" w:type="dxa"/>
            <w:shd w:val="pct5" w:color="000000" w:fill="FFFFFF"/>
            <w:vAlign w:val="bottom"/>
          </w:tcPr>
          <w:p w:rsidR="00490888"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Cooling </w:t>
            </w:r>
          </w:p>
          <w:p w:rsidR="00490888" w:rsidRDefault="00490888" w:rsidP="00490888">
            <w:pPr>
              <w:keepNext/>
              <w:jc w:val="center"/>
              <w:rPr>
                <w:rFonts w:cs="Arial"/>
                <w:b/>
                <w:sz w:val="20"/>
                <w:szCs w:val="20"/>
              </w:rPr>
            </w:pPr>
            <w:r>
              <w:rPr>
                <w:rFonts w:cs="Arial"/>
                <w:b/>
                <w:sz w:val="20"/>
                <w:szCs w:val="20"/>
              </w:rPr>
              <w:t xml:space="preserve">- Auto Fan </w:t>
            </w:r>
          </w:p>
          <w:p w:rsidR="00490888" w:rsidRPr="001E4C31" w:rsidRDefault="00490888" w:rsidP="00490888">
            <w:pPr>
              <w:keepNext/>
              <w:jc w:val="center"/>
              <w:rPr>
                <w:rFonts w:cs="Arial"/>
                <w:b/>
                <w:sz w:val="20"/>
                <w:szCs w:val="20"/>
              </w:rPr>
            </w:pPr>
            <w:r>
              <w:rPr>
                <w:rFonts w:cs="Arial"/>
                <w:b/>
                <w:sz w:val="20"/>
                <w:szCs w:val="20"/>
              </w:rPr>
              <w:t>- Dry Climate Fan Cycle</w:t>
            </w:r>
          </w:p>
        </w:tc>
        <w:tc>
          <w:tcPr>
            <w:tcW w:w="1735" w:type="dxa"/>
            <w:shd w:val="pct5" w:color="000000" w:fill="FFFFFF"/>
            <w:vAlign w:val="bottom"/>
          </w:tcPr>
          <w:p w:rsidR="00490888" w:rsidRPr="00C03148" w:rsidRDefault="00490888"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20173">
            <w:pPr>
              <w:keepNext/>
              <w:jc w:val="center"/>
              <w:rPr>
                <w:rFonts w:cs="Arial"/>
                <w:i/>
                <w:sz w:val="20"/>
                <w:szCs w:val="20"/>
              </w:rPr>
            </w:pPr>
            <w:r w:rsidRPr="00C03148">
              <w:rPr>
                <w:rFonts w:cs="Arial"/>
                <w:i/>
                <w:sz w:val="20"/>
                <w:szCs w:val="20"/>
              </w:rPr>
              <w:t>20% cooling energy use</w:t>
            </w:r>
            <w:r w:rsidR="00531AE1" w:rsidRPr="00C03148">
              <w:rPr>
                <w:rFonts w:cs="Arial"/>
                <w:i/>
                <w:sz w:val="20"/>
                <w:szCs w:val="20"/>
              </w:rPr>
              <w:t xml:space="preserve"> reduction</w:t>
            </w:r>
          </w:p>
        </w:tc>
        <w:tc>
          <w:tcPr>
            <w:tcW w:w="1736" w:type="dxa"/>
            <w:shd w:val="pct5" w:color="000000" w:fill="FFFFFF"/>
            <w:vAlign w:val="bottom"/>
          </w:tcPr>
          <w:p w:rsidR="00490888" w:rsidRPr="00C03148" w:rsidRDefault="00402432" w:rsidP="00490888">
            <w:pPr>
              <w:keepNext/>
              <w:jc w:val="center"/>
              <w:rPr>
                <w:rFonts w:cs="Arial"/>
                <w:i/>
                <w:sz w:val="20"/>
                <w:szCs w:val="20"/>
              </w:rPr>
            </w:pPr>
            <w:r w:rsidRPr="00C03148">
              <w:rPr>
                <w:rFonts w:cs="Arial"/>
                <w:i/>
                <w:sz w:val="20"/>
                <w:szCs w:val="20"/>
              </w:rPr>
              <w:t>Section 1.4.3</w:t>
            </w:r>
            <w:r w:rsidR="00490888" w:rsidRPr="00C03148">
              <w:rPr>
                <w:rFonts w:cs="Arial"/>
                <w:i/>
                <w:sz w:val="20"/>
                <w:szCs w:val="20"/>
              </w:rPr>
              <w:t>.</w:t>
            </w:r>
            <w:r w:rsidR="009F7312" w:rsidRPr="00C03148">
              <w:rPr>
                <w:rFonts w:cs="Arial"/>
                <w:i/>
                <w:sz w:val="20"/>
                <w:szCs w:val="20"/>
              </w:rPr>
              <w:t>4</w:t>
            </w:r>
          </w:p>
          <w:p w:rsidR="00402432" w:rsidRPr="00C03148" w:rsidRDefault="00402432" w:rsidP="00490888">
            <w:pPr>
              <w:keepNext/>
              <w:jc w:val="center"/>
              <w:rPr>
                <w:rFonts w:cs="Arial"/>
                <w:i/>
                <w:sz w:val="20"/>
                <w:szCs w:val="20"/>
              </w:rPr>
            </w:pPr>
            <w:r w:rsidRPr="00C03148">
              <w:rPr>
                <w:rFonts w:cs="Arial"/>
                <w:i/>
                <w:sz w:val="20"/>
                <w:szCs w:val="20"/>
              </w:rPr>
              <w:t>And</w:t>
            </w:r>
          </w:p>
          <w:p w:rsidR="00402432" w:rsidRPr="00C03148" w:rsidRDefault="00402432" w:rsidP="00402432">
            <w:pPr>
              <w:keepNext/>
              <w:jc w:val="center"/>
              <w:rPr>
                <w:rFonts w:cs="Arial"/>
                <w:i/>
                <w:sz w:val="20"/>
                <w:szCs w:val="20"/>
              </w:rPr>
            </w:pPr>
            <w:r w:rsidRPr="00C03148">
              <w:rPr>
                <w:rFonts w:cs="Arial"/>
                <w:i/>
                <w:sz w:val="20"/>
                <w:szCs w:val="20"/>
              </w:rPr>
              <w:t>Section 1.4.4.5</w:t>
            </w:r>
          </w:p>
        </w:tc>
      </w:tr>
      <w:tr w:rsidR="00490888" w:rsidRPr="00783DAC" w:rsidTr="001E4C31">
        <w:tc>
          <w:tcPr>
            <w:tcW w:w="1772" w:type="dxa"/>
            <w:shd w:val="pct5" w:color="000000" w:fill="FFFFFF"/>
            <w:vAlign w:val="bottom"/>
          </w:tcPr>
          <w:p w:rsidR="00490888"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Heating</w:t>
            </w:r>
          </w:p>
          <w:p w:rsidR="00490888" w:rsidRPr="001E4C31" w:rsidRDefault="00490888" w:rsidP="00490888">
            <w:pPr>
              <w:keepNext/>
              <w:jc w:val="center"/>
              <w:rPr>
                <w:rFonts w:cs="Arial"/>
                <w:b/>
                <w:sz w:val="20"/>
                <w:szCs w:val="20"/>
              </w:rPr>
            </w:pPr>
            <w:r>
              <w:rPr>
                <w:rFonts w:cs="Arial"/>
                <w:b/>
                <w:sz w:val="20"/>
                <w:szCs w:val="20"/>
              </w:rPr>
              <w:t xml:space="preserve"> - Auto Fan </w:t>
            </w:r>
          </w:p>
        </w:tc>
        <w:tc>
          <w:tcPr>
            <w:tcW w:w="1735" w:type="dxa"/>
            <w:shd w:val="pct5" w:color="000000" w:fill="FFFFFF"/>
            <w:vAlign w:val="bottom"/>
          </w:tcPr>
          <w:p w:rsidR="00490888" w:rsidRPr="00C03148" w:rsidRDefault="00490888"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E4C31">
            <w:pPr>
              <w:keepNext/>
              <w:jc w:val="center"/>
              <w:rPr>
                <w:rFonts w:cs="Arial"/>
                <w:i/>
                <w:sz w:val="20"/>
                <w:szCs w:val="20"/>
              </w:rPr>
            </w:pPr>
            <w:r w:rsidRPr="00C03148">
              <w:rPr>
                <w:rFonts w:cs="Arial"/>
                <w:i/>
                <w:sz w:val="20"/>
                <w:szCs w:val="20"/>
              </w:rPr>
              <w:t xml:space="preserve">0.5 kWh </w:t>
            </w:r>
            <w:r w:rsidR="00531AE1" w:rsidRPr="00C03148">
              <w:rPr>
                <w:rFonts w:cs="Arial"/>
                <w:i/>
                <w:sz w:val="20"/>
                <w:szCs w:val="20"/>
              </w:rPr>
              <w:t xml:space="preserve">reduction </w:t>
            </w:r>
            <w:r w:rsidRPr="00C03148">
              <w:rPr>
                <w:rFonts w:cs="Arial"/>
                <w:i/>
                <w:sz w:val="20"/>
                <w:szCs w:val="20"/>
              </w:rPr>
              <w:t>per heating Therm</w:t>
            </w:r>
          </w:p>
        </w:tc>
        <w:tc>
          <w:tcPr>
            <w:tcW w:w="1736" w:type="dxa"/>
            <w:shd w:val="pct5" w:color="000000" w:fill="FFFFFF"/>
            <w:vAlign w:val="bottom"/>
          </w:tcPr>
          <w:p w:rsidR="00490888" w:rsidRPr="00C03148" w:rsidRDefault="00490888" w:rsidP="00490888">
            <w:pPr>
              <w:keepNext/>
              <w:jc w:val="center"/>
              <w:rPr>
                <w:rFonts w:cs="Arial"/>
                <w:i/>
                <w:sz w:val="20"/>
                <w:szCs w:val="20"/>
              </w:rPr>
            </w:pPr>
            <w:r w:rsidRPr="00C03148">
              <w:rPr>
                <w:rFonts w:cs="Arial"/>
                <w:i/>
                <w:sz w:val="20"/>
                <w:szCs w:val="20"/>
              </w:rPr>
              <w:t>Section 1.4.3.3</w:t>
            </w:r>
          </w:p>
        </w:tc>
      </w:tr>
      <w:tr w:rsidR="00490888" w:rsidRPr="00783DAC" w:rsidTr="001E4C31">
        <w:tc>
          <w:tcPr>
            <w:tcW w:w="1772" w:type="dxa"/>
            <w:shd w:val="pct5" w:color="000000" w:fill="FFFFFF"/>
            <w:vAlign w:val="bottom"/>
          </w:tcPr>
          <w:p w:rsidR="00490888" w:rsidRPr="001E4C31"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 Continuous Fan</w:t>
            </w:r>
          </w:p>
        </w:tc>
        <w:tc>
          <w:tcPr>
            <w:tcW w:w="1735" w:type="dxa"/>
            <w:shd w:val="pct5" w:color="000000" w:fill="FFFFFF"/>
            <w:vAlign w:val="bottom"/>
          </w:tcPr>
          <w:p w:rsidR="00490888" w:rsidRPr="00C03148" w:rsidRDefault="00490888" w:rsidP="006571B2">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E4C31">
            <w:pPr>
              <w:keepNext/>
              <w:jc w:val="center"/>
              <w:rPr>
                <w:rFonts w:cs="Arial"/>
                <w:i/>
                <w:sz w:val="20"/>
                <w:szCs w:val="20"/>
              </w:rPr>
            </w:pPr>
            <w:r w:rsidRPr="00C03148">
              <w:rPr>
                <w:rFonts w:cs="Arial"/>
                <w:i/>
                <w:sz w:val="20"/>
                <w:szCs w:val="20"/>
              </w:rPr>
              <w:t>3430 kWh/year</w:t>
            </w:r>
            <w:r w:rsidR="00531AE1" w:rsidRPr="00C03148">
              <w:rPr>
                <w:rFonts w:cs="Arial"/>
                <w:i/>
                <w:sz w:val="20"/>
                <w:szCs w:val="20"/>
              </w:rPr>
              <w:t xml:space="preserve"> reduction</w:t>
            </w:r>
          </w:p>
        </w:tc>
        <w:tc>
          <w:tcPr>
            <w:tcW w:w="1736" w:type="dxa"/>
            <w:shd w:val="pct5" w:color="000000" w:fill="FFFFFF"/>
            <w:vAlign w:val="bottom"/>
          </w:tcPr>
          <w:p w:rsidR="00490888" w:rsidRPr="00C03148" w:rsidRDefault="00490888" w:rsidP="00490888">
            <w:pPr>
              <w:keepNext/>
              <w:jc w:val="center"/>
              <w:rPr>
                <w:rFonts w:cs="Arial"/>
                <w:i/>
                <w:sz w:val="20"/>
                <w:szCs w:val="20"/>
              </w:rPr>
            </w:pPr>
            <w:r w:rsidRPr="00C03148">
              <w:rPr>
                <w:rFonts w:cs="Arial"/>
                <w:i/>
                <w:sz w:val="20"/>
                <w:szCs w:val="20"/>
              </w:rPr>
              <w:t>Section 1.4.3.3</w:t>
            </w:r>
          </w:p>
        </w:tc>
      </w:tr>
      <w:tr w:rsidR="00490888" w:rsidRPr="00783DAC" w:rsidTr="001E4C31">
        <w:tc>
          <w:tcPr>
            <w:tcW w:w="1772" w:type="dxa"/>
            <w:shd w:val="pct20" w:color="000000" w:fill="FFFFFF"/>
            <w:vAlign w:val="bottom"/>
          </w:tcPr>
          <w:p w:rsidR="00490888" w:rsidRPr="001E4C31" w:rsidRDefault="00490888" w:rsidP="00490888">
            <w:pPr>
              <w:keepNext/>
              <w:jc w:val="center"/>
              <w:rPr>
                <w:rFonts w:cs="Arial"/>
                <w:b/>
                <w:sz w:val="20"/>
                <w:szCs w:val="20"/>
              </w:rPr>
            </w:pPr>
          </w:p>
        </w:tc>
        <w:tc>
          <w:tcPr>
            <w:tcW w:w="1735" w:type="dxa"/>
            <w:shd w:val="pct20" w:color="000000" w:fill="FFFFFF"/>
            <w:vAlign w:val="bottom"/>
          </w:tcPr>
          <w:p w:rsidR="00490888" w:rsidRPr="00C03148" w:rsidRDefault="00490888" w:rsidP="006571B2">
            <w:pPr>
              <w:keepNext/>
              <w:jc w:val="center"/>
              <w:rPr>
                <w:rFonts w:cs="Arial"/>
                <w:sz w:val="20"/>
                <w:szCs w:val="20"/>
              </w:rPr>
            </w:pPr>
          </w:p>
        </w:tc>
        <w:tc>
          <w:tcPr>
            <w:tcW w:w="1461" w:type="dxa"/>
            <w:shd w:val="pct20" w:color="000000" w:fill="FFFFFF"/>
            <w:vAlign w:val="bottom"/>
          </w:tcPr>
          <w:p w:rsidR="00490888" w:rsidRPr="00C03148" w:rsidRDefault="00490888" w:rsidP="006571B2">
            <w:pPr>
              <w:keepNext/>
              <w:jc w:val="center"/>
              <w:rPr>
                <w:rFonts w:cs="Arial"/>
                <w:sz w:val="20"/>
                <w:szCs w:val="20"/>
              </w:rPr>
            </w:pPr>
          </w:p>
        </w:tc>
        <w:tc>
          <w:tcPr>
            <w:tcW w:w="1399" w:type="dxa"/>
            <w:shd w:val="pct20" w:color="000000" w:fill="FFFFFF"/>
            <w:vAlign w:val="bottom"/>
          </w:tcPr>
          <w:p w:rsidR="00490888" w:rsidRPr="00C03148" w:rsidRDefault="00490888" w:rsidP="001E4C31">
            <w:pPr>
              <w:keepNext/>
              <w:jc w:val="center"/>
              <w:rPr>
                <w:rFonts w:cs="Arial"/>
                <w:sz w:val="20"/>
                <w:szCs w:val="20"/>
              </w:rPr>
            </w:pPr>
          </w:p>
        </w:tc>
        <w:tc>
          <w:tcPr>
            <w:tcW w:w="1473" w:type="dxa"/>
            <w:shd w:val="pct20" w:color="000000" w:fill="FFFFFF"/>
            <w:vAlign w:val="bottom"/>
          </w:tcPr>
          <w:p w:rsidR="00490888" w:rsidRPr="00C03148" w:rsidRDefault="00490888" w:rsidP="001E4C31">
            <w:pPr>
              <w:keepNext/>
              <w:jc w:val="center"/>
              <w:rPr>
                <w:rFonts w:cs="Arial"/>
                <w:sz w:val="20"/>
                <w:szCs w:val="20"/>
              </w:rPr>
            </w:pPr>
          </w:p>
        </w:tc>
        <w:tc>
          <w:tcPr>
            <w:tcW w:w="1736" w:type="dxa"/>
            <w:shd w:val="pct20" w:color="000000" w:fill="FFFFFF"/>
            <w:vAlign w:val="bottom"/>
          </w:tcPr>
          <w:p w:rsidR="00490888" w:rsidRPr="00C03148" w:rsidRDefault="00490888" w:rsidP="001E4C31">
            <w:pPr>
              <w:keepNext/>
              <w:jc w:val="center"/>
              <w:rPr>
                <w:rFonts w:cs="Arial"/>
                <w:sz w:val="20"/>
                <w:szCs w:val="20"/>
              </w:rPr>
            </w:pP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rsidR="00836F9B" w:rsidRPr="00C03148" w:rsidRDefault="00836F9B" w:rsidP="001E4C31">
            <w:pPr>
              <w:keepNext/>
              <w:jc w:val="center"/>
              <w:rPr>
                <w:rFonts w:cs="Arial"/>
                <w:sz w:val="20"/>
                <w:szCs w:val="20"/>
              </w:rPr>
            </w:pPr>
            <w:r w:rsidRPr="00C03148">
              <w:rPr>
                <w:rFonts w:cs="Arial"/>
                <w:sz w:val="20"/>
                <w:szCs w:val="20"/>
              </w:rPr>
              <w:t>CZ, B</w:t>
            </w:r>
            <w:r w:rsidR="00EF0565" w:rsidRPr="00C03148">
              <w:rPr>
                <w:rFonts w:cs="Arial"/>
                <w:sz w:val="20"/>
                <w:szCs w:val="20"/>
              </w:rPr>
              <w:t>T</w:t>
            </w:r>
          </w:p>
        </w:tc>
        <w:tc>
          <w:tcPr>
            <w:tcW w:w="1461" w:type="dxa"/>
            <w:shd w:val="pct5" w:color="000000" w:fill="FFFFFF"/>
            <w:vAlign w:val="bottom"/>
          </w:tcPr>
          <w:p w:rsidR="00836F9B"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836F9B" w:rsidP="001E4C31">
            <w:pPr>
              <w:keepNext/>
              <w:jc w:val="center"/>
              <w:rPr>
                <w:rFonts w:cs="Arial"/>
                <w:sz w:val="20"/>
                <w:szCs w:val="20"/>
              </w:rPr>
            </w:pPr>
          </w:p>
        </w:tc>
        <w:tc>
          <w:tcPr>
            <w:tcW w:w="1736" w:type="dxa"/>
            <w:shd w:val="pct5" w:color="000000" w:fill="FFFFFF"/>
            <w:vAlign w:val="bottom"/>
          </w:tcPr>
          <w:p w:rsidR="00836F9B" w:rsidRPr="00C03148" w:rsidRDefault="00836F9B" w:rsidP="001E4C31">
            <w:pPr>
              <w:keepNext/>
              <w:jc w:val="center"/>
              <w:rPr>
                <w:rFonts w:cs="Arial"/>
                <w:sz w:val="20"/>
                <w:szCs w:val="20"/>
              </w:rPr>
            </w:pP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rsidR="00836F9B" w:rsidRPr="00C03148" w:rsidRDefault="0010265A">
            <w:pPr>
              <w:keepNext/>
              <w:jc w:val="center"/>
              <w:rPr>
                <w:rFonts w:cs="Arial"/>
                <w:sz w:val="20"/>
                <w:szCs w:val="20"/>
              </w:rPr>
            </w:pPr>
            <w:r>
              <w:rPr>
                <w:rFonts w:cs="Arial"/>
                <w:sz w:val="20"/>
                <w:szCs w:val="20"/>
              </w:rPr>
              <w:t>R</w:t>
            </w:r>
            <w:ins w:id="1679" w:author="Huang, Jia Chang" w:date="2014-06-04T13:17:00Z">
              <w:r w:rsidR="00084C59">
                <w:rPr>
                  <w:rFonts w:cs="Arial"/>
                  <w:sz w:val="20"/>
                  <w:szCs w:val="20"/>
                </w:rPr>
                <w:t>OB</w:t>
              </w:r>
            </w:ins>
            <w:del w:id="1680" w:author="Huang, Jia Chang" w:date="2014-06-04T13:17:00Z">
              <w:r w:rsidDel="00084C59">
                <w:rPr>
                  <w:rFonts w:cs="Arial"/>
                  <w:sz w:val="20"/>
                  <w:szCs w:val="20"/>
                </w:rPr>
                <w:delText>ET</w:delText>
              </w:r>
            </w:del>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531AE1">
            <w:pPr>
              <w:keepNext/>
              <w:jc w:val="center"/>
              <w:rPr>
                <w:rFonts w:cs="Arial"/>
                <w:sz w:val="20"/>
                <w:szCs w:val="20"/>
              </w:rPr>
            </w:pPr>
            <w:r w:rsidRPr="00C03148">
              <w:rPr>
                <w:rFonts w:cs="Arial"/>
                <w:sz w:val="20"/>
                <w:szCs w:val="20"/>
              </w:rPr>
              <w:t>$</w:t>
            </w:r>
            <w:del w:id="1681" w:author="Huang, Jia Chang" w:date="2014-06-04T13:17:00Z">
              <w:r w:rsidR="0010265A" w:rsidRPr="0010265A" w:rsidDel="00084C59">
                <w:rPr>
                  <w:rFonts w:cs="Arial"/>
                  <w:sz w:val="20"/>
                  <w:szCs w:val="20"/>
                </w:rPr>
                <w:delText>353.76</w:delText>
              </w:r>
            </w:del>
            <w:ins w:id="1682" w:author="Huang, Jia Chang" w:date="2014-06-04T16:11:00Z">
              <w:r w:rsidR="00F8162C">
                <w:rPr>
                  <w:rFonts w:cs="Arial"/>
                  <w:sz w:val="20"/>
                  <w:szCs w:val="20"/>
                </w:rPr>
                <w:t>156.69</w:t>
              </w:r>
            </w:ins>
          </w:p>
        </w:tc>
        <w:tc>
          <w:tcPr>
            <w:tcW w:w="1736" w:type="dxa"/>
            <w:shd w:val="pct20" w:color="000000" w:fill="FFFFFF"/>
            <w:vAlign w:val="bottom"/>
          </w:tcPr>
          <w:p w:rsidR="00836F9B" w:rsidRPr="00C03148" w:rsidRDefault="00531AE1">
            <w:pPr>
              <w:keepNext/>
              <w:jc w:val="center"/>
              <w:rPr>
                <w:rFonts w:cs="Arial"/>
                <w:sz w:val="20"/>
                <w:szCs w:val="20"/>
              </w:rPr>
            </w:pPr>
            <w:r w:rsidRPr="00C03148">
              <w:rPr>
                <w:rFonts w:cs="Arial"/>
                <w:sz w:val="20"/>
                <w:szCs w:val="20"/>
              </w:rPr>
              <w:t xml:space="preserve">Section </w:t>
            </w:r>
            <w:del w:id="1683" w:author="Huang, Jia Chang" w:date="2014-06-04T13:18:00Z">
              <w:r w:rsidRPr="00C03148" w:rsidDel="00084C59">
                <w:rPr>
                  <w:rFonts w:cs="Arial"/>
                  <w:sz w:val="20"/>
                  <w:szCs w:val="20"/>
                </w:rPr>
                <w:delText>1.4.1</w:delText>
              </w:r>
              <w:r w:rsidR="00120173" w:rsidRPr="00C03148" w:rsidDel="00084C59">
                <w:rPr>
                  <w:rFonts w:cs="Arial"/>
                  <w:sz w:val="20"/>
                  <w:szCs w:val="20"/>
                </w:rPr>
                <w:delText>.2</w:delText>
              </w:r>
            </w:del>
            <w:ins w:id="1684" w:author="Huang, Jia Chang" w:date="2014-06-04T13:18:00Z">
              <w:r w:rsidR="00084C59">
                <w:rPr>
                  <w:rFonts w:cs="Arial"/>
                  <w:sz w:val="20"/>
                  <w:szCs w:val="20"/>
                </w:rPr>
                <w:t>4.3.1</w:t>
              </w:r>
            </w:ins>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rsidR="00836F9B" w:rsidRPr="00C03148" w:rsidRDefault="0010265A" w:rsidP="00531AE1">
            <w:pPr>
              <w:keepNext/>
              <w:jc w:val="center"/>
              <w:rPr>
                <w:rFonts w:cs="Arial"/>
                <w:sz w:val="20"/>
                <w:szCs w:val="20"/>
              </w:rPr>
            </w:pPr>
            <w:r>
              <w:rPr>
                <w:rFonts w:cs="Arial"/>
                <w:sz w:val="20"/>
                <w:szCs w:val="20"/>
              </w:rPr>
              <w:t>R</w:t>
            </w:r>
            <w:ins w:id="1685" w:author="Huang, Jia Chang" w:date="2014-06-04T13:17:00Z">
              <w:r w:rsidR="00084C59">
                <w:rPr>
                  <w:rFonts w:cs="Arial"/>
                  <w:sz w:val="20"/>
                  <w:szCs w:val="20"/>
                </w:rPr>
                <w:t>OB</w:t>
              </w:r>
            </w:ins>
            <w:del w:id="1686" w:author="Huang, Jia Chang" w:date="2014-06-04T13:17:00Z">
              <w:r w:rsidDel="00084C59">
                <w:rPr>
                  <w:rFonts w:cs="Arial"/>
                  <w:sz w:val="20"/>
                  <w:szCs w:val="20"/>
                </w:rPr>
                <w:delText>ET</w:delText>
              </w:r>
            </w:del>
          </w:p>
        </w:tc>
        <w:tc>
          <w:tcPr>
            <w:tcW w:w="1461" w:type="dxa"/>
            <w:shd w:val="pct5" w:color="000000" w:fill="FFFFFF"/>
            <w:vAlign w:val="bottom"/>
          </w:tcPr>
          <w:p w:rsidR="00836F9B" w:rsidRPr="00C03148" w:rsidRDefault="00836F9B" w:rsidP="001E4C31">
            <w:pPr>
              <w:keepNext/>
              <w:jc w:val="center"/>
              <w:rPr>
                <w:rFonts w:cs="Arial"/>
                <w:sz w:val="20"/>
                <w:szCs w:val="20"/>
              </w:rPr>
            </w:pP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531AE1">
            <w:pPr>
              <w:keepNext/>
              <w:jc w:val="center"/>
              <w:rPr>
                <w:rFonts w:cs="Arial"/>
                <w:sz w:val="20"/>
                <w:szCs w:val="20"/>
              </w:rPr>
            </w:pPr>
            <w:r w:rsidRPr="00C03148">
              <w:rPr>
                <w:rFonts w:cs="Arial"/>
                <w:sz w:val="20"/>
                <w:szCs w:val="20"/>
              </w:rPr>
              <w:t>$</w:t>
            </w:r>
            <w:del w:id="1687" w:author="Huang, Jia Chang" w:date="2014-06-04T13:17:00Z">
              <w:r w:rsidR="0010265A" w:rsidRPr="0010265A" w:rsidDel="00084C59">
                <w:rPr>
                  <w:rFonts w:cs="Arial"/>
                  <w:sz w:val="20"/>
                  <w:szCs w:val="20"/>
                </w:rPr>
                <w:delText>353.76</w:delText>
              </w:r>
            </w:del>
            <w:ins w:id="1688" w:author="Huang, Jia Chang" w:date="2014-06-04T13:17:00Z">
              <w:r w:rsidR="00084C59">
                <w:rPr>
                  <w:rFonts w:cs="Arial"/>
                  <w:sz w:val="20"/>
                  <w:szCs w:val="20"/>
                </w:rPr>
                <w:t>1</w:t>
              </w:r>
            </w:ins>
            <w:ins w:id="1689" w:author="Huang, Jia Chang" w:date="2014-06-04T16:11:00Z">
              <w:r w:rsidR="00F8162C">
                <w:rPr>
                  <w:rFonts w:cs="Arial"/>
                  <w:sz w:val="20"/>
                  <w:szCs w:val="20"/>
                </w:rPr>
                <w:t>56.69</w:t>
              </w:r>
            </w:ins>
          </w:p>
        </w:tc>
        <w:tc>
          <w:tcPr>
            <w:tcW w:w="1736" w:type="dxa"/>
            <w:shd w:val="pct5" w:color="000000" w:fill="FFFFFF"/>
            <w:vAlign w:val="bottom"/>
          </w:tcPr>
          <w:p w:rsidR="00836F9B" w:rsidRPr="00C03148" w:rsidRDefault="00531AE1">
            <w:pPr>
              <w:keepNext/>
              <w:jc w:val="center"/>
              <w:rPr>
                <w:rFonts w:cs="Arial"/>
                <w:sz w:val="20"/>
                <w:szCs w:val="20"/>
              </w:rPr>
            </w:pPr>
            <w:r w:rsidRPr="00C03148">
              <w:rPr>
                <w:rFonts w:cs="Arial"/>
                <w:sz w:val="20"/>
                <w:szCs w:val="20"/>
              </w:rPr>
              <w:t xml:space="preserve">Section </w:t>
            </w:r>
            <w:del w:id="1690" w:author="Huang, Jia Chang" w:date="2014-06-04T13:18:00Z">
              <w:r w:rsidRPr="00C03148" w:rsidDel="00084C59">
                <w:rPr>
                  <w:rFonts w:cs="Arial"/>
                  <w:sz w:val="20"/>
                  <w:szCs w:val="20"/>
                </w:rPr>
                <w:delText>1.4.1</w:delText>
              </w:r>
              <w:r w:rsidR="00120173" w:rsidRPr="00C03148" w:rsidDel="00084C59">
                <w:rPr>
                  <w:rFonts w:cs="Arial"/>
                  <w:sz w:val="20"/>
                  <w:szCs w:val="20"/>
                </w:rPr>
                <w:delText>.2</w:delText>
              </w:r>
            </w:del>
            <w:ins w:id="1691" w:author="Huang, Jia Chang" w:date="2014-06-04T13:18:00Z">
              <w:r w:rsidR="00084C59">
                <w:rPr>
                  <w:rFonts w:cs="Arial"/>
                  <w:sz w:val="20"/>
                  <w:szCs w:val="20"/>
                </w:rPr>
                <w:t>4.3.2</w:t>
              </w:r>
            </w:ins>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rsidR="00836F9B" w:rsidRPr="00C03148" w:rsidRDefault="0010265A" w:rsidP="00531AE1">
            <w:pPr>
              <w:keepNext/>
              <w:jc w:val="center"/>
              <w:rPr>
                <w:rFonts w:cs="Arial"/>
                <w:sz w:val="20"/>
                <w:szCs w:val="20"/>
              </w:rPr>
            </w:pPr>
            <w:r>
              <w:rPr>
                <w:rFonts w:cs="Arial"/>
                <w:sz w:val="20"/>
                <w:szCs w:val="20"/>
              </w:rPr>
              <w:t>R</w:t>
            </w:r>
            <w:ins w:id="1692" w:author="Huang, Jia Chang" w:date="2014-06-04T13:17:00Z">
              <w:r w:rsidR="00084C59">
                <w:rPr>
                  <w:rFonts w:cs="Arial"/>
                  <w:sz w:val="20"/>
                  <w:szCs w:val="20"/>
                </w:rPr>
                <w:t>OB</w:t>
              </w:r>
            </w:ins>
            <w:del w:id="1693" w:author="Huang, Jia Chang" w:date="2014-06-04T13:17:00Z">
              <w:r w:rsidDel="00084C59">
                <w:rPr>
                  <w:rFonts w:cs="Arial"/>
                  <w:sz w:val="20"/>
                  <w:szCs w:val="20"/>
                </w:rPr>
                <w:delText>ET</w:delText>
              </w:r>
            </w:del>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531AE1" w:rsidP="001E4C31">
            <w:pPr>
              <w:keepNext/>
              <w:jc w:val="center"/>
              <w:rPr>
                <w:rFonts w:cs="Arial"/>
                <w:sz w:val="20"/>
                <w:szCs w:val="20"/>
              </w:rPr>
            </w:pPr>
            <w:r w:rsidRPr="00C03148">
              <w:rPr>
                <w:rFonts w:cs="Arial"/>
                <w:sz w:val="20"/>
                <w:szCs w:val="20"/>
              </w:rPr>
              <w:t>1</w:t>
            </w:r>
            <w:ins w:id="1694" w:author="Huang, Jia Chang" w:date="2014-06-04T13:17:00Z">
              <w:r w:rsidR="00084C59">
                <w:rPr>
                  <w:rFonts w:cs="Arial"/>
                  <w:sz w:val="20"/>
                  <w:szCs w:val="20"/>
                </w:rPr>
                <w:t>5</w:t>
              </w:r>
            </w:ins>
            <w:del w:id="1695" w:author="Huang, Jia Chang" w:date="2014-06-04T13:17:00Z">
              <w:r w:rsidRPr="00C03148" w:rsidDel="00084C59">
                <w:rPr>
                  <w:rFonts w:cs="Arial"/>
                  <w:sz w:val="20"/>
                  <w:szCs w:val="20"/>
                </w:rPr>
                <w:delText>0</w:delText>
              </w:r>
            </w:del>
          </w:p>
        </w:tc>
        <w:tc>
          <w:tcPr>
            <w:tcW w:w="1736" w:type="dxa"/>
            <w:shd w:val="pct20" w:color="000000" w:fill="FFFFFF"/>
            <w:vAlign w:val="bottom"/>
          </w:tcPr>
          <w:p w:rsidR="00836F9B" w:rsidRPr="00C03148" w:rsidRDefault="00531AE1" w:rsidP="001E4C31">
            <w:pPr>
              <w:keepNext/>
              <w:jc w:val="center"/>
              <w:rPr>
                <w:rFonts w:cs="Arial"/>
                <w:sz w:val="20"/>
                <w:szCs w:val="20"/>
              </w:rPr>
            </w:pPr>
            <w:r w:rsidRPr="00C03148">
              <w:rPr>
                <w:rFonts w:cs="Arial"/>
                <w:sz w:val="20"/>
                <w:szCs w:val="20"/>
              </w:rPr>
              <w:t>Section 1.4.1</w:t>
            </w:r>
            <w:r w:rsidR="00120173" w:rsidRPr="00C03148">
              <w:rPr>
                <w:rFonts w:cs="Arial"/>
                <w:sz w:val="20"/>
                <w:szCs w:val="20"/>
              </w:rPr>
              <w:t>.4</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836F9B" w:rsidRPr="00C03148" w:rsidRDefault="00EF0565" w:rsidP="001E4C31">
            <w:pPr>
              <w:keepNext/>
              <w:jc w:val="center"/>
              <w:rPr>
                <w:rFonts w:cs="Arial"/>
                <w:sz w:val="20"/>
                <w:szCs w:val="20"/>
              </w:rPr>
            </w:pPr>
            <w:r w:rsidRPr="00C03148">
              <w:rPr>
                <w:rFonts w:cs="Arial"/>
                <w:sz w:val="20"/>
                <w:szCs w:val="20"/>
              </w:rPr>
              <w:t>.</w:t>
            </w:r>
            <w:ins w:id="1696" w:author="Huang, Jia Chang" w:date="2014-06-04T13:17:00Z">
              <w:r w:rsidR="00084C59">
                <w:rPr>
                  <w:rFonts w:cs="Arial"/>
                  <w:sz w:val="20"/>
                  <w:szCs w:val="20"/>
                </w:rPr>
                <w:t>55</w:t>
              </w:r>
            </w:ins>
            <w:del w:id="1697" w:author="Huang, Jia Chang" w:date="2014-06-04T13:17:00Z">
              <w:r w:rsidRPr="00C03148" w:rsidDel="00084C59">
                <w:rPr>
                  <w:rFonts w:cs="Arial"/>
                  <w:sz w:val="20"/>
                  <w:szCs w:val="20"/>
                </w:rPr>
                <w:delText>7</w:delText>
              </w:r>
            </w:del>
          </w:p>
        </w:tc>
        <w:tc>
          <w:tcPr>
            <w:tcW w:w="1461" w:type="dxa"/>
            <w:shd w:val="pct5" w:color="000000" w:fill="FFFFFF"/>
            <w:vAlign w:val="bottom"/>
          </w:tcPr>
          <w:p w:rsidR="00836F9B" w:rsidRPr="00C03148" w:rsidRDefault="00836F9B" w:rsidP="001E4C31">
            <w:pPr>
              <w:keepNext/>
              <w:jc w:val="center"/>
              <w:rPr>
                <w:rFonts w:cs="Arial"/>
                <w:sz w:val="20"/>
                <w:szCs w:val="20"/>
              </w:rPr>
            </w:pP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836F9B" w:rsidP="001E4C31">
            <w:pPr>
              <w:keepNext/>
              <w:jc w:val="center"/>
              <w:rPr>
                <w:rFonts w:cs="Arial"/>
                <w:sz w:val="20"/>
                <w:szCs w:val="20"/>
              </w:rPr>
            </w:pPr>
          </w:p>
        </w:tc>
        <w:tc>
          <w:tcPr>
            <w:tcW w:w="1736" w:type="dxa"/>
            <w:shd w:val="pct5" w:color="000000" w:fill="FFFFFF"/>
            <w:vAlign w:val="bottom"/>
          </w:tcPr>
          <w:p w:rsidR="00836F9B" w:rsidRPr="00C03148" w:rsidRDefault="00120173" w:rsidP="001E4C31">
            <w:pPr>
              <w:keepNext/>
              <w:jc w:val="center"/>
              <w:rPr>
                <w:rFonts w:cs="Arial"/>
                <w:sz w:val="20"/>
                <w:szCs w:val="20"/>
              </w:rPr>
            </w:pPr>
            <w:r w:rsidRPr="00C03148">
              <w:rPr>
                <w:rFonts w:cs="Arial"/>
                <w:sz w:val="20"/>
                <w:szCs w:val="20"/>
              </w:rPr>
              <w:t>Section 1.4.1.3</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rsidR="00836F9B" w:rsidRPr="00C03148" w:rsidRDefault="00836F9B" w:rsidP="001E4C31">
            <w:pPr>
              <w:keepNext/>
              <w:jc w:val="center"/>
              <w:rPr>
                <w:rFonts w:cs="Arial"/>
                <w:sz w:val="20"/>
                <w:szCs w:val="20"/>
              </w:rPr>
            </w:pPr>
            <w:r w:rsidRPr="00C03148">
              <w:rPr>
                <w:rFonts w:cs="Arial"/>
                <w:sz w:val="20"/>
                <w:szCs w:val="20"/>
              </w:rPr>
              <w:t xml:space="preserve">Applies -- Yes / No </w:t>
            </w:r>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836F9B" w:rsidP="001E4C31">
            <w:pPr>
              <w:keepNext/>
              <w:jc w:val="center"/>
              <w:rPr>
                <w:rFonts w:cs="Arial"/>
                <w:sz w:val="20"/>
                <w:szCs w:val="20"/>
              </w:rPr>
            </w:pPr>
          </w:p>
        </w:tc>
        <w:tc>
          <w:tcPr>
            <w:tcW w:w="1736" w:type="dxa"/>
            <w:shd w:val="pct20" w:color="000000" w:fill="FFFFFF"/>
            <w:vAlign w:val="bottom"/>
          </w:tcPr>
          <w:p w:rsidR="00836F9B" w:rsidRPr="00C03148" w:rsidRDefault="00836F9B" w:rsidP="001E4C31">
            <w:pPr>
              <w:keepNext/>
              <w:jc w:val="center"/>
              <w:rPr>
                <w:rFonts w:cs="Arial"/>
                <w:sz w:val="20"/>
                <w:szCs w:val="20"/>
              </w:rPr>
            </w:pPr>
          </w:p>
        </w:tc>
      </w:tr>
      <w:tr w:rsidR="009B1863" w:rsidRPr="00783DAC" w:rsidTr="001E4C31">
        <w:tc>
          <w:tcPr>
            <w:tcW w:w="1772" w:type="dxa"/>
            <w:shd w:val="pct5" w:color="000000" w:fill="FFFFFF"/>
            <w:vAlign w:val="bottom"/>
          </w:tcPr>
          <w:p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rsidR="00836F9B" w:rsidRPr="00C03148" w:rsidRDefault="00836F9B" w:rsidP="001E4C31">
            <w:pPr>
              <w:jc w:val="center"/>
              <w:rPr>
                <w:rFonts w:cs="Arial"/>
                <w:i/>
                <w:sz w:val="20"/>
                <w:szCs w:val="20"/>
              </w:rPr>
            </w:pPr>
            <w:r w:rsidRPr="00C03148">
              <w:rPr>
                <w:rFonts w:cs="Arial"/>
                <w:i/>
                <w:sz w:val="20"/>
                <w:szCs w:val="20"/>
              </w:rPr>
              <w:t>A/C projects only</w:t>
            </w:r>
          </w:p>
        </w:tc>
        <w:tc>
          <w:tcPr>
            <w:tcW w:w="1461" w:type="dxa"/>
            <w:shd w:val="pct5" w:color="000000" w:fill="FFFFFF"/>
            <w:vAlign w:val="bottom"/>
          </w:tcPr>
          <w:p w:rsidR="00836F9B" w:rsidRPr="00C03148" w:rsidRDefault="00836F9B" w:rsidP="001E4C31">
            <w:pPr>
              <w:jc w:val="center"/>
              <w:rPr>
                <w:rFonts w:cs="Arial"/>
                <w:i/>
                <w:sz w:val="20"/>
                <w:szCs w:val="20"/>
              </w:rPr>
            </w:pPr>
          </w:p>
        </w:tc>
        <w:tc>
          <w:tcPr>
            <w:tcW w:w="1399" w:type="dxa"/>
            <w:shd w:val="pct5" w:color="000000" w:fill="FFFFFF"/>
            <w:vAlign w:val="bottom"/>
          </w:tcPr>
          <w:p w:rsidR="00836F9B" w:rsidRPr="00C03148" w:rsidRDefault="00836F9B" w:rsidP="001E4C31">
            <w:pPr>
              <w:jc w:val="center"/>
              <w:rPr>
                <w:rFonts w:cs="Arial"/>
                <w:i/>
                <w:sz w:val="20"/>
                <w:szCs w:val="20"/>
              </w:rPr>
            </w:pPr>
          </w:p>
        </w:tc>
        <w:tc>
          <w:tcPr>
            <w:tcW w:w="1473" w:type="dxa"/>
            <w:shd w:val="pct5" w:color="000000" w:fill="FFFFFF"/>
            <w:vAlign w:val="bottom"/>
          </w:tcPr>
          <w:p w:rsidR="00836F9B" w:rsidRPr="00C03148" w:rsidRDefault="00836F9B" w:rsidP="001E4C31">
            <w:pPr>
              <w:jc w:val="center"/>
              <w:rPr>
                <w:rFonts w:cs="Arial"/>
                <w:i/>
                <w:sz w:val="20"/>
                <w:szCs w:val="20"/>
              </w:rPr>
            </w:pPr>
          </w:p>
        </w:tc>
        <w:tc>
          <w:tcPr>
            <w:tcW w:w="1736" w:type="dxa"/>
            <w:shd w:val="pct5" w:color="000000" w:fill="FFFFFF"/>
            <w:vAlign w:val="bottom"/>
          </w:tcPr>
          <w:p w:rsidR="00836F9B" w:rsidRPr="00C03148" w:rsidRDefault="00836F9B" w:rsidP="001E4C31">
            <w:pPr>
              <w:jc w:val="center"/>
              <w:rPr>
                <w:rFonts w:cs="Arial"/>
                <w:i/>
                <w:sz w:val="20"/>
                <w:szCs w:val="20"/>
              </w:rPr>
            </w:pPr>
            <w:r w:rsidRPr="00C03148">
              <w:rPr>
                <w:rFonts w:cs="Arial"/>
                <w:i/>
                <w:sz w:val="20"/>
                <w:szCs w:val="20"/>
              </w:rPr>
              <w:t>Section 1.4.5</w:t>
            </w:r>
          </w:p>
        </w:tc>
      </w:tr>
    </w:tbl>
    <w:p w:rsidR="00C069A2" w:rsidRDefault="001A3026" w:rsidP="00C41E61">
      <w:pPr>
        <w:pStyle w:val="Heading1"/>
      </w:pPr>
      <w:r>
        <w:rPr>
          <w:sz w:val="20"/>
          <w:szCs w:val="20"/>
        </w:rPr>
        <w:br w:type="page"/>
      </w:r>
      <w:bookmarkStart w:id="1698" w:name="_Toc304800210"/>
      <w:bookmarkStart w:id="1699" w:name="_Toc324340489"/>
      <w:bookmarkStart w:id="1700" w:name="_Toc389646562"/>
      <w:r w:rsidR="00CF3FF0" w:rsidRPr="00CF3FF0">
        <w:t xml:space="preserve">Section </w:t>
      </w:r>
      <w:r w:rsidR="00C069A2" w:rsidRPr="00CF3FF0">
        <w:t>2</w:t>
      </w:r>
      <w:r w:rsidR="003129E8" w:rsidRPr="00CF3FF0">
        <w:t>.</w:t>
      </w:r>
      <w:r w:rsidR="00C069A2" w:rsidRPr="00CF3FF0">
        <w:t xml:space="preserve"> Calculation Methods</w:t>
      </w:r>
      <w:bookmarkEnd w:id="1698"/>
      <w:bookmarkEnd w:id="1699"/>
      <w:bookmarkEnd w:id="1700"/>
    </w:p>
    <w:p w:rsidR="00C069A2" w:rsidRDefault="00C069A2" w:rsidP="00D20486">
      <w:pPr>
        <w:pStyle w:val="Heading2"/>
      </w:pPr>
      <w:bookmarkStart w:id="1701" w:name="_Toc304800211"/>
      <w:bookmarkStart w:id="1702" w:name="_Toc324318365"/>
      <w:bookmarkStart w:id="1703" w:name="_Toc324340494"/>
      <w:bookmarkStart w:id="1704" w:name="_Toc389646563"/>
      <w:r>
        <w:t xml:space="preserve">2.1 </w:t>
      </w:r>
      <w:r w:rsidR="007878B9">
        <w:t xml:space="preserve">Electric </w:t>
      </w:r>
      <w:r>
        <w:t>Energy Savings Estimation Methodologies</w:t>
      </w:r>
      <w:bookmarkEnd w:id="1701"/>
      <w:bookmarkEnd w:id="1702"/>
      <w:bookmarkEnd w:id="1703"/>
      <w:bookmarkEnd w:id="1704"/>
    </w:p>
    <w:p w:rsidR="003457AB" w:rsidRDefault="003457AB" w:rsidP="003457AB">
      <w:bookmarkStart w:id="1705" w:name="_Toc304800212"/>
      <w:bookmarkStart w:id="1706" w:name="_Toc324318366"/>
      <w:bookmarkStart w:id="1707" w:name="_Toc324340495"/>
    </w:p>
    <w:p w:rsidR="003457AB" w:rsidRPr="00836F9B" w:rsidRDefault="003457AB" w:rsidP="003457AB">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1 Annual Cooling kWh Savings</w:t>
      </w:r>
    </w:p>
    <w:p w:rsidR="003457AB" w:rsidRDefault="003457AB" w:rsidP="003457AB"/>
    <w:p w:rsidR="003457AB" w:rsidRPr="000D4C7A" w:rsidRDefault="003457AB" w:rsidP="003457AB">
      <w:pPr>
        <w:rPr>
          <w:sz w:val="20"/>
          <w:rPrChange w:id="1708" w:author="Huang, Jia Chang" w:date="2014-06-02T11:09:00Z">
            <w:rPr/>
          </w:rPrChange>
        </w:rPr>
      </w:pPr>
      <w:r w:rsidRPr="000D4C7A">
        <w:rPr>
          <w:sz w:val="20"/>
          <w:rPrChange w:id="1709" w:author="Huang, Jia Chang" w:date="2014-06-02T11:09:00Z">
            <w:rPr/>
          </w:rPrChange>
        </w:rPr>
        <w:t>The Annual Energy Savings were calculated as follows:</w:t>
      </w:r>
    </w:p>
    <w:p w:rsidR="003457AB" w:rsidRPr="000D4C7A" w:rsidRDefault="003457AB" w:rsidP="003457AB">
      <w:pPr>
        <w:rPr>
          <w:sz w:val="20"/>
          <w:rPrChange w:id="1710" w:author="Huang, Jia Chang" w:date="2014-06-02T11:09:00Z">
            <w:rPr/>
          </w:rPrChange>
        </w:rPr>
      </w:pPr>
    </w:p>
    <w:p w:rsidR="003457AB" w:rsidRPr="000D4C7A" w:rsidRDefault="00206985" w:rsidP="003457AB">
      <w:pPr>
        <w:jc w:val="center"/>
        <w:rPr>
          <w:sz w:val="20"/>
          <w:rPrChange w:id="1711" w:author="Huang, Jia Chang" w:date="2014-06-02T11:09:00Z">
            <w:rPr/>
          </w:rPrChange>
        </w:rPr>
      </w:pPr>
      <w:r w:rsidRPr="00271CD3">
        <w:rPr>
          <w:position w:val="-14"/>
          <w:sz w:val="20"/>
        </w:rPr>
        <w:object w:dxaOrig="8240" w:dyaOrig="380">
          <v:shape id="_x0000_i1030" type="#_x0000_t75" style="width:411.6pt;height:18.75pt" o:ole="">
            <v:imagedata r:id="rId38" o:title=""/>
          </v:shape>
          <o:OLEObject Type="Embed" ProgID="Equation.3" ShapeID="_x0000_i1030" DrawAspect="Content" ObjectID="_1463858633" r:id="rId39"/>
        </w:object>
      </w:r>
    </w:p>
    <w:p w:rsidR="00206985" w:rsidRPr="000D4C7A" w:rsidRDefault="00206985" w:rsidP="003457AB">
      <w:pPr>
        <w:ind w:left="90"/>
        <w:rPr>
          <w:i/>
          <w:sz w:val="20"/>
          <w:rPrChange w:id="1712" w:author="Huang, Jia Chang" w:date="2014-06-02T11:09:00Z">
            <w:rPr>
              <w:i/>
            </w:rPr>
          </w:rPrChange>
        </w:rPr>
      </w:pPr>
    </w:p>
    <w:p w:rsidR="003457AB" w:rsidRPr="000D4C7A" w:rsidRDefault="003457AB" w:rsidP="003457AB">
      <w:pPr>
        <w:ind w:left="90"/>
        <w:rPr>
          <w:i/>
          <w:sz w:val="20"/>
          <w:rPrChange w:id="1713" w:author="Huang, Jia Chang" w:date="2014-06-02T11:09:00Z">
            <w:rPr>
              <w:i/>
            </w:rPr>
          </w:rPrChange>
        </w:rPr>
      </w:pPr>
      <w:r w:rsidRPr="000D4C7A">
        <w:rPr>
          <w:i/>
          <w:sz w:val="20"/>
          <w:rPrChange w:id="1714" w:author="Huang, Jia Chang" w:date="2014-06-02T11:09:00Z">
            <w:rPr>
              <w:i/>
            </w:rPr>
          </w:rPrChange>
        </w:rPr>
        <w:t>where,</w:t>
      </w:r>
    </w:p>
    <w:p w:rsidR="003457AB" w:rsidRPr="000D4C7A" w:rsidRDefault="003457AB" w:rsidP="003457AB">
      <w:pPr>
        <w:ind w:left="3600" w:hanging="3600"/>
        <w:rPr>
          <w:i/>
          <w:sz w:val="20"/>
          <w:rPrChange w:id="1715" w:author="Huang, Jia Chang" w:date="2014-06-02T11:09:00Z">
            <w:rPr>
              <w:i/>
            </w:rPr>
          </w:rPrChange>
        </w:rPr>
      </w:pPr>
      <w:r w:rsidRPr="00271CD3">
        <w:rPr>
          <w:position w:val="-10"/>
          <w:sz w:val="20"/>
        </w:rPr>
        <w:object w:dxaOrig="2700" w:dyaOrig="300">
          <v:shape id="_x0000_i1031" type="#_x0000_t75" style="width:135pt;height:15pt" o:ole="">
            <v:imagedata r:id="rId40" o:title=""/>
          </v:shape>
          <o:OLEObject Type="Embed" ProgID="Equation.3" ShapeID="_x0000_i1031" DrawAspect="Content" ObjectID="_1463858634" r:id="rId41"/>
        </w:object>
      </w:r>
      <w:r w:rsidRPr="000D4C7A">
        <w:rPr>
          <w:sz w:val="20"/>
          <w:rPrChange w:id="1716" w:author="Huang, Jia Chang" w:date="2014-06-02T11:09:00Z">
            <w:rPr/>
          </w:rPrChange>
        </w:rPr>
        <w:tab/>
      </w:r>
      <w:r w:rsidR="00246095" w:rsidRPr="000D4C7A">
        <w:rPr>
          <w:i/>
          <w:sz w:val="20"/>
          <w:rPrChange w:id="1717" w:author="Huang, Jia Chang" w:date="2014-06-02T11:09:00Z">
            <w:rPr>
              <w:i/>
            </w:rPr>
          </w:rPrChange>
        </w:rPr>
        <w:t>is the Baseline Annual Energy Consumption from:</w:t>
      </w:r>
      <w:r w:rsidR="00246095" w:rsidRPr="000D4C7A">
        <w:rPr>
          <w:i/>
          <w:sz w:val="20"/>
          <w:rPrChange w:id="1718" w:author="Huang, Jia Chang" w:date="2014-06-02T11:09:00Z">
            <w:rPr>
              <w:i/>
            </w:rPr>
          </w:rPrChange>
        </w:rPr>
        <w:br/>
      </w:r>
      <w:r w:rsidR="00246095" w:rsidRPr="000D4C7A">
        <w:rPr>
          <w:i/>
          <w:color w:val="008000"/>
          <w:sz w:val="20"/>
          <w:rPrChange w:id="1719" w:author="Huang, Jia Chang" w:date="2014-06-02T11:09:00Z">
            <w:rPr>
              <w:i/>
              <w:color w:val="008000"/>
            </w:rPr>
          </w:rPrChange>
        </w:rPr>
        <w:t>Technology ID D08-RE-HV-ResAC-14S for Residential Installation weighted by vintage and climate zone for PG&amp;E, adjusted to DEER 2014 as described in section 1.4.1.</w:t>
      </w:r>
      <w:r w:rsidR="00246095" w:rsidRPr="000D4C7A">
        <w:rPr>
          <w:i/>
          <w:sz w:val="20"/>
          <w:rPrChange w:id="1720" w:author="Huang, Jia Chang" w:date="2014-06-02T11:09:00Z">
            <w:rPr>
              <w:i/>
            </w:rPr>
          </w:rPrChange>
        </w:rPr>
        <w:t xml:space="preserve"> The DEER2008 Run IDs and DEER2014 adjustments are listed in Tables 2 - 5.</w:t>
      </w:r>
    </w:p>
    <w:p w:rsidR="00206985" w:rsidRPr="000D4C7A" w:rsidRDefault="00206985" w:rsidP="003457AB">
      <w:pPr>
        <w:ind w:left="3600" w:hanging="3600"/>
        <w:rPr>
          <w:i/>
          <w:sz w:val="20"/>
          <w:rPrChange w:id="1721" w:author="Huang, Jia Chang" w:date="2014-06-02T11:09:00Z">
            <w:rPr>
              <w:i/>
            </w:rPr>
          </w:rPrChange>
        </w:rPr>
      </w:pPr>
    </w:p>
    <w:p w:rsidR="00206985" w:rsidRPr="000D4C7A" w:rsidRDefault="00206985" w:rsidP="00DB512D">
      <w:pPr>
        <w:ind w:left="3600" w:hanging="3600"/>
        <w:rPr>
          <w:i/>
          <w:sz w:val="20"/>
          <w:rPrChange w:id="1722" w:author="Huang, Jia Chang" w:date="2014-06-02T11:09:00Z">
            <w:rPr>
              <w:i/>
            </w:rPr>
          </w:rPrChange>
        </w:rPr>
      </w:pPr>
      <w:r w:rsidRPr="00271CD3">
        <w:rPr>
          <w:position w:val="-12"/>
          <w:sz w:val="20"/>
        </w:rPr>
        <w:object w:dxaOrig="1660" w:dyaOrig="360">
          <v:shape id="_x0000_i1032" type="#_x0000_t75" style="width:83.25pt;height:18pt" o:ole="">
            <v:imagedata r:id="rId42" o:title=""/>
          </v:shape>
          <o:OLEObject Type="Embed" ProgID="Equation.3" ShapeID="_x0000_i1032" DrawAspect="Content" ObjectID="_1463858635" r:id="rId43"/>
        </w:object>
      </w:r>
      <w:r w:rsidR="00DB512D" w:rsidRPr="000D4C7A">
        <w:rPr>
          <w:sz w:val="20"/>
          <w:rPrChange w:id="1723" w:author="Huang, Jia Chang" w:date="2014-06-02T11:09:00Z">
            <w:rPr/>
          </w:rPrChange>
        </w:rPr>
        <w:tab/>
      </w:r>
      <w:r w:rsidR="00DB512D" w:rsidRPr="000D4C7A">
        <w:rPr>
          <w:i/>
          <w:sz w:val="20"/>
          <w:rPrChange w:id="1724" w:author="Huang, Jia Chang" w:date="2014-06-02T11:09:00Z">
            <w:rPr>
              <w:i/>
            </w:rPr>
          </w:rPrChange>
        </w:rPr>
        <w:t xml:space="preserve">is the interacted </w:t>
      </w:r>
      <w:r w:rsidRPr="000D4C7A">
        <w:rPr>
          <w:i/>
          <w:sz w:val="20"/>
          <w:rPrChange w:id="1725" w:author="Huang, Jia Chang" w:date="2014-06-02T11:09:00Z">
            <w:rPr>
              <w:i/>
            </w:rPr>
          </w:rPrChange>
        </w:rPr>
        <w:t>compressor cycle and dry climate fan cycle cooling energy savings</w:t>
      </w:r>
    </w:p>
    <w:p w:rsidR="00206985" w:rsidRPr="000D4C7A" w:rsidRDefault="00206985" w:rsidP="00DB512D">
      <w:pPr>
        <w:ind w:left="3600" w:hanging="3600"/>
        <w:rPr>
          <w:i/>
          <w:sz w:val="20"/>
          <w:rPrChange w:id="1726" w:author="Huang, Jia Chang" w:date="2014-06-02T11:09:00Z">
            <w:rPr>
              <w:i/>
            </w:rPr>
          </w:rPrChange>
        </w:rPr>
      </w:pPr>
      <w:r w:rsidRPr="000D4C7A">
        <w:rPr>
          <w:i/>
          <w:sz w:val="20"/>
          <w:rPrChange w:id="1727" w:author="Huang, Jia Chang" w:date="2014-06-02T11:09:00Z">
            <w:rPr>
              <w:i/>
            </w:rPr>
          </w:rPrChange>
        </w:rPr>
        <w:tab/>
      </w:r>
      <w:r w:rsidRPr="00271CD3">
        <w:rPr>
          <w:position w:val="-10"/>
          <w:sz w:val="20"/>
        </w:rPr>
        <w:object w:dxaOrig="5040" w:dyaOrig="340">
          <v:shape id="_x0000_i1033" type="#_x0000_t75" style="width:253.5pt;height:17.25pt" o:ole="">
            <v:imagedata r:id="rId44" o:title=""/>
          </v:shape>
          <o:OLEObject Type="Embed" ProgID="Equation.3" ShapeID="_x0000_i1033" DrawAspect="Content" ObjectID="_1463858636" r:id="rId45"/>
        </w:object>
      </w:r>
    </w:p>
    <w:p w:rsidR="00DB512D" w:rsidRPr="000D4C7A" w:rsidRDefault="00206985" w:rsidP="008D3BD1">
      <w:pPr>
        <w:ind w:left="90" w:firstLine="630"/>
        <w:rPr>
          <w:sz w:val="20"/>
          <w:rPrChange w:id="1728" w:author="Huang, Jia Chang" w:date="2014-06-02T11:09:00Z">
            <w:rPr/>
          </w:rPrChange>
        </w:rPr>
      </w:pPr>
      <w:r w:rsidRPr="000D4C7A">
        <w:rPr>
          <w:i/>
          <w:sz w:val="20"/>
          <w:rPrChange w:id="1729" w:author="Huang, Jia Chang" w:date="2014-06-02T11:09:00Z">
            <w:rPr>
              <w:i/>
            </w:rPr>
          </w:rPrChange>
        </w:rPr>
        <w:t>where,</w:t>
      </w:r>
    </w:p>
    <w:p w:rsidR="003457AB" w:rsidRPr="000D4C7A" w:rsidRDefault="00206985" w:rsidP="008D3BD1">
      <w:pPr>
        <w:ind w:left="3600" w:hanging="2880"/>
        <w:rPr>
          <w:i/>
          <w:sz w:val="20"/>
          <w:rPrChange w:id="1730" w:author="Huang, Jia Chang" w:date="2014-06-02T11:09:00Z">
            <w:rPr>
              <w:i/>
            </w:rPr>
          </w:rPrChange>
        </w:rPr>
      </w:pPr>
      <w:r w:rsidRPr="00271CD3">
        <w:rPr>
          <w:position w:val="-10"/>
          <w:sz w:val="20"/>
        </w:rPr>
        <w:object w:dxaOrig="1359" w:dyaOrig="340">
          <v:shape id="_x0000_i1034" type="#_x0000_t75" style="width:68.2pt;height:17.25pt" o:ole="">
            <v:imagedata r:id="rId46" o:title=""/>
          </v:shape>
          <o:OLEObject Type="Embed" ProgID="Equation.3" ShapeID="_x0000_i1034" DrawAspect="Content" ObjectID="_1463858637" r:id="rId47"/>
        </w:object>
      </w:r>
      <w:r w:rsidR="003457AB" w:rsidRPr="000D4C7A">
        <w:rPr>
          <w:sz w:val="20"/>
          <w:rPrChange w:id="1731" w:author="Huang, Jia Chang" w:date="2014-06-02T11:09:00Z">
            <w:rPr/>
          </w:rPrChange>
        </w:rPr>
        <w:tab/>
      </w:r>
      <w:r w:rsidRPr="000D4C7A">
        <w:rPr>
          <w:i/>
          <w:sz w:val="20"/>
          <w:rPrChange w:id="1732" w:author="Huang, Jia Chang" w:date="2014-06-02T11:09:00Z">
            <w:rPr>
              <w:i/>
            </w:rPr>
          </w:rPrChange>
        </w:rPr>
        <w:t>is 9</w:t>
      </w:r>
      <w:r w:rsidR="003457AB" w:rsidRPr="000D4C7A">
        <w:rPr>
          <w:i/>
          <w:sz w:val="20"/>
          <w:rPrChange w:id="1733" w:author="Huang, Jia Chang" w:date="2014-06-02T11:09:00Z">
            <w:rPr>
              <w:i/>
            </w:rPr>
          </w:rPrChange>
        </w:rPr>
        <w:t xml:space="preserve">% </w:t>
      </w:r>
    </w:p>
    <w:p w:rsidR="003457AB" w:rsidRPr="000D4C7A" w:rsidRDefault="00DB512D" w:rsidP="008D3BD1">
      <w:pPr>
        <w:ind w:left="3600" w:hanging="2880"/>
        <w:rPr>
          <w:i/>
          <w:sz w:val="20"/>
          <w:rPrChange w:id="1734" w:author="Huang, Jia Chang" w:date="2014-06-02T11:09:00Z">
            <w:rPr>
              <w:i/>
            </w:rPr>
          </w:rPrChange>
        </w:rPr>
      </w:pPr>
      <w:r w:rsidRPr="00271CD3">
        <w:rPr>
          <w:position w:val="-10"/>
          <w:sz w:val="20"/>
        </w:rPr>
        <w:object w:dxaOrig="1320" w:dyaOrig="340">
          <v:shape id="_x0000_i1035" type="#_x0000_t75" style="width:66pt;height:17.25pt" o:ole="">
            <v:imagedata r:id="rId48" o:title=""/>
          </v:shape>
          <o:OLEObject Type="Embed" ProgID="Equation.3" ShapeID="_x0000_i1035" DrawAspect="Content" ObjectID="_1463858638" r:id="rId49"/>
        </w:object>
      </w:r>
      <w:r w:rsidR="003457AB" w:rsidRPr="000D4C7A">
        <w:rPr>
          <w:sz w:val="20"/>
          <w:rPrChange w:id="1735" w:author="Huang, Jia Chang" w:date="2014-06-02T11:09:00Z">
            <w:rPr/>
          </w:rPrChange>
        </w:rPr>
        <w:tab/>
      </w:r>
      <w:r w:rsidR="008D3BD1" w:rsidRPr="000D4C7A">
        <w:rPr>
          <w:i/>
          <w:sz w:val="20"/>
          <w:rPrChange w:id="1736" w:author="Huang, Jia Chang" w:date="2014-06-02T11:09:00Z">
            <w:rPr>
              <w:i/>
            </w:rPr>
          </w:rPrChange>
        </w:rPr>
        <w:t>is 20%</w:t>
      </w:r>
    </w:p>
    <w:p w:rsidR="00206985" w:rsidRPr="000D4C7A" w:rsidRDefault="00206985" w:rsidP="003457AB">
      <w:pPr>
        <w:ind w:left="3600" w:hanging="3600"/>
        <w:rPr>
          <w:position w:val="-10"/>
          <w:sz w:val="20"/>
          <w:rPrChange w:id="1737" w:author="Huang, Jia Chang" w:date="2014-06-02T11:09:00Z">
            <w:rPr>
              <w:position w:val="-10"/>
            </w:rPr>
          </w:rPrChange>
        </w:rPr>
      </w:pPr>
    </w:p>
    <w:p w:rsidR="001B7C6A" w:rsidRPr="000D4C7A" w:rsidRDefault="00206985" w:rsidP="008D3BD1">
      <w:pPr>
        <w:ind w:left="3600" w:hanging="3600"/>
        <w:rPr>
          <w:i/>
          <w:sz w:val="20"/>
          <w:rPrChange w:id="1738" w:author="Huang, Jia Chang" w:date="2014-06-02T11:09:00Z">
            <w:rPr>
              <w:i/>
            </w:rPr>
          </w:rPrChange>
        </w:rPr>
      </w:pPr>
      <w:r w:rsidRPr="00271CD3">
        <w:rPr>
          <w:position w:val="-12"/>
          <w:sz w:val="20"/>
        </w:rPr>
        <w:object w:dxaOrig="1660" w:dyaOrig="360">
          <v:shape id="_x0000_i1036" type="#_x0000_t75" style="width:83.25pt;height:18pt" o:ole="">
            <v:imagedata r:id="rId50" o:title=""/>
          </v:shape>
          <o:OLEObject Type="Embed" ProgID="Equation.3" ShapeID="_x0000_i1036" DrawAspect="Content" ObjectID="_1463858639" r:id="rId51"/>
        </w:object>
      </w:r>
      <w:r w:rsidR="003457AB" w:rsidRPr="000D4C7A">
        <w:rPr>
          <w:sz w:val="20"/>
          <w:rPrChange w:id="1739" w:author="Huang, Jia Chang" w:date="2014-06-02T11:09:00Z">
            <w:rPr/>
          </w:rPrChange>
        </w:rPr>
        <w:tab/>
      </w:r>
      <w:r w:rsidRPr="000D4C7A">
        <w:rPr>
          <w:i/>
          <w:sz w:val="20"/>
          <w:rPrChange w:id="1740" w:author="Huang, Jia Chang" w:date="2014-06-02T11:09:00Z">
            <w:rPr>
              <w:i/>
            </w:rPr>
          </w:rPrChange>
        </w:rPr>
        <w:t>is 9</w:t>
      </w:r>
      <w:r w:rsidR="003457AB" w:rsidRPr="000D4C7A">
        <w:rPr>
          <w:i/>
          <w:sz w:val="20"/>
          <w:rPrChange w:id="1741" w:author="Huang, Jia Chang" w:date="2014-06-02T11:09:00Z">
            <w:rPr>
              <w:i/>
            </w:rPr>
          </w:rPrChange>
        </w:rPr>
        <w:t>% + 20%*(100%-</w:t>
      </w:r>
      <w:r w:rsidRPr="000D4C7A">
        <w:rPr>
          <w:i/>
          <w:sz w:val="20"/>
          <w:rPrChange w:id="1742" w:author="Huang, Jia Chang" w:date="2014-06-02T11:09:00Z">
            <w:rPr>
              <w:i/>
            </w:rPr>
          </w:rPrChange>
        </w:rPr>
        <w:t>9</w:t>
      </w:r>
      <w:r w:rsidR="003457AB" w:rsidRPr="000D4C7A">
        <w:rPr>
          <w:i/>
          <w:sz w:val="20"/>
          <w:rPrChange w:id="1743" w:author="Huang, Jia Chang" w:date="2014-06-02T11:09:00Z">
            <w:rPr>
              <w:i/>
            </w:rPr>
          </w:rPrChange>
        </w:rPr>
        <w:t xml:space="preserve">%) </w:t>
      </w:r>
    </w:p>
    <w:p w:rsidR="003457AB" w:rsidRDefault="003457AB" w:rsidP="001B7C6A">
      <w:pPr>
        <w:ind w:left="3600"/>
        <w:rPr>
          <w:i/>
        </w:rPr>
      </w:pPr>
      <w:r w:rsidRPr="000D4C7A">
        <w:rPr>
          <w:i/>
          <w:sz w:val="20"/>
          <w:rPrChange w:id="1744" w:author="Huang, Jia Chang" w:date="2014-06-02T11:09:00Z">
            <w:rPr>
              <w:i/>
            </w:rPr>
          </w:rPrChange>
        </w:rPr>
        <w:t>= 2</w:t>
      </w:r>
      <w:r w:rsidR="00206985" w:rsidRPr="000D4C7A">
        <w:rPr>
          <w:i/>
          <w:sz w:val="20"/>
          <w:rPrChange w:id="1745" w:author="Huang, Jia Chang" w:date="2014-06-02T11:09:00Z">
            <w:rPr>
              <w:i/>
            </w:rPr>
          </w:rPrChange>
        </w:rPr>
        <w:t>7</w:t>
      </w:r>
      <w:r w:rsidRPr="000D4C7A">
        <w:rPr>
          <w:i/>
          <w:sz w:val="20"/>
          <w:rPrChange w:id="1746" w:author="Huang, Jia Chang" w:date="2014-06-02T11:09:00Z">
            <w:rPr>
              <w:i/>
            </w:rPr>
          </w:rPrChange>
        </w:rPr>
        <w:t>%</w:t>
      </w:r>
    </w:p>
    <w:p w:rsidR="001C64AA" w:rsidRDefault="001C64AA" w:rsidP="003457AB"/>
    <w:p w:rsidR="001C64AA" w:rsidRDefault="001C64AA" w:rsidP="003457AB"/>
    <w:p w:rsidR="001C64AA" w:rsidRPr="00836F9B" w:rsidRDefault="001C64AA" w:rsidP="001C64AA">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2 Annual Heating kWh Savings</w:t>
      </w:r>
    </w:p>
    <w:p w:rsidR="001C64AA" w:rsidRDefault="001C64AA" w:rsidP="003457AB"/>
    <w:p w:rsidR="001C64AA" w:rsidRPr="000D4C7A" w:rsidRDefault="001C64AA" w:rsidP="001C64AA">
      <w:pPr>
        <w:ind w:left="2520" w:hanging="2520"/>
        <w:rPr>
          <w:sz w:val="20"/>
          <w:szCs w:val="20"/>
          <w:rPrChange w:id="1747" w:author="Huang, Jia Chang" w:date="2014-06-02T11:09:00Z">
            <w:rPr/>
          </w:rPrChange>
        </w:rPr>
      </w:pPr>
      <w:r w:rsidRPr="000D4C7A">
        <w:rPr>
          <w:sz w:val="20"/>
          <w:szCs w:val="20"/>
          <w:rPrChange w:id="1748" w:author="Huang, Jia Chang" w:date="2014-06-02T11:09:00Z">
            <w:rPr/>
          </w:rPrChange>
        </w:rPr>
        <w:t>The Annual Heating Fan Energy Savings was calculated as follows:</w:t>
      </w:r>
    </w:p>
    <w:p w:rsidR="001C64AA" w:rsidRPr="000D4C7A" w:rsidRDefault="001C64AA" w:rsidP="001C64AA">
      <w:pPr>
        <w:ind w:left="2520" w:hanging="2520"/>
        <w:rPr>
          <w:sz w:val="20"/>
          <w:szCs w:val="20"/>
          <w:rPrChange w:id="1749" w:author="Huang, Jia Chang" w:date="2014-06-02T11:09:00Z">
            <w:rPr/>
          </w:rPrChange>
        </w:rPr>
      </w:pPr>
    </w:p>
    <w:p w:rsidR="001C64AA" w:rsidRPr="000D4C7A" w:rsidRDefault="001C64AA" w:rsidP="001C64AA">
      <w:pPr>
        <w:jc w:val="center"/>
        <w:rPr>
          <w:sz w:val="20"/>
          <w:szCs w:val="20"/>
          <w:rPrChange w:id="1750" w:author="Huang, Jia Chang" w:date="2014-06-02T11:09:00Z">
            <w:rPr/>
          </w:rPrChange>
        </w:rPr>
      </w:pPr>
      <w:r w:rsidRPr="00271CD3">
        <w:rPr>
          <w:position w:val="-14"/>
          <w:sz w:val="20"/>
          <w:szCs w:val="20"/>
        </w:rPr>
        <w:object w:dxaOrig="7960" w:dyaOrig="340">
          <v:shape id="_x0000_i1037" type="#_x0000_t75" style="width:398.4pt;height:17.25pt" o:ole="">
            <v:imagedata r:id="rId52" o:title=""/>
          </v:shape>
          <o:OLEObject Type="Embed" ProgID="Equation.3" ShapeID="_x0000_i1037" DrawAspect="Content" ObjectID="_1463858640" r:id="rId53"/>
        </w:object>
      </w:r>
    </w:p>
    <w:p w:rsidR="001C64AA" w:rsidRPr="000D4C7A" w:rsidRDefault="001C64AA" w:rsidP="001C64AA">
      <w:pPr>
        <w:ind w:left="90"/>
        <w:rPr>
          <w:i/>
          <w:sz w:val="20"/>
          <w:szCs w:val="20"/>
        </w:rPr>
      </w:pPr>
      <w:r w:rsidRPr="000D4C7A">
        <w:rPr>
          <w:i/>
          <w:sz w:val="20"/>
          <w:szCs w:val="20"/>
        </w:rPr>
        <w:t>where,</w:t>
      </w:r>
    </w:p>
    <w:p w:rsidR="001C64AA" w:rsidRPr="000D4C7A" w:rsidRDefault="001C64AA" w:rsidP="007B4605">
      <w:pPr>
        <w:ind w:left="3870" w:hanging="3150"/>
        <w:rPr>
          <w:i/>
          <w:sz w:val="20"/>
          <w:szCs w:val="20"/>
        </w:rPr>
      </w:pPr>
      <w:r w:rsidRPr="000D4C7A">
        <w:rPr>
          <w:position w:val="-10"/>
          <w:sz w:val="20"/>
          <w:szCs w:val="20"/>
        </w:rPr>
        <w:object w:dxaOrig="3120" w:dyaOrig="300">
          <v:shape id="_x0000_i1038" type="#_x0000_t75" style="width:156pt;height:15pt" o:ole="">
            <v:imagedata r:id="rId54" o:title=""/>
          </v:shape>
          <o:OLEObject Type="Embed" ProgID="Equation.3" ShapeID="_x0000_i1038" DrawAspect="Content" ObjectID="_1463858641" r:id="rId55"/>
        </w:object>
      </w:r>
      <w:r w:rsidR="007B4605" w:rsidRPr="000D4C7A">
        <w:rPr>
          <w:sz w:val="20"/>
          <w:szCs w:val="20"/>
        </w:rPr>
        <w:t xml:space="preserve"> </w:t>
      </w:r>
      <w:r w:rsidRPr="000D4C7A">
        <w:rPr>
          <w:i/>
          <w:sz w:val="20"/>
          <w:szCs w:val="20"/>
          <w:rPrChange w:id="1751" w:author="Huang, Jia Chang" w:date="2014-06-02T11:09:00Z">
            <w:rPr>
              <w:i/>
              <w:szCs w:val="22"/>
            </w:rPr>
          </w:rPrChange>
        </w:rPr>
        <w:t>is the Baseline Annual Energy Consumption from:</w:t>
      </w:r>
      <w:r w:rsidRPr="000D4C7A">
        <w:rPr>
          <w:i/>
          <w:sz w:val="20"/>
          <w:szCs w:val="20"/>
        </w:rPr>
        <w:br/>
      </w:r>
      <w:r w:rsidR="007B4605" w:rsidRPr="000D4C7A">
        <w:rPr>
          <w:i/>
          <w:color w:val="008000"/>
          <w:sz w:val="20"/>
          <w:szCs w:val="20"/>
          <w:rPrChange w:id="1752" w:author="Huang, Jia Chang" w:date="2014-06-02T11:09:00Z">
            <w:rPr>
              <w:i/>
              <w:color w:val="008000"/>
            </w:rPr>
          </w:rPrChange>
        </w:rPr>
        <w:t>D08-RE-HV-ResAC-14S for Residential Installation weighted by vintage and climate zone for PG&amp;E, adjusted to DEER 2014 as described in section 1.4.1.</w:t>
      </w:r>
      <w:r w:rsidR="007B4605" w:rsidRPr="000D4C7A">
        <w:rPr>
          <w:i/>
          <w:sz w:val="20"/>
          <w:szCs w:val="20"/>
          <w:rPrChange w:id="1753" w:author="Huang, Jia Chang" w:date="2014-06-02T11:09:00Z">
            <w:rPr>
              <w:i/>
            </w:rPr>
          </w:rPrChange>
        </w:rPr>
        <w:t xml:space="preserve"> The DEER2008 Run IDs and DEER2014 adjustments are listed in Tables 2 - 5.</w:t>
      </w:r>
    </w:p>
    <w:p w:rsidR="001C64AA" w:rsidRPr="000D4C7A" w:rsidRDefault="001C64AA" w:rsidP="003457AB">
      <w:pPr>
        <w:rPr>
          <w:sz w:val="20"/>
          <w:szCs w:val="20"/>
          <w:rPrChange w:id="1754" w:author="Huang, Jia Chang" w:date="2014-06-02T11:09:00Z">
            <w:rPr/>
          </w:rPrChange>
        </w:rPr>
      </w:pPr>
    </w:p>
    <w:p w:rsidR="001C64AA" w:rsidRDefault="001C64AA" w:rsidP="003457AB"/>
    <w:p w:rsidR="00246095" w:rsidRDefault="00246095">
      <w:pPr>
        <w:rPr>
          <w:rFonts w:cs="Arial"/>
          <w:b/>
          <w:i/>
          <w:sz w:val="28"/>
          <w:szCs w:val="28"/>
        </w:rPr>
      </w:pPr>
      <w:r>
        <w:rPr>
          <w:rFonts w:cs="Arial"/>
          <w:b/>
          <w:i/>
          <w:sz w:val="28"/>
          <w:szCs w:val="28"/>
        </w:rPr>
        <w:br w:type="page"/>
      </w:r>
    </w:p>
    <w:p w:rsidR="001C64AA" w:rsidRPr="00836F9B" w:rsidRDefault="001C64AA" w:rsidP="001C64AA">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3 Annual Continuous Fan kWh Savings</w:t>
      </w:r>
    </w:p>
    <w:p w:rsidR="001C64AA" w:rsidRPr="000D4C7A" w:rsidRDefault="001C64AA" w:rsidP="003457AB">
      <w:pPr>
        <w:rPr>
          <w:sz w:val="20"/>
          <w:rPrChange w:id="1755" w:author="Huang, Jia Chang" w:date="2014-06-02T11:09:00Z">
            <w:rPr/>
          </w:rPrChange>
        </w:rPr>
      </w:pPr>
    </w:p>
    <w:p w:rsidR="001C64AA" w:rsidRDefault="001C64AA" w:rsidP="001C64AA">
      <w:r w:rsidRPr="000D4C7A">
        <w:rPr>
          <w:sz w:val="20"/>
          <w:rPrChange w:id="1756" w:author="Huang, Jia Chang" w:date="2014-06-02T11:09:00Z">
            <w:rPr/>
          </w:rPrChange>
        </w:rPr>
        <w:t>The Annual Electrical Savings for Units with Continuous Fan was set to the Wisconsin Field Data results as follows:</w:t>
      </w:r>
    </w:p>
    <w:p w:rsidR="001C64AA" w:rsidRDefault="001C64AA" w:rsidP="001C64AA">
      <w:pPr>
        <w:ind w:left="2520" w:hanging="2520"/>
      </w:pPr>
    </w:p>
    <w:p w:rsidR="001C64AA" w:rsidRDefault="00FA3372" w:rsidP="001C64AA">
      <w:pPr>
        <w:jc w:val="both"/>
      </w:pPr>
      <w:r>
        <w:rPr>
          <w:position w:val="-10"/>
        </w:rPr>
        <w:object w:dxaOrig="4260" w:dyaOrig="340">
          <v:shape id="_x0000_i1039" type="#_x0000_t75" style="width:213pt;height:17.25pt" o:ole="">
            <v:imagedata r:id="rId56" o:title=""/>
          </v:shape>
          <o:OLEObject Type="Embed" ProgID="Equation.3" ShapeID="_x0000_i1039" DrawAspect="Content" ObjectID="_1463858642" r:id="rId57"/>
        </w:object>
      </w:r>
    </w:p>
    <w:p w:rsidR="003457AB" w:rsidRDefault="003457AB" w:rsidP="003457AB"/>
    <w:p w:rsidR="00C069A2" w:rsidRDefault="0030550A" w:rsidP="002E0043">
      <w:pPr>
        <w:pStyle w:val="Heading2"/>
        <w:keepNext w:val="0"/>
      </w:pPr>
      <w:bookmarkStart w:id="1757" w:name="_Toc389646564"/>
      <w:r>
        <w:t>2.2. Demand R</w:t>
      </w:r>
      <w:r w:rsidR="00C069A2">
        <w:t>eduction Estimation Methodologies</w:t>
      </w:r>
      <w:bookmarkEnd w:id="1705"/>
      <w:bookmarkEnd w:id="1706"/>
      <w:bookmarkEnd w:id="1707"/>
      <w:bookmarkEnd w:id="1757"/>
    </w:p>
    <w:p w:rsidR="00542990" w:rsidRDefault="00095CE7" w:rsidP="00446A0E">
      <w:pPr>
        <w:pStyle w:val="Heading3"/>
      </w:pPr>
      <w:bookmarkStart w:id="1758" w:name="_Toc389646565"/>
      <w:r>
        <w:t>2</w:t>
      </w:r>
      <w:r w:rsidRPr="00836F9B">
        <w:t>.</w:t>
      </w:r>
      <w:r>
        <w:t>2</w:t>
      </w:r>
      <w:r w:rsidRPr="00836F9B">
        <w:t>.</w:t>
      </w:r>
      <w:r>
        <w:t>1 Summer Demand Reduction for Units with Auto Fan</w:t>
      </w:r>
      <w:bookmarkEnd w:id="1758"/>
    </w:p>
    <w:p w:rsidR="00095CE7" w:rsidRDefault="00095CE7" w:rsidP="00095CE7"/>
    <w:p w:rsidR="00095CE7" w:rsidRPr="000D4C7A" w:rsidRDefault="00095CE7" w:rsidP="00095CE7">
      <w:pPr>
        <w:rPr>
          <w:sz w:val="20"/>
          <w:rPrChange w:id="1759" w:author="Huang, Jia Chang" w:date="2014-06-02T11:10:00Z">
            <w:rPr/>
          </w:rPrChange>
        </w:rPr>
      </w:pPr>
      <w:r w:rsidRPr="000D4C7A">
        <w:rPr>
          <w:sz w:val="20"/>
          <w:rPrChange w:id="1760" w:author="Huang, Jia Chang" w:date="2014-06-02T11:10:00Z">
            <w:rPr/>
          </w:rPrChange>
        </w:rPr>
        <w:t xml:space="preserve">The Demand Reduction values </w:t>
      </w:r>
      <w:r w:rsidR="000D5A85" w:rsidRPr="000D4C7A">
        <w:rPr>
          <w:sz w:val="20"/>
          <w:rPrChange w:id="1761" w:author="Huang, Jia Chang" w:date="2014-06-02T11:10:00Z">
            <w:rPr/>
          </w:rPrChange>
        </w:rPr>
        <w:t xml:space="preserve">for units operating at the auto fan setting </w:t>
      </w:r>
      <w:r w:rsidRPr="000D4C7A">
        <w:rPr>
          <w:sz w:val="20"/>
          <w:rPrChange w:id="1762" w:author="Huang, Jia Chang" w:date="2014-06-02T11:10:00Z">
            <w:rPr/>
          </w:rPrChange>
        </w:rPr>
        <w:t>were calculated as:</w:t>
      </w:r>
    </w:p>
    <w:p w:rsidR="00095CE7" w:rsidRPr="000D4C7A" w:rsidRDefault="00095CE7" w:rsidP="00095CE7">
      <w:pPr>
        <w:rPr>
          <w:sz w:val="20"/>
          <w:rPrChange w:id="1763" w:author="Huang, Jia Chang" w:date="2014-06-02T11:10:00Z">
            <w:rPr/>
          </w:rPrChange>
        </w:rPr>
      </w:pPr>
    </w:p>
    <w:p w:rsidR="00095CE7" w:rsidRPr="000D4C7A" w:rsidRDefault="003111DF" w:rsidP="00095CE7">
      <w:pPr>
        <w:jc w:val="center"/>
        <w:rPr>
          <w:sz w:val="20"/>
          <w:rPrChange w:id="1764" w:author="Huang, Jia Chang" w:date="2014-06-02T11:10:00Z">
            <w:rPr/>
          </w:rPrChange>
        </w:rPr>
      </w:pPr>
      <w:r w:rsidRPr="00271CD3">
        <w:rPr>
          <w:position w:val="-32"/>
          <w:sz w:val="20"/>
        </w:rPr>
        <w:object w:dxaOrig="10840" w:dyaOrig="760">
          <v:shape id="_x0000_i1040" type="#_x0000_t75" style="width:475.35pt;height:33.75pt" o:ole="">
            <v:imagedata r:id="rId58" o:title=""/>
          </v:shape>
          <o:OLEObject Type="Embed" ProgID="Equation.3" ShapeID="_x0000_i1040" DrawAspect="Content" ObjectID="_1463858643" r:id="rId59"/>
        </w:object>
      </w:r>
    </w:p>
    <w:p w:rsidR="00095CE7" w:rsidRPr="000D4C7A" w:rsidRDefault="00095CE7" w:rsidP="00095CE7">
      <w:pPr>
        <w:ind w:left="90"/>
        <w:rPr>
          <w:i/>
          <w:sz w:val="20"/>
          <w:rPrChange w:id="1765" w:author="Huang, Jia Chang" w:date="2014-06-02T11:10:00Z">
            <w:rPr>
              <w:i/>
            </w:rPr>
          </w:rPrChange>
        </w:rPr>
      </w:pPr>
      <w:r w:rsidRPr="000D4C7A">
        <w:rPr>
          <w:i/>
          <w:sz w:val="20"/>
          <w:rPrChange w:id="1766" w:author="Huang, Jia Chang" w:date="2014-06-02T11:10:00Z">
            <w:rPr>
              <w:i/>
            </w:rPr>
          </w:rPrChange>
        </w:rPr>
        <w:t>where,</w:t>
      </w:r>
    </w:p>
    <w:p w:rsidR="00095CE7" w:rsidRPr="000D4C7A" w:rsidRDefault="00095CE7" w:rsidP="00095CE7">
      <w:pPr>
        <w:ind w:left="3600" w:hanging="3600"/>
        <w:rPr>
          <w:sz w:val="20"/>
          <w:rPrChange w:id="1767" w:author="Huang, Jia Chang" w:date="2014-06-02T11:10:00Z">
            <w:rPr/>
          </w:rPrChange>
        </w:rPr>
      </w:pPr>
      <w:r w:rsidRPr="00271CD3">
        <w:rPr>
          <w:position w:val="-10"/>
          <w:sz w:val="20"/>
        </w:rPr>
        <w:object w:dxaOrig="1900" w:dyaOrig="300">
          <v:shape id="_x0000_i1041" type="#_x0000_t75" style="width:95.3pt;height:15pt" o:ole="">
            <v:imagedata r:id="rId60" o:title=""/>
          </v:shape>
          <o:OLEObject Type="Embed" ProgID="Equation.3" ShapeID="_x0000_i1041" DrawAspect="Content" ObjectID="_1463858644" r:id="rId61"/>
        </w:object>
      </w:r>
      <w:r w:rsidRPr="000D4C7A">
        <w:rPr>
          <w:sz w:val="20"/>
          <w:rPrChange w:id="1768" w:author="Huang, Jia Chang" w:date="2014-06-02T11:10:00Z">
            <w:rPr/>
          </w:rPrChange>
        </w:rPr>
        <w:t xml:space="preserve"> = </w:t>
      </w:r>
      <w:r w:rsidR="003111DF" w:rsidRPr="00271CD3">
        <w:rPr>
          <w:position w:val="-30"/>
          <w:sz w:val="20"/>
        </w:rPr>
        <w:object w:dxaOrig="5340" w:dyaOrig="680">
          <v:shape id="_x0000_i1042" type="#_x0000_t75" style="width:267pt;height:33.75pt" o:ole="">
            <v:imagedata r:id="rId62" o:title=""/>
          </v:shape>
          <o:OLEObject Type="Embed" ProgID="Equation.3" ShapeID="_x0000_i1042" DrawAspect="Content" ObjectID="_1463858645" r:id="rId63"/>
        </w:object>
      </w:r>
    </w:p>
    <w:p w:rsidR="00095CE7" w:rsidRPr="000D4C7A" w:rsidRDefault="00095CE7" w:rsidP="00095CE7">
      <w:pPr>
        <w:ind w:left="3600" w:hanging="3600"/>
        <w:rPr>
          <w:sz w:val="20"/>
          <w:rPrChange w:id="1769" w:author="Huang, Jia Chang" w:date="2014-06-02T11:10:00Z">
            <w:rPr/>
          </w:rPrChange>
        </w:rPr>
      </w:pPr>
    </w:p>
    <w:p w:rsidR="00095CE7" w:rsidRPr="000D4C7A" w:rsidRDefault="00095CE7" w:rsidP="00095CE7">
      <w:pPr>
        <w:ind w:left="3600" w:hanging="3600"/>
        <w:rPr>
          <w:i/>
          <w:sz w:val="20"/>
          <w:rPrChange w:id="1770" w:author="Huang, Jia Chang" w:date="2014-06-02T11:10:00Z">
            <w:rPr>
              <w:i/>
            </w:rPr>
          </w:rPrChange>
        </w:rPr>
      </w:pPr>
      <w:r w:rsidRPr="00271CD3">
        <w:rPr>
          <w:position w:val="-10"/>
          <w:sz w:val="20"/>
        </w:rPr>
        <w:object w:dxaOrig="1780" w:dyaOrig="320">
          <v:shape id="_x0000_i1043" type="#_x0000_t75" style="width:89.25pt;height:15.75pt" o:ole="">
            <v:imagedata r:id="rId64" o:title=""/>
          </v:shape>
          <o:OLEObject Type="Embed" ProgID="Equation.3" ShapeID="_x0000_i1043" DrawAspect="Content" ObjectID="_1463858646" r:id="rId65"/>
        </w:object>
      </w:r>
      <w:r w:rsidRPr="000D4C7A">
        <w:rPr>
          <w:sz w:val="20"/>
          <w:rPrChange w:id="1771" w:author="Huang, Jia Chang" w:date="2014-06-02T11:10:00Z">
            <w:rPr/>
          </w:rPrChange>
        </w:rPr>
        <w:tab/>
      </w:r>
      <w:r w:rsidR="00246095" w:rsidRPr="000D4C7A">
        <w:rPr>
          <w:i/>
          <w:sz w:val="20"/>
          <w:rPrChange w:id="1772" w:author="Huang, Jia Chang" w:date="2014-06-02T11:10:00Z">
            <w:rPr>
              <w:i/>
            </w:rPr>
          </w:rPrChange>
        </w:rPr>
        <w:t>is the Baseline Annual Energy Consumption from:</w:t>
      </w:r>
      <w:r w:rsidR="00246095" w:rsidRPr="000D4C7A">
        <w:rPr>
          <w:i/>
          <w:sz w:val="20"/>
          <w:rPrChange w:id="1773" w:author="Huang, Jia Chang" w:date="2014-06-02T11:10:00Z">
            <w:rPr>
              <w:i/>
            </w:rPr>
          </w:rPrChange>
        </w:rPr>
        <w:br/>
      </w:r>
      <w:r w:rsidR="00246095" w:rsidRPr="000D4C7A">
        <w:rPr>
          <w:i/>
          <w:color w:val="008000"/>
          <w:sz w:val="20"/>
          <w:rPrChange w:id="1774" w:author="Huang, Jia Chang" w:date="2014-06-02T11:10:00Z">
            <w:rPr>
              <w:i/>
              <w:color w:val="008000"/>
            </w:rPr>
          </w:rPrChange>
        </w:rPr>
        <w:t>Technology ID D08-RE-HV-ResAC-14S for Residential Installation weighted by vintage and climate zone for PG&amp;E, adjusted to DEER 2014 as described in section 1.4.1.</w:t>
      </w:r>
      <w:r w:rsidR="00246095" w:rsidRPr="000D4C7A">
        <w:rPr>
          <w:i/>
          <w:sz w:val="20"/>
          <w:rPrChange w:id="1775" w:author="Huang, Jia Chang" w:date="2014-06-02T11:10:00Z">
            <w:rPr>
              <w:i/>
            </w:rPr>
          </w:rPrChange>
        </w:rPr>
        <w:t xml:space="preserve"> The DEER2008 Run IDs and DEER2014 adjustments are listed in Tables 2 - 5.</w:t>
      </w:r>
    </w:p>
    <w:p w:rsidR="00095CE7" w:rsidRPr="000D4C7A" w:rsidRDefault="00095CE7" w:rsidP="008D3BD1">
      <w:pPr>
        <w:spacing w:before="120"/>
        <w:ind w:left="3600" w:hanging="3600"/>
        <w:rPr>
          <w:i/>
          <w:iCs/>
          <w:sz w:val="20"/>
          <w:rPrChange w:id="1776" w:author="Huang, Jia Chang" w:date="2014-06-02T11:10:00Z">
            <w:rPr>
              <w:i/>
              <w:iCs/>
            </w:rPr>
          </w:rPrChange>
        </w:rPr>
      </w:pPr>
      <w:r w:rsidRPr="00271CD3">
        <w:rPr>
          <w:position w:val="-6"/>
          <w:sz w:val="20"/>
        </w:rPr>
        <w:object w:dxaOrig="999" w:dyaOrig="279">
          <v:shape id="_x0000_i1044" type="#_x0000_t75" style="width:50.25pt;height:14.25pt" o:ole="">
            <v:imagedata r:id="rId66" o:title=""/>
          </v:shape>
          <o:OLEObject Type="Embed" ProgID="Equation.3" ShapeID="_x0000_i1044" DrawAspect="Content" ObjectID="_1463858647" r:id="rId67"/>
        </w:object>
      </w:r>
      <w:r w:rsidRPr="000D4C7A">
        <w:rPr>
          <w:sz w:val="20"/>
          <w:rPrChange w:id="1777" w:author="Huang, Jia Chang" w:date="2014-06-02T11:10:00Z">
            <w:rPr/>
          </w:rPrChange>
        </w:rPr>
        <w:tab/>
      </w:r>
      <w:r w:rsidRPr="000D4C7A">
        <w:rPr>
          <w:i/>
          <w:iCs/>
          <w:sz w:val="20"/>
          <w:rPrChange w:id="1778" w:author="Huang, Jia Chang" w:date="2014-06-02T11:10:00Z">
            <w:rPr>
              <w:i/>
              <w:iCs/>
            </w:rPr>
          </w:rPrChange>
        </w:rPr>
        <w:t>is the Peak EER of 7</w:t>
      </w:r>
    </w:p>
    <w:p w:rsidR="00095CE7" w:rsidRPr="000D4C7A" w:rsidRDefault="00095CE7" w:rsidP="008D3BD1">
      <w:pPr>
        <w:spacing w:before="120"/>
        <w:ind w:left="3600" w:hanging="3600"/>
        <w:rPr>
          <w:i/>
          <w:sz w:val="20"/>
          <w:rPrChange w:id="1779" w:author="Huang, Jia Chang" w:date="2014-06-02T11:10:00Z">
            <w:rPr>
              <w:i/>
            </w:rPr>
          </w:rPrChange>
        </w:rPr>
      </w:pPr>
      <w:r w:rsidRPr="00271CD3">
        <w:rPr>
          <w:position w:val="-14"/>
          <w:sz w:val="20"/>
        </w:rPr>
        <w:object w:dxaOrig="1900" w:dyaOrig="340">
          <v:shape id="_x0000_i1045" type="#_x0000_t75" style="width:95.3pt;height:17.25pt" o:ole="">
            <v:imagedata r:id="rId68" o:title=""/>
          </v:shape>
          <o:OLEObject Type="Embed" ProgID="Equation.3" ShapeID="_x0000_i1045" DrawAspect="Content" ObjectID="_1463858648" r:id="rId69"/>
        </w:object>
      </w:r>
      <w:r w:rsidRPr="000D4C7A">
        <w:rPr>
          <w:sz w:val="20"/>
          <w:rPrChange w:id="1780" w:author="Huang, Jia Chang" w:date="2014-06-02T11:10:00Z">
            <w:rPr/>
          </w:rPrChange>
        </w:rPr>
        <w:tab/>
      </w:r>
      <w:r w:rsidRPr="000D4C7A">
        <w:rPr>
          <w:i/>
          <w:sz w:val="20"/>
          <w:rPrChange w:id="1781" w:author="Huang, Jia Chang" w:date="2014-06-02T11:10:00Z">
            <w:rPr>
              <w:i/>
            </w:rPr>
          </w:rPrChange>
        </w:rPr>
        <w:t>is 2</w:t>
      </w:r>
      <w:r w:rsidR="003F3145" w:rsidRPr="000D4C7A">
        <w:rPr>
          <w:i/>
          <w:sz w:val="20"/>
          <w:rPrChange w:id="1782" w:author="Huang, Jia Chang" w:date="2014-06-02T11:10:00Z">
            <w:rPr>
              <w:i/>
            </w:rPr>
          </w:rPrChange>
        </w:rPr>
        <w:t>7</w:t>
      </w:r>
      <w:r w:rsidRPr="000D4C7A">
        <w:rPr>
          <w:i/>
          <w:sz w:val="20"/>
          <w:rPrChange w:id="1783" w:author="Huang, Jia Chang" w:date="2014-06-02T11:10:00Z">
            <w:rPr>
              <w:i/>
            </w:rPr>
          </w:rPrChange>
        </w:rPr>
        <w:t xml:space="preserve">% for units that are cycling at peak </w:t>
      </w:r>
      <w:r w:rsidR="00782532" w:rsidRPr="000D4C7A">
        <w:rPr>
          <w:i/>
          <w:sz w:val="20"/>
          <w:rPrChange w:id="1784" w:author="Huang, Jia Chang" w:date="2014-06-02T11:10:00Z">
            <w:rPr>
              <w:i/>
            </w:rPr>
          </w:rPrChange>
        </w:rPr>
        <w:t>(section 2.1.1)</w:t>
      </w:r>
    </w:p>
    <w:p w:rsidR="00095CE7" w:rsidRPr="000D4C7A" w:rsidRDefault="00095CE7" w:rsidP="008D3BD1">
      <w:pPr>
        <w:spacing w:before="120"/>
        <w:ind w:left="3600" w:hanging="3600"/>
        <w:rPr>
          <w:i/>
          <w:sz w:val="20"/>
          <w:rPrChange w:id="1785" w:author="Huang, Jia Chang" w:date="2014-06-02T11:10:00Z">
            <w:rPr>
              <w:i/>
            </w:rPr>
          </w:rPrChange>
        </w:rPr>
      </w:pPr>
      <w:r w:rsidRPr="00271CD3">
        <w:rPr>
          <w:position w:val="-14"/>
          <w:sz w:val="20"/>
        </w:rPr>
        <w:object w:dxaOrig="3000" w:dyaOrig="340">
          <v:shape id="_x0000_i1046" type="#_x0000_t75" style="width:150pt;height:17.25pt" o:ole="">
            <v:imagedata r:id="rId70" o:title=""/>
          </v:shape>
          <o:OLEObject Type="Embed" ProgID="Equation.3" ShapeID="_x0000_i1046" DrawAspect="Content" ObjectID="_1463858649" r:id="rId71"/>
        </w:object>
      </w:r>
      <w:r w:rsidRPr="000D4C7A">
        <w:rPr>
          <w:sz w:val="20"/>
          <w:rPrChange w:id="1786" w:author="Huang, Jia Chang" w:date="2014-06-02T11:10:00Z">
            <w:rPr/>
          </w:rPrChange>
        </w:rPr>
        <w:tab/>
      </w:r>
      <w:r w:rsidRPr="000D4C7A">
        <w:rPr>
          <w:i/>
          <w:sz w:val="20"/>
          <w:rPrChange w:id="1787" w:author="Huang, Jia Chang" w:date="2014-06-02T11:10:00Z">
            <w:rPr>
              <w:i/>
            </w:rPr>
          </w:rPrChange>
        </w:rPr>
        <w:t>is 632W – 3</w:t>
      </w:r>
      <w:r w:rsidR="003F3145" w:rsidRPr="000D4C7A">
        <w:rPr>
          <w:i/>
          <w:sz w:val="20"/>
          <w:rPrChange w:id="1788" w:author="Huang, Jia Chang" w:date="2014-06-02T11:10:00Z">
            <w:rPr>
              <w:i/>
            </w:rPr>
          </w:rPrChange>
        </w:rPr>
        <w:t>48</w:t>
      </w:r>
      <w:r w:rsidRPr="000D4C7A">
        <w:rPr>
          <w:i/>
          <w:sz w:val="20"/>
          <w:rPrChange w:id="1789" w:author="Huang, Jia Chang" w:date="2014-06-02T11:10:00Z">
            <w:rPr>
              <w:i/>
            </w:rPr>
          </w:rPrChange>
        </w:rPr>
        <w:t>W =</w:t>
      </w:r>
      <w:r w:rsidR="003F3145" w:rsidRPr="000D4C7A">
        <w:rPr>
          <w:i/>
          <w:sz w:val="20"/>
          <w:rPrChange w:id="1790" w:author="Huang, Jia Chang" w:date="2014-06-02T11:10:00Z">
            <w:rPr>
              <w:i/>
            </w:rPr>
          </w:rPrChange>
        </w:rPr>
        <w:t xml:space="preserve"> 284</w:t>
      </w:r>
      <w:r w:rsidRPr="000D4C7A">
        <w:rPr>
          <w:i/>
          <w:sz w:val="20"/>
          <w:rPrChange w:id="1791" w:author="Huang, Jia Chang" w:date="2014-06-02T11:10:00Z">
            <w:rPr>
              <w:i/>
            </w:rPr>
          </w:rPrChange>
        </w:rPr>
        <w:t>W for units that are operating</w:t>
      </w:r>
      <w:r w:rsidR="008D3BD1" w:rsidRPr="000D4C7A">
        <w:rPr>
          <w:i/>
          <w:sz w:val="20"/>
          <w:rPrChange w:id="1792" w:author="Huang, Jia Chang" w:date="2014-06-02T11:10:00Z">
            <w:rPr>
              <w:i/>
            </w:rPr>
          </w:rPrChange>
        </w:rPr>
        <w:t xml:space="preserve"> </w:t>
      </w:r>
      <w:r w:rsidRPr="000D4C7A">
        <w:rPr>
          <w:i/>
          <w:sz w:val="20"/>
          <w:rPrChange w:id="1793" w:author="Huang, Jia Chang" w:date="2014-06-02T11:10:00Z">
            <w:rPr>
              <w:i/>
            </w:rPr>
          </w:rPrChange>
        </w:rPr>
        <w:t xml:space="preserve">continuously at peak (section </w:t>
      </w:r>
      <w:r w:rsidR="00B872DA" w:rsidRPr="000D4C7A">
        <w:rPr>
          <w:i/>
          <w:sz w:val="20"/>
          <w:rPrChange w:id="1794" w:author="Huang, Jia Chang" w:date="2014-06-02T11:10:00Z">
            <w:rPr>
              <w:i/>
            </w:rPr>
          </w:rPrChange>
        </w:rPr>
        <w:t>1.4.4.3</w:t>
      </w:r>
      <w:r w:rsidRPr="000D4C7A">
        <w:rPr>
          <w:i/>
          <w:sz w:val="20"/>
          <w:rPrChange w:id="1795" w:author="Huang, Jia Chang" w:date="2014-06-02T11:10:00Z">
            <w:rPr>
              <w:i/>
            </w:rPr>
          </w:rPrChange>
        </w:rPr>
        <w:t>)</w:t>
      </w:r>
    </w:p>
    <w:p w:rsidR="00095CE7" w:rsidRPr="000D4C7A" w:rsidRDefault="00095CE7" w:rsidP="008D3BD1">
      <w:pPr>
        <w:spacing w:before="120"/>
        <w:ind w:left="3600" w:hanging="3600"/>
        <w:rPr>
          <w:i/>
          <w:sz w:val="20"/>
          <w:rPrChange w:id="1796" w:author="Huang, Jia Chang" w:date="2014-06-02T11:10:00Z">
            <w:rPr>
              <w:i/>
            </w:rPr>
          </w:rPrChange>
        </w:rPr>
      </w:pPr>
      <w:r w:rsidRPr="00271CD3">
        <w:rPr>
          <w:position w:val="-14"/>
          <w:sz w:val="20"/>
        </w:rPr>
        <w:object w:dxaOrig="1060" w:dyaOrig="340">
          <v:shape id="_x0000_i1047" type="#_x0000_t75" style="width:53.25pt;height:17.25pt" o:ole="">
            <v:imagedata r:id="rId72" o:title=""/>
          </v:shape>
          <o:OLEObject Type="Embed" ProgID="Equation.3" ShapeID="_x0000_i1047" DrawAspect="Content" ObjectID="_1463858650" r:id="rId73"/>
        </w:object>
      </w:r>
      <w:r w:rsidRPr="000D4C7A">
        <w:rPr>
          <w:sz w:val="20"/>
          <w:rPrChange w:id="1797" w:author="Huang, Jia Chang" w:date="2014-06-02T11:10:00Z">
            <w:rPr/>
          </w:rPrChange>
        </w:rPr>
        <w:tab/>
      </w:r>
      <w:r w:rsidRPr="000D4C7A">
        <w:rPr>
          <w:i/>
          <w:sz w:val="20"/>
          <w:rPrChange w:id="1798" w:author="Huang, Jia Chang" w:date="2014-06-02T11:10:00Z">
            <w:rPr>
              <w:i/>
            </w:rPr>
          </w:rPrChange>
        </w:rPr>
        <w:t xml:space="preserve">is 55% is percentage of </w:t>
      </w:r>
      <w:r w:rsidR="00782532" w:rsidRPr="000D4C7A">
        <w:rPr>
          <w:i/>
          <w:sz w:val="20"/>
          <w:rPrChange w:id="1799" w:author="Huang, Jia Chang" w:date="2014-06-02T11:10:00Z">
            <w:rPr>
              <w:i/>
            </w:rPr>
          </w:rPrChange>
        </w:rPr>
        <w:t xml:space="preserve">operating </w:t>
      </w:r>
      <w:r w:rsidR="003F3145" w:rsidRPr="000D4C7A">
        <w:rPr>
          <w:i/>
          <w:sz w:val="20"/>
          <w:rPrChange w:id="1800" w:author="Huang, Jia Chang" w:date="2014-06-02T11:10:00Z">
            <w:rPr>
              <w:i/>
            </w:rPr>
          </w:rPrChange>
        </w:rPr>
        <w:t xml:space="preserve">air conditioning </w:t>
      </w:r>
      <w:r w:rsidRPr="000D4C7A">
        <w:rPr>
          <w:i/>
          <w:sz w:val="20"/>
          <w:rPrChange w:id="1801" w:author="Huang, Jia Chang" w:date="2014-06-02T11:10:00Z">
            <w:rPr>
              <w:i/>
            </w:rPr>
          </w:rPrChange>
        </w:rPr>
        <w:t>units that are cycling at peak</w:t>
      </w:r>
      <w:r w:rsidR="00782532" w:rsidRPr="000D4C7A">
        <w:rPr>
          <w:i/>
          <w:sz w:val="20"/>
          <w:rPrChange w:id="1802" w:author="Huang, Jia Chang" w:date="2014-06-02T11:10:00Z">
            <w:rPr>
              <w:i/>
            </w:rPr>
          </w:rPrChange>
        </w:rPr>
        <w:t xml:space="preserve"> (section </w:t>
      </w:r>
      <w:r w:rsidR="00B872DA" w:rsidRPr="000D4C7A">
        <w:rPr>
          <w:i/>
          <w:sz w:val="20"/>
          <w:rPrChange w:id="1803" w:author="Huang, Jia Chang" w:date="2014-06-02T11:10:00Z">
            <w:rPr>
              <w:i/>
            </w:rPr>
          </w:rPrChange>
        </w:rPr>
        <w:t>1.4.4.5</w:t>
      </w:r>
      <w:r w:rsidR="00782532" w:rsidRPr="000D4C7A">
        <w:rPr>
          <w:i/>
          <w:sz w:val="20"/>
          <w:rPrChange w:id="1804" w:author="Huang, Jia Chang" w:date="2014-06-02T11:10:00Z">
            <w:rPr>
              <w:i/>
            </w:rPr>
          </w:rPrChange>
        </w:rPr>
        <w:t>)</w:t>
      </w:r>
    </w:p>
    <w:p w:rsidR="00095CE7" w:rsidRPr="000D4C7A" w:rsidRDefault="003F3145" w:rsidP="008D3BD1">
      <w:pPr>
        <w:spacing w:before="120"/>
        <w:ind w:left="3600" w:hanging="3600"/>
        <w:rPr>
          <w:i/>
          <w:sz w:val="20"/>
          <w:rPrChange w:id="1805" w:author="Huang, Jia Chang" w:date="2014-06-02T11:10:00Z">
            <w:rPr>
              <w:i/>
            </w:rPr>
          </w:rPrChange>
        </w:rPr>
      </w:pPr>
      <w:r w:rsidRPr="00271CD3">
        <w:rPr>
          <w:position w:val="-14"/>
          <w:sz w:val="20"/>
        </w:rPr>
        <w:object w:dxaOrig="1579" w:dyaOrig="380">
          <v:shape id="_x0000_i1048" type="#_x0000_t75" style="width:78.7pt;height:18.75pt" o:ole="">
            <v:imagedata r:id="rId74" o:title=""/>
          </v:shape>
          <o:OLEObject Type="Embed" ProgID="Equation.3" ShapeID="_x0000_i1048" DrawAspect="Content" ObjectID="_1463858651" r:id="rId75"/>
        </w:object>
      </w:r>
      <w:r w:rsidR="00095CE7" w:rsidRPr="000D4C7A">
        <w:rPr>
          <w:sz w:val="20"/>
          <w:rPrChange w:id="1806" w:author="Huang, Jia Chang" w:date="2014-06-02T11:10:00Z">
            <w:rPr/>
          </w:rPrChange>
        </w:rPr>
        <w:tab/>
      </w:r>
      <w:r w:rsidR="00782532" w:rsidRPr="000D4C7A">
        <w:rPr>
          <w:i/>
          <w:sz w:val="20"/>
          <w:rPrChange w:id="1807" w:author="Huang, Jia Chang" w:date="2014-06-02T11:10:00Z">
            <w:rPr>
              <w:i/>
            </w:rPr>
          </w:rPrChange>
        </w:rPr>
        <w:t>is 36</w:t>
      </w:r>
      <w:r w:rsidR="00095CE7" w:rsidRPr="000D4C7A">
        <w:rPr>
          <w:i/>
          <w:sz w:val="20"/>
          <w:rPrChange w:id="1808" w:author="Huang, Jia Chang" w:date="2014-06-02T11:10:00Z">
            <w:rPr>
              <w:i/>
            </w:rPr>
          </w:rPrChange>
        </w:rPr>
        <w:t xml:space="preserve">% is percentage of </w:t>
      </w:r>
      <w:r w:rsidR="00782532" w:rsidRPr="000D4C7A">
        <w:rPr>
          <w:i/>
          <w:sz w:val="20"/>
          <w:rPrChange w:id="1809" w:author="Huang, Jia Chang" w:date="2014-06-02T11:10:00Z">
            <w:rPr>
              <w:i/>
            </w:rPr>
          </w:rPrChange>
        </w:rPr>
        <w:t xml:space="preserve">all </w:t>
      </w:r>
      <w:r w:rsidRPr="000D4C7A">
        <w:rPr>
          <w:i/>
          <w:sz w:val="20"/>
          <w:rPrChange w:id="1810" w:author="Huang, Jia Chang" w:date="2014-06-02T11:10:00Z">
            <w:rPr>
              <w:i/>
            </w:rPr>
          </w:rPrChange>
        </w:rPr>
        <w:t xml:space="preserve">air conditioning </w:t>
      </w:r>
      <w:r w:rsidR="00095CE7" w:rsidRPr="000D4C7A">
        <w:rPr>
          <w:i/>
          <w:sz w:val="20"/>
          <w:rPrChange w:id="1811" w:author="Huang, Jia Chang" w:date="2014-06-02T11:10:00Z">
            <w:rPr>
              <w:i/>
            </w:rPr>
          </w:rPrChange>
        </w:rPr>
        <w:t>units that are running continuously at peak</w:t>
      </w:r>
      <w:r w:rsidR="00782532" w:rsidRPr="000D4C7A">
        <w:rPr>
          <w:i/>
          <w:sz w:val="20"/>
          <w:rPrChange w:id="1812" w:author="Huang, Jia Chang" w:date="2014-06-02T11:10:00Z">
            <w:rPr>
              <w:i/>
            </w:rPr>
          </w:rPrChange>
        </w:rPr>
        <w:t xml:space="preserve"> (section </w:t>
      </w:r>
      <w:r w:rsidR="00B872DA" w:rsidRPr="000D4C7A">
        <w:rPr>
          <w:i/>
          <w:sz w:val="20"/>
          <w:rPrChange w:id="1813" w:author="Huang, Jia Chang" w:date="2014-06-02T11:10:00Z">
            <w:rPr>
              <w:i/>
            </w:rPr>
          </w:rPrChange>
        </w:rPr>
        <w:t>1.4.4.5</w:t>
      </w:r>
      <w:r w:rsidR="00782532" w:rsidRPr="000D4C7A">
        <w:rPr>
          <w:i/>
          <w:sz w:val="20"/>
          <w:rPrChange w:id="1814" w:author="Huang, Jia Chang" w:date="2014-06-02T11:10:00Z">
            <w:rPr>
              <w:i/>
            </w:rPr>
          </w:rPrChange>
        </w:rPr>
        <w:t>)</w:t>
      </w:r>
    </w:p>
    <w:p w:rsidR="00446A0E" w:rsidRDefault="00446A0E" w:rsidP="00095CE7">
      <w:pPr>
        <w:ind w:left="3600" w:hanging="3600"/>
        <w:rPr>
          <w:i/>
        </w:rPr>
      </w:pPr>
    </w:p>
    <w:p w:rsidR="00246095" w:rsidRDefault="00246095">
      <w:pPr>
        <w:rPr>
          <w:rFonts w:cs="Arial"/>
          <w:b/>
          <w:bCs/>
          <w:sz w:val="26"/>
          <w:szCs w:val="26"/>
        </w:rPr>
      </w:pPr>
      <w:r>
        <w:br w:type="page"/>
      </w:r>
    </w:p>
    <w:p w:rsidR="003466C1" w:rsidRDefault="003466C1" w:rsidP="00446A0E">
      <w:pPr>
        <w:pStyle w:val="Heading3"/>
      </w:pPr>
      <w:bookmarkStart w:id="1815" w:name="_Toc389646566"/>
      <w:r>
        <w:t>2</w:t>
      </w:r>
      <w:r w:rsidRPr="00836F9B">
        <w:t>.</w:t>
      </w:r>
      <w:r>
        <w:t>2</w:t>
      </w:r>
      <w:r w:rsidRPr="00836F9B">
        <w:t>.</w:t>
      </w:r>
      <w:r w:rsidR="00446A0E">
        <w:t>2</w:t>
      </w:r>
      <w:r>
        <w:t xml:space="preserve"> Summer Demand Reduction for Units with Continuous Fan</w:t>
      </w:r>
      <w:bookmarkEnd w:id="1815"/>
    </w:p>
    <w:p w:rsidR="00095CE7" w:rsidRDefault="00095CE7" w:rsidP="00095CE7"/>
    <w:p w:rsidR="000D5A85" w:rsidRPr="000D4C7A" w:rsidRDefault="000D5A85" w:rsidP="00095CE7">
      <w:pPr>
        <w:rPr>
          <w:sz w:val="20"/>
          <w:rPrChange w:id="1816" w:author="Huang, Jia Chang" w:date="2014-06-02T11:10:00Z">
            <w:rPr/>
          </w:rPrChange>
        </w:rPr>
      </w:pPr>
      <w:r w:rsidRPr="000D4C7A">
        <w:rPr>
          <w:sz w:val="20"/>
          <w:rPrChange w:id="1817" w:author="Huang, Jia Chang" w:date="2014-06-02T11:10:00Z">
            <w:rPr/>
          </w:rPrChange>
        </w:rPr>
        <w:t>The Demand Reduction values for units operating at the continuous fan setting were calculated as:</w:t>
      </w:r>
    </w:p>
    <w:p w:rsidR="000D5A85" w:rsidRPr="000D4C7A" w:rsidRDefault="000D5A85" w:rsidP="00095CE7">
      <w:pPr>
        <w:rPr>
          <w:sz w:val="20"/>
          <w:rPrChange w:id="1818" w:author="Huang, Jia Chang" w:date="2014-06-02T11:10:00Z">
            <w:rPr/>
          </w:rPrChange>
        </w:rPr>
      </w:pPr>
    </w:p>
    <w:p w:rsidR="003466C1" w:rsidRPr="000D4C7A" w:rsidRDefault="00911DFD" w:rsidP="00095CE7">
      <w:pPr>
        <w:rPr>
          <w:sz w:val="20"/>
          <w:rPrChange w:id="1819" w:author="Huang, Jia Chang" w:date="2014-06-02T11:10:00Z">
            <w:rPr/>
          </w:rPrChange>
        </w:rPr>
      </w:pPr>
      <w:r w:rsidRPr="00271CD3">
        <w:rPr>
          <w:position w:val="-14"/>
          <w:sz w:val="20"/>
        </w:rPr>
        <w:object w:dxaOrig="11520" w:dyaOrig="380">
          <v:shape id="_x0000_i1049" type="#_x0000_t75" style="width:475.8pt;height:16.5pt" o:ole="">
            <v:imagedata r:id="rId76" o:title=""/>
          </v:shape>
          <o:OLEObject Type="Embed" ProgID="Equation.3" ShapeID="_x0000_i1049" DrawAspect="Content" ObjectID="_1463858652" r:id="rId77"/>
        </w:object>
      </w:r>
      <w:r w:rsidRPr="000D4C7A">
        <w:rPr>
          <w:i/>
          <w:sz w:val="20"/>
          <w:rPrChange w:id="1820" w:author="Huang, Jia Chang" w:date="2014-06-02T11:10:00Z">
            <w:rPr>
              <w:i/>
            </w:rPr>
          </w:rPrChange>
        </w:rPr>
        <w:t>where,</w:t>
      </w:r>
    </w:p>
    <w:p w:rsidR="00911DFD" w:rsidRPr="000D4C7A" w:rsidRDefault="00911DFD" w:rsidP="00911DFD">
      <w:pPr>
        <w:ind w:left="3600" w:hanging="3600"/>
        <w:rPr>
          <w:i/>
          <w:sz w:val="20"/>
          <w:rPrChange w:id="1821" w:author="Huang, Jia Chang" w:date="2014-06-02T11:10:00Z">
            <w:rPr>
              <w:i/>
            </w:rPr>
          </w:rPrChange>
        </w:rPr>
      </w:pPr>
      <w:r w:rsidRPr="000D4C7A">
        <w:rPr>
          <w:i/>
          <w:sz w:val="20"/>
          <w:rPrChange w:id="1822" w:author="Huang, Jia Chang" w:date="2014-06-02T11:10:00Z">
            <w:rPr>
              <w:i/>
            </w:rPr>
          </w:rPrChange>
        </w:rPr>
        <w:t>PctOn</w:t>
      </w:r>
      <w:r w:rsidRPr="000D4C7A">
        <w:rPr>
          <w:sz w:val="20"/>
          <w:rPrChange w:id="1823" w:author="Huang, Jia Chang" w:date="2014-06-02T11:10:00Z">
            <w:rPr/>
          </w:rPrChange>
        </w:rPr>
        <w:tab/>
      </w:r>
      <w:r w:rsidRPr="000D4C7A">
        <w:rPr>
          <w:i/>
          <w:sz w:val="20"/>
          <w:rPrChange w:id="1824" w:author="Huang, Jia Chang" w:date="2014-06-02T11:10:00Z">
            <w:rPr>
              <w:i/>
            </w:rPr>
          </w:rPrChange>
        </w:rPr>
        <w:t>is the fraction of units with the air conditioner compressor operating at peak.</w:t>
      </w:r>
    </w:p>
    <w:p w:rsidR="00911DFD" w:rsidRPr="000D4C7A" w:rsidRDefault="00911DFD" w:rsidP="00911DFD">
      <w:pPr>
        <w:ind w:left="3600" w:hanging="3600"/>
        <w:rPr>
          <w:i/>
          <w:sz w:val="20"/>
          <w:rPrChange w:id="1825" w:author="Huang, Jia Chang" w:date="2014-06-02T11:10:00Z">
            <w:rPr>
              <w:i/>
            </w:rPr>
          </w:rPrChange>
        </w:rPr>
      </w:pPr>
      <w:r w:rsidRPr="000D4C7A">
        <w:rPr>
          <w:i/>
          <w:sz w:val="20"/>
          <w:rPrChange w:id="1826" w:author="Huang, Jia Chang" w:date="2014-06-02T11:10:00Z">
            <w:rPr>
              <w:i/>
            </w:rPr>
          </w:rPrChange>
        </w:rPr>
        <w:tab/>
        <w:t>= 0.7</w:t>
      </w:r>
    </w:p>
    <w:p w:rsidR="00911DFD" w:rsidRPr="000D4C7A" w:rsidRDefault="00911DFD" w:rsidP="00095CE7">
      <w:pPr>
        <w:rPr>
          <w:sz w:val="20"/>
          <w:rPrChange w:id="1827" w:author="Huang, Jia Chang" w:date="2014-06-02T11:10:00Z">
            <w:rPr/>
          </w:rPrChange>
        </w:rPr>
      </w:pPr>
    </w:p>
    <w:p w:rsidR="00911DFD" w:rsidRPr="000D4C7A" w:rsidRDefault="00911DFD" w:rsidP="00911DFD">
      <w:pPr>
        <w:ind w:left="3600" w:hanging="3600"/>
        <w:rPr>
          <w:i/>
          <w:iCs/>
          <w:sz w:val="20"/>
          <w:rPrChange w:id="1828" w:author="Huang, Jia Chang" w:date="2014-06-02T11:10:00Z">
            <w:rPr>
              <w:i/>
              <w:iCs/>
            </w:rPr>
          </w:rPrChange>
        </w:rPr>
      </w:pPr>
      <w:r w:rsidRPr="00271CD3">
        <w:rPr>
          <w:position w:val="-14"/>
          <w:sz w:val="20"/>
        </w:rPr>
        <w:object w:dxaOrig="2980" w:dyaOrig="380">
          <v:shape id="_x0000_i1050" type="#_x0000_t75" style="width:149.3pt;height:18.75pt" o:ole="">
            <v:imagedata r:id="rId78" o:title=""/>
          </v:shape>
          <o:OLEObject Type="Embed" ProgID="Equation.3" ShapeID="_x0000_i1050" DrawAspect="Content" ObjectID="_1463858653" r:id="rId79"/>
        </w:object>
      </w:r>
      <w:r w:rsidRPr="000D4C7A">
        <w:rPr>
          <w:sz w:val="20"/>
          <w:rPrChange w:id="1829" w:author="Huang, Jia Chang" w:date="2014-06-02T11:10:00Z">
            <w:rPr/>
          </w:rPrChange>
        </w:rPr>
        <w:tab/>
      </w:r>
      <w:r w:rsidRPr="000D4C7A">
        <w:rPr>
          <w:i/>
          <w:iCs/>
          <w:sz w:val="20"/>
          <w:rPrChange w:id="1830" w:author="Huang, Jia Chang" w:date="2014-06-02T11:10:00Z">
            <w:rPr>
              <w:i/>
              <w:iCs/>
            </w:rPr>
          </w:rPrChange>
        </w:rPr>
        <w:t>is the reduction in fan motor watt draw at cooling speed</w:t>
      </w:r>
    </w:p>
    <w:p w:rsidR="00911DFD" w:rsidRPr="000D4C7A" w:rsidRDefault="00911DFD" w:rsidP="00911DFD">
      <w:pPr>
        <w:ind w:left="3600" w:hanging="3600"/>
        <w:rPr>
          <w:i/>
          <w:iCs/>
          <w:sz w:val="20"/>
          <w:rPrChange w:id="1831" w:author="Huang, Jia Chang" w:date="2014-06-02T11:10:00Z">
            <w:rPr>
              <w:i/>
              <w:iCs/>
            </w:rPr>
          </w:rPrChange>
        </w:rPr>
      </w:pPr>
      <w:r w:rsidRPr="000D4C7A">
        <w:rPr>
          <w:i/>
          <w:iCs/>
          <w:sz w:val="20"/>
          <w:rPrChange w:id="1832" w:author="Huang, Jia Chang" w:date="2014-06-02T11:10:00Z">
            <w:rPr>
              <w:i/>
              <w:iCs/>
            </w:rPr>
          </w:rPrChange>
        </w:rPr>
        <w:tab/>
        <w:t xml:space="preserve">= </w:t>
      </w:r>
      <w:r w:rsidRPr="000D4C7A">
        <w:rPr>
          <w:i/>
          <w:sz w:val="20"/>
          <w:rPrChange w:id="1833" w:author="Huang, Jia Chang" w:date="2014-06-02T11:10:00Z">
            <w:rPr>
              <w:i/>
            </w:rPr>
          </w:rPrChange>
        </w:rPr>
        <w:t>632W – 348W = 284W (section 1.4.4.3)</w:t>
      </w:r>
    </w:p>
    <w:p w:rsidR="00911DFD" w:rsidRPr="000D4C7A" w:rsidRDefault="00911DFD" w:rsidP="008D3BD1">
      <w:pPr>
        <w:spacing w:before="120"/>
        <w:ind w:left="3600" w:hanging="3600"/>
        <w:rPr>
          <w:i/>
          <w:iCs/>
          <w:sz w:val="20"/>
          <w:rPrChange w:id="1834" w:author="Huang, Jia Chang" w:date="2014-06-02T11:10:00Z">
            <w:rPr>
              <w:i/>
              <w:iCs/>
            </w:rPr>
          </w:rPrChange>
        </w:rPr>
      </w:pPr>
      <w:r w:rsidRPr="00271CD3">
        <w:rPr>
          <w:position w:val="-14"/>
          <w:sz w:val="20"/>
        </w:rPr>
        <w:object w:dxaOrig="3000" w:dyaOrig="380">
          <v:shape id="_x0000_i1051" type="#_x0000_t75" style="width:150pt;height:18.75pt" o:ole="">
            <v:imagedata r:id="rId80" o:title=""/>
          </v:shape>
          <o:OLEObject Type="Embed" ProgID="Equation.3" ShapeID="_x0000_i1051" DrawAspect="Content" ObjectID="_1463858654" r:id="rId81"/>
        </w:object>
      </w:r>
      <w:r w:rsidRPr="000D4C7A">
        <w:rPr>
          <w:sz w:val="20"/>
          <w:rPrChange w:id="1835" w:author="Huang, Jia Chang" w:date="2014-06-02T11:10:00Z">
            <w:rPr/>
          </w:rPrChange>
        </w:rPr>
        <w:tab/>
      </w:r>
      <w:r w:rsidRPr="000D4C7A">
        <w:rPr>
          <w:i/>
          <w:iCs/>
          <w:sz w:val="20"/>
          <w:rPrChange w:id="1836" w:author="Huang, Jia Chang" w:date="2014-06-02T11:10:00Z">
            <w:rPr>
              <w:i/>
              <w:iCs/>
            </w:rPr>
          </w:rPrChange>
        </w:rPr>
        <w:t>is the reduction in fan motor watt draw at fan only speed</w:t>
      </w:r>
    </w:p>
    <w:p w:rsidR="00911DFD" w:rsidRPr="000D4C7A" w:rsidRDefault="00911DFD" w:rsidP="00911DFD">
      <w:pPr>
        <w:ind w:left="3600" w:hanging="3600"/>
        <w:rPr>
          <w:i/>
          <w:iCs/>
          <w:sz w:val="20"/>
          <w:rPrChange w:id="1837" w:author="Huang, Jia Chang" w:date="2014-06-02T11:10:00Z">
            <w:rPr>
              <w:i/>
              <w:iCs/>
            </w:rPr>
          </w:rPrChange>
        </w:rPr>
      </w:pPr>
      <w:r w:rsidRPr="000D4C7A">
        <w:rPr>
          <w:i/>
          <w:iCs/>
          <w:sz w:val="20"/>
          <w:rPrChange w:id="1838" w:author="Huang, Jia Chang" w:date="2014-06-02T11:10:00Z">
            <w:rPr>
              <w:i/>
              <w:iCs/>
            </w:rPr>
          </w:rPrChange>
        </w:rPr>
        <w:tab/>
        <w:t>= 632W – 100W = 532W (section 1.4.4.2)</w:t>
      </w:r>
    </w:p>
    <w:p w:rsidR="00095CE7" w:rsidRDefault="00095CE7" w:rsidP="00095CE7"/>
    <w:p w:rsidR="007878B9" w:rsidRPr="00BF0332" w:rsidRDefault="00276ED1" w:rsidP="00BF0332">
      <w:pPr>
        <w:pStyle w:val="Heading2"/>
      </w:pPr>
      <w:bookmarkStart w:id="1839" w:name="_Toc304800213"/>
      <w:bookmarkStart w:id="1840" w:name="_Toc324318367"/>
      <w:bookmarkStart w:id="1841" w:name="_Toc324340496"/>
      <w:bookmarkStart w:id="1842" w:name="_Toc389646567"/>
      <w:r w:rsidRPr="00BF0332">
        <w:t xml:space="preserve">2.3. </w:t>
      </w:r>
      <w:r w:rsidR="007878B9" w:rsidRPr="00BF0332">
        <w:t>Gas Energy Savings Estimation Methodologies</w:t>
      </w:r>
      <w:bookmarkEnd w:id="1839"/>
      <w:bookmarkEnd w:id="1840"/>
      <w:bookmarkEnd w:id="1841"/>
      <w:bookmarkEnd w:id="1842"/>
    </w:p>
    <w:p w:rsidR="00D55A8A" w:rsidRDefault="00D55A8A" w:rsidP="00D55A8A">
      <w:bookmarkStart w:id="1843" w:name="_Toc304800214"/>
      <w:bookmarkStart w:id="1844" w:name="_Toc324318368"/>
      <w:bookmarkStart w:id="1845" w:name="_Toc324340497"/>
    </w:p>
    <w:p w:rsidR="00D55A8A" w:rsidRPr="000D4C7A" w:rsidRDefault="00D55A8A" w:rsidP="00D55A8A">
      <w:pPr>
        <w:ind w:left="2520" w:hanging="2520"/>
        <w:rPr>
          <w:sz w:val="20"/>
          <w:rPrChange w:id="1846" w:author="Huang, Jia Chang" w:date="2014-06-02T11:10:00Z">
            <w:rPr/>
          </w:rPrChange>
        </w:rPr>
      </w:pPr>
      <w:r w:rsidRPr="000D4C7A">
        <w:rPr>
          <w:sz w:val="20"/>
          <w:rPrChange w:id="1847" w:author="Huang, Jia Chang" w:date="2014-06-02T11:10:00Z">
            <w:rPr/>
          </w:rPrChange>
        </w:rPr>
        <w:t>The Annual Heating Gas Energy Increase was calculated as follows:</w:t>
      </w:r>
    </w:p>
    <w:p w:rsidR="00D55A8A" w:rsidRPr="000D4C7A" w:rsidRDefault="00D55A8A" w:rsidP="00D55A8A">
      <w:pPr>
        <w:ind w:left="2520" w:hanging="2520"/>
        <w:rPr>
          <w:sz w:val="20"/>
          <w:rPrChange w:id="1848" w:author="Huang, Jia Chang" w:date="2014-06-02T11:10:00Z">
            <w:rPr/>
          </w:rPrChange>
        </w:rPr>
      </w:pPr>
    </w:p>
    <w:p w:rsidR="00D55A8A" w:rsidRPr="000D4C7A" w:rsidRDefault="00D55A8A" w:rsidP="00D55A8A">
      <w:pPr>
        <w:jc w:val="center"/>
        <w:rPr>
          <w:sz w:val="20"/>
          <w:rPrChange w:id="1849" w:author="Huang, Jia Chang" w:date="2014-06-02T11:10:00Z">
            <w:rPr/>
          </w:rPrChange>
        </w:rPr>
      </w:pPr>
      <w:r w:rsidRPr="00271CD3">
        <w:rPr>
          <w:position w:val="-14"/>
          <w:sz w:val="20"/>
        </w:rPr>
        <w:object w:dxaOrig="9480" w:dyaOrig="380">
          <v:shape id="_x0000_i1052" type="#_x0000_t75" style="width:474pt;height:18.75pt" o:ole="">
            <v:imagedata r:id="rId82" o:title=""/>
          </v:shape>
          <o:OLEObject Type="Embed" ProgID="Equation.3" ShapeID="_x0000_i1052" DrawAspect="Content" ObjectID="_1463858655" r:id="rId83"/>
        </w:object>
      </w:r>
    </w:p>
    <w:p w:rsidR="00D55A8A" w:rsidRPr="000D4C7A" w:rsidRDefault="00D55A8A" w:rsidP="00D55A8A">
      <w:pPr>
        <w:jc w:val="center"/>
        <w:rPr>
          <w:i/>
          <w:sz w:val="20"/>
          <w:rPrChange w:id="1850" w:author="Huang, Jia Chang" w:date="2014-06-02T11:10:00Z">
            <w:rPr>
              <w:i/>
            </w:rPr>
          </w:rPrChange>
        </w:rPr>
      </w:pPr>
    </w:p>
    <w:p w:rsidR="00D55A8A" w:rsidRPr="000D4C7A" w:rsidRDefault="00D55A8A" w:rsidP="00D55A8A">
      <w:pPr>
        <w:rPr>
          <w:sz w:val="20"/>
          <w:rPrChange w:id="1851" w:author="Huang, Jia Chang" w:date="2014-06-02T11:10:00Z">
            <w:rPr/>
          </w:rPrChange>
        </w:rPr>
      </w:pPr>
      <w:r w:rsidRPr="000D4C7A">
        <w:rPr>
          <w:i/>
          <w:sz w:val="20"/>
          <w:rPrChange w:id="1852" w:author="Huang, Jia Chang" w:date="2014-06-02T11:10:00Z">
            <w:rPr>
              <w:i/>
            </w:rPr>
          </w:rPrChange>
        </w:rPr>
        <w:t>where,</w:t>
      </w:r>
    </w:p>
    <w:p w:rsidR="00D55A8A" w:rsidRPr="000D4C7A" w:rsidRDefault="00D55A8A" w:rsidP="00D55A8A">
      <w:pPr>
        <w:ind w:left="3600" w:hanging="3600"/>
        <w:rPr>
          <w:i/>
          <w:sz w:val="20"/>
          <w:rPrChange w:id="1853" w:author="Huang, Jia Chang" w:date="2014-06-02T11:10:00Z">
            <w:rPr>
              <w:i/>
            </w:rPr>
          </w:rPrChange>
        </w:rPr>
      </w:pPr>
      <w:r w:rsidRPr="000D4C7A">
        <w:rPr>
          <w:i/>
          <w:sz w:val="20"/>
          <w:rPrChange w:id="1854" w:author="Huang, Jia Chang" w:date="2014-06-02T11:10:00Z">
            <w:rPr>
              <w:i/>
            </w:rPr>
          </w:rPrChange>
        </w:rPr>
        <w:t>Feff</w:t>
      </w:r>
      <w:r w:rsidRPr="000D4C7A">
        <w:rPr>
          <w:sz w:val="20"/>
          <w:rPrChange w:id="1855" w:author="Huang, Jia Chang" w:date="2014-06-02T11:10:00Z">
            <w:rPr/>
          </w:rPrChange>
        </w:rPr>
        <w:tab/>
      </w:r>
      <w:r w:rsidRPr="000D4C7A">
        <w:rPr>
          <w:i/>
          <w:sz w:val="20"/>
          <w:rPrChange w:id="1856" w:author="Huang, Jia Chang" w:date="2014-06-02T11:10:00Z">
            <w:rPr>
              <w:i/>
            </w:rPr>
          </w:rPrChange>
        </w:rPr>
        <w:t>is the typical furnace efficiency, estimated at 0.80</w:t>
      </w:r>
    </w:p>
    <w:p w:rsidR="00D55A8A" w:rsidRPr="000D4C7A" w:rsidRDefault="00D55A8A" w:rsidP="00D55A8A">
      <w:pPr>
        <w:ind w:left="3600" w:hanging="3600"/>
        <w:rPr>
          <w:i/>
          <w:sz w:val="20"/>
          <w:rPrChange w:id="1857" w:author="Huang, Jia Chang" w:date="2014-06-02T11:10:00Z">
            <w:rPr>
              <w:i/>
            </w:rPr>
          </w:rPrChange>
        </w:rPr>
      </w:pPr>
    </w:p>
    <w:p w:rsidR="00D55A8A" w:rsidRPr="000D4C7A" w:rsidRDefault="00D55A8A" w:rsidP="00D55A8A">
      <w:pPr>
        <w:ind w:left="3600" w:hanging="3600"/>
        <w:rPr>
          <w:i/>
          <w:sz w:val="20"/>
          <w:rPrChange w:id="1858" w:author="Huang, Jia Chang" w:date="2014-06-02T11:10:00Z">
            <w:rPr>
              <w:i/>
            </w:rPr>
          </w:rPrChange>
        </w:rPr>
      </w:pPr>
      <w:r w:rsidRPr="000D4C7A">
        <w:rPr>
          <w:i/>
          <w:sz w:val="20"/>
          <w:rPrChange w:id="1859" w:author="Huang, Jia Chang" w:date="2014-06-02T11:10:00Z">
            <w:rPr>
              <w:i/>
            </w:rPr>
          </w:rPrChange>
        </w:rPr>
        <w:t>HeatingFanEnergySavings</w:t>
      </w:r>
      <w:r w:rsidRPr="000D4C7A">
        <w:rPr>
          <w:i/>
          <w:sz w:val="20"/>
          <w:rPrChange w:id="1860" w:author="Huang, Jia Chang" w:date="2014-06-02T11:10:00Z">
            <w:rPr>
              <w:i/>
            </w:rPr>
          </w:rPrChange>
        </w:rPr>
        <w:tab/>
        <w:t>is the fraction of fraction of the annual kWh savings that occur during heating</w:t>
      </w:r>
    </w:p>
    <w:p w:rsidR="00D55A8A" w:rsidRDefault="00D55A8A" w:rsidP="00D55A8A">
      <w:pPr>
        <w:ind w:left="90"/>
        <w:rPr>
          <w:i/>
          <w:sz w:val="20"/>
        </w:rPr>
      </w:pPr>
    </w:p>
    <w:p w:rsidR="00B7164C" w:rsidRPr="007A4D97" w:rsidRDefault="00C069A2" w:rsidP="00D20486">
      <w:pPr>
        <w:pStyle w:val="Heading1"/>
        <w:rPr>
          <w:i/>
          <w:sz w:val="28"/>
          <w:szCs w:val="28"/>
        </w:rPr>
      </w:pPr>
      <w:bookmarkStart w:id="1861" w:name="_Toc389646568"/>
      <w:r w:rsidRPr="007A4D97">
        <w:rPr>
          <w:i/>
          <w:sz w:val="28"/>
          <w:szCs w:val="28"/>
        </w:rPr>
        <w:t>Section 3</w:t>
      </w:r>
      <w:r w:rsidR="003129E8" w:rsidRPr="007A4D97">
        <w:rPr>
          <w:i/>
          <w:sz w:val="28"/>
          <w:szCs w:val="28"/>
        </w:rPr>
        <w:t>.</w:t>
      </w:r>
      <w:r w:rsidRPr="007A4D97">
        <w:rPr>
          <w:i/>
          <w:sz w:val="28"/>
          <w:szCs w:val="28"/>
        </w:rPr>
        <w:t xml:space="preserve"> Load Shapes</w:t>
      </w:r>
      <w:bookmarkEnd w:id="1843"/>
      <w:bookmarkEnd w:id="1844"/>
      <w:bookmarkEnd w:id="1845"/>
      <w:bookmarkEnd w:id="1861"/>
      <w:r w:rsidR="00844B27" w:rsidRPr="007A4D97">
        <w:rPr>
          <w:i/>
          <w:sz w:val="28"/>
          <w:szCs w:val="28"/>
        </w:rPr>
        <w:t xml:space="preserve"> </w:t>
      </w:r>
    </w:p>
    <w:p w:rsidR="00B7164C" w:rsidRPr="007A4D97" w:rsidDel="00F035A9" w:rsidRDefault="00BF0332" w:rsidP="0087599D">
      <w:pPr>
        <w:pStyle w:val="Heading2"/>
        <w:rPr>
          <w:del w:id="1862" w:author="Huang, Jia Chang" w:date="2014-06-04T15:26:00Z"/>
        </w:rPr>
      </w:pPr>
      <w:bookmarkStart w:id="1863" w:name="_Toc173742996"/>
      <w:bookmarkStart w:id="1864" w:name="_Toc304800215"/>
      <w:bookmarkStart w:id="1865" w:name="_Toc324318369"/>
      <w:bookmarkStart w:id="1866" w:name="_Toc324340498"/>
      <w:bookmarkStart w:id="1867" w:name="_Toc389646569"/>
      <w:r w:rsidRPr="007A4D97">
        <w:t>3.1 Base Case</w:t>
      </w:r>
      <w:r w:rsidR="00B7164C" w:rsidRPr="007A4D97">
        <w:t xml:space="preserve"> Load Shapes</w:t>
      </w:r>
      <w:bookmarkEnd w:id="1863"/>
      <w:bookmarkEnd w:id="1864"/>
      <w:bookmarkEnd w:id="1865"/>
      <w:bookmarkEnd w:id="1866"/>
      <w:bookmarkEnd w:id="1867"/>
    </w:p>
    <w:p w:rsidR="00B67CDB" w:rsidRDefault="00B67CDB">
      <w:pPr>
        <w:pStyle w:val="Heading2"/>
        <w:pPrChange w:id="1868" w:author="Huang, Jia Chang" w:date="2014-06-04T15:26:00Z">
          <w:pPr>
            <w:pStyle w:val="BodyText"/>
          </w:pPr>
        </w:pPrChange>
      </w:pPr>
      <w:bookmarkStart w:id="1869" w:name="_Toc173742997"/>
    </w:p>
    <w:p w:rsidR="008840FA" w:rsidRPr="000D4C7A" w:rsidRDefault="00B67CDB" w:rsidP="00B67CDB">
      <w:pPr>
        <w:pStyle w:val="BodyText"/>
        <w:rPr>
          <w:rFonts w:ascii="Arial" w:hAnsi="Arial" w:cs="Arial"/>
          <w:sz w:val="20"/>
          <w:szCs w:val="20"/>
          <w:rPrChange w:id="1870" w:author="Huang, Jia Chang" w:date="2014-06-02T11:10:00Z">
            <w:rPr/>
          </w:rPrChange>
        </w:rPr>
      </w:pPr>
      <w:r w:rsidRPr="000D4C7A">
        <w:rPr>
          <w:rFonts w:ascii="Arial" w:hAnsi="Arial" w:cs="Arial"/>
          <w:sz w:val="20"/>
          <w:szCs w:val="20"/>
          <w:rPrChange w:id="1871" w:author="Huang, Jia Chang" w:date="2014-06-02T11:10:00Z">
            <w:rPr/>
          </w:rPrChange>
        </w:rPr>
        <w:t>The base case load shape would be expected to follow a typical residential HVAC end use load shape for a particular building type (single family, multi-family, mobile home).  The appropriate base case load shape would represent existing HVAC equipment types and performance levels.</w:t>
      </w:r>
    </w:p>
    <w:p w:rsidR="00B67CDB" w:rsidRPr="000D4C7A" w:rsidRDefault="00B67CDB" w:rsidP="00B67CDB">
      <w:pPr>
        <w:pStyle w:val="BodyText"/>
        <w:rPr>
          <w:rFonts w:ascii="Arial" w:hAnsi="Arial" w:cs="Arial"/>
          <w:sz w:val="20"/>
          <w:szCs w:val="20"/>
          <w:rPrChange w:id="1872" w:author="Huang, Jia Chang" w:date="2014-06-02T11:10:00Z">
            <w:rPr>
              <w:rFonts w:cs="Arial"/>
              <w:sz w:val="20"/>
              <w:szCs w:val="20"/>
            </w:rPr>
          </w:rPrChange>
        </w:rPr>
      </w:pPr>
      <w:r w:rsidRPr="000D4C7A">
        <w:rPr>
          <w:rFonts w:ascii="Arial" w:hAnsi="Arial" w:cs="Arial"/>
          <w:sz w:val="20"/>
          <w:szCs w:val="20"/>
          <w:rPrChange w:id="1873" w:author="Huang, Jia Chang" w:date="2014-06-02T11:10:00Z">
            <w:rPr/>
          </w:rPrChange>
        </w:rPr>
        <w:t>Load shapes that represent code base HVAC performance are not appropriate for this measure because the program addresses existing systems with the performance degradations that are typical to existing HVAC systems in California.</w:t>
      </w:r>
    </w:p>
    <w:p w:rsidR="00246095" w:rsidRDefault="00246095" w:rsidP="00D20486">
      <w:pPr>
        <w:pStyle w:val="Heading2"/>
        <w:keepNext w:val="0"/>
      </w:pPr>
      <w:bookmarkStart w:id="1874" w:name="_Toc304800216"/>
      <w:bookmarkStart w:id="1875" w:name="_Toc324318370"/>
      <w:bookmarkStart w:id="1876" w:name="_Toc324340499"/>
    </w:p>
    <w:p w:rsidR="00246095" w:rsidRDefault="00246095">
      <w:pPr>
        <w:rPr>
          <w:rFonts w:cs="Arial"/>
          <w:b/>
          <w:bCs/>
          <w:i/>
          <w:iCs/>
          <w:sz w:val="28"/>
          <w:szCs w:val="28"/>
        </w:rPr>
      </w:pPr>
      <w:r>
        <w:br w:type="page"/>
      </w:r>
    </w:p>
    <w:p w:rsidR="00B7164C" w:rsidRPr="007A4D97" w:rsidDel="00F035A9" w:rsidRDefault="00B7164C" w:rsidP="00D20486">
      <w:pPr>
        <w:pStyle w:val="Heading2"/>
        <w:keepNext w:val="0"/>
        <w:rPr>
          <w:del w:id="1877" w:author="Huang, Jia Chang" w:date="2014-06-04T15:26:00Z"/>
        </w:rPr>
      </w:pPr>
      <w:bookmarkStart w:id="1878" w:name="_Toc389646570"/>
      <w:r w:rsidRPr="007A4D97">
        <w:t>3.2 Measure Load Shapes</w:t>
      </w:r>
      <w:bookmarkEnd w:id="1869"/>
      <w:bookmarkEnd w:id="1874"/>
      <w:bookmarkEnd w:id="1875"/>
      <w:bookmarkEnd w:id="1876"/>
      <w:bookmarkEnd w:id="1878"/>
    </w:p>
    <w:p w:rsidR="00B67CDB" w:rsidRDefault="00B67CDB">
      <w:pPr>
        <w:pStyle w:val="Heading2"/>
        <w:keepNext w:val="0"/>
        <w:pPrChange w:id="1879" w:author="Huang, Jia Chang" w:date="2014-06-04T15:26:00Z">
          <w:pPr/>
        </w:pPrChange>
      </w:pPr>
    </w:p>
    <w:p w:rsidR="00B67CDB" w:rsidRPr="00F035A9" w:rsidDel="00F035A9" w:rsidRDefault="00B67CDB" w:rsidP="00B67CDB">
      <w:pPr>
        <w:rPr>
          <w:del w:id="1880" w:author="Huang, Jia Chang" w:date="2014-06-04T15:27:00Z"/>
          <w:rFonts w:cs="Arial"/>
          <w:sz w:val="20"/>
          <w:szCs w:val="20"/>
        </w:rPr>
      </w:pPr>
      <w:del w:id="1881" w:author="Huang, Jia Chang" w:date="2014-06-04T14:59:00Z">
        <w:r w:rsidRPr="00F035A9" w:rsidDel="00853362">
          <w:rPr>
            <w:rFonts w:cs="Arial"/>
            <w:sz w:val="20"/>
            <w:szCs w:val="20"/>
            <w:rPrChange w:id="1882" w:author="Huang, Jia Chang" w:date="2014-06-04T15:28:00Z">
              <w:rPr>
                <w:rFonts w:cs="Arial"/>
                <w:sz w:val="20"/>
                <w:szCs w:val="20"/>
              </w:rPr>
            </w:rPrChange>
          </w:rPr>
          <w:fldChar w:fldCharType="begin"/>
        </w:r>
        <w:r w:rsidRPr="00F035A9" w:rsidDel="00853362">
          <w:rPr>
            <w:rFonts w:cs="Arial"/>
            <w:sz w:val="20"/>
            <w:szCs w:val="20"/>
          </w:rPr>
          <w:delInstrText xml:space="preserve"> XE "load shape" </w:delInstrText>
        </w:r>
        <w:r w:rsidRPr="00F035A9" w:rsidDel="00853362">
          <w:rPr>
            <w:rFonts w:cs="Arial"/>
            <w:sz w:val="20"/>
            <w:szCs w:val="20"/>
            <w:rPrChange w:id="1883" w:author="Huang, Jia Chang" w:date="2014-06-04T15:28:00Z">
              <w:rPr>
                <w:rFonts w:cs="Arial"/>
                <w:sz w:val="20"/>
                <w:szCs w:val="20"/>
              </w:rPr>
            </w:rPrChange>
          </w:rPr>
          <w:fldChar w:fldCharType="end"/>
        </w:r>
      </w:del>
      <w:del w:id="1884" w:author="Huang, Jia Chang" w:date="2014-06-04T15:27:00Z">
        <w:r w:rsidRPr="00F035A9" w:rsidDel="00F035A9">
          <w:rPr>
            <w:rFonts w:cs="Arial"/>
            <w:sz w:val="20"/>
            <w:szCs w:val="20"/>
          </w:rPr>
          <w:delText xml:space="preserve">The closest load shape chosen for this measure is the DEER:HVAC_Refrig_Charge load shape.  The DEER:HVAC_Refrig_Charge load shape </w:delText>
        </w:r>
        <w:r w:rsidR="0035309C" w:rsidRPr="00F035A9" w:rsidDel="00F035A9">
          <w:rPr>
            <w:rFonts w:cs="Arial"/>
            <w:sz w:val="20"/>
            <w:szCs w:val="20"/>
          </w:rPr>
          <w:delText>was selected because it represents existing air conditioning systems.</w:delText>
        </w:r>
      </w:del>
    </w:p>
    <w:p w:rsidR="00B67CDB" w:rsidRPr="00F035A9" w:rsidDel="00F035A9" w:rsidRDefault="00B67CDB" w:rsidP="00B67CDB">
      <w:pPr>
        <w:rPr>
          <w:del w:id="1885" w:author="Huang, Jia Chang" w:date="2014-06-04T15:27:00Z"/>
          <w:rFonts w:cs="Arial"/>
          <w:sz w:val="20"/>
          <w:szCs w:val="20"/>
        </w:rPr>
      </w:pPr>
    </w:p>
    <w:p w:rsidR="00F035A9" w:rsidRPr="00F035A9" w:rsidRDefault="00B67CDB" w:rsidP="00F035A9">
      <w:pPr>
        <w:rPr>
          <w:ins w:id="1886" w:author="Huang, Jia Chang" w:date="2014-06-04T15:27:00Z"/>
          <w:rFonts w:cs="Arial"/>
          <w:sz w:val="20"/>
          <w:szCs w:val="20"/>
        </w:rPr>
      </w:pPr>
      <w:del w:id="1887" w:author="Huang, Jia Chang" w:date="2014-06-04T15:27:00Z">
        <w:r w:rsidRPr="00F035A9" w:rsidDel="00F035A9">
          <w:rPr>
            <w:rFonts w:cs="Arial"/>
            <w:sz w:val="20"/>
            <w:szCs w:val="20"/>
          </w:rPr>
          <w:delText>Alternatively, this measure is represented by non-DEER load shape 26 = Res. Central Air Conditioning.  If load shape 26 is use, the applicable TOU factors are provided in the savings calculation spreadsheet in Appendix A.</w:delText>
        </w:r>
      </w:del>
      <w:ins w:id="1888" w:author="Huang, Jia Chang" w:date="2014-06-04T15:27:00Z">
        <w:r w:rsidR="00F035A9" w:rsidRPr="00F035A9">
          <w:rPr>
            <w:rFonts w:cs="Arial"/>
            <w:sz w:val="20"/>
            <w:szCs w:val="20"/>
            <w:rPrChange w:id="1889" w:author="Huang, Jia Chang" w:date="2014-06-04T15:28:00Z">
              <w:rPr>
                <w:rFonts w:cs="Arial"/>
                <w:sz w:val="20"/>
                <w:szCs w:val="20"/>
                <w:highlight w:val="yellow"/>
              </w:rPr>
            </w:rPrChange>
          </w:rPr>
          <w:t>The measure load shape for this measure is determined based on</w:t>
        </w:r>
        <w:r w:rsidR="00F035A9">
          <w:rPr>
            <w:rFonts w:cs="Arial"/>
            <w:sz w:val="20"/>
            <w:szCs w:val="20"/>
          </w:rPr>
          <w:t xml:space="preserve"> the applicable residential m</w:t>
        </w:r>
        <w:r w:rsidR="00F035A9" w:rsidRPr="00F035A9">
          <w:rPr>
            <w:rFonts w:cs="Arial"/>
            <w:sz w:val="20"/>
            <w:szCs w:val="20"/>
            <w:rPrChange w:id="1890" w:author="Huang, Jia Chang" w:date="2014-06-04T15:28:00Z">
              <w:rPr>
                <w:rFonts w:cs="Arial"/>
                <w:sz w:val="20"/>
                <w:szCs w:val="20"/>
                <w:highlight w:val="yellow"/>
              </w:rPr>
            </w:rPrChange>
          </w:rPr>
          <w:t>arket sector</w:t>
        </w:r>
        <w:r w:rsidR="00F035A9">
          <w:rPr>
            <w:rFonts w:cs="Arial"/>
            <w:sz w:val="20"/>
            <w:szCs w:val="20"/>
          </w:rPr>
          <w:t xml:space="preserve"> and the air conditioning </w:t>
        </w:r>
        <w:r w:rsidR="00F035A9" w:rsidRPr="00F035A9">
          <w:rPr>
            <w:rFonts w:cs="Arial"/>
            <w:sz w:val="20"/>
            <w:szCs w:val="20"/>
            <w:rPrChange w:id="1891" w:author="Huang, Jia Chang" w:date="2014-06-04T15:28:00Z">
              <w:rPr>
                <w:rFonts w:cs="Arial"/>
                <w:sz w:val="20"/>
                <w:szCs w:val="20"/>
                <w:highlight w:val="yellow"/>
              </w:rPr>
            </w:rPrChange>
          </w:rPr>
          <w:t xml:space="preserve">end-use. This load shape is different from the base case due to the savings impact of the measures and is shown by the load shapes listed below. </w:t>
        </w:r>
      </w:ins>
    </w:p>
    <w:p w:rsidR="00F035A9" w:rsidRPr="00F035A9" w:rsidRDefault="00F035A9" w:rsidP="00F035A9">
      <w:pPr>
        <w:rPr>
          <w:ins w:id="1892" w:author="Huang, Jia Chang" w:date="2014-06-04T15:27:00Z"/>
          <w:rFonts w:cs="Arial"/>
          <w:sz w:val="20"/>
          <w:szCs w:val="20"/>
        </w:rPr>
      </w:pPr>
      <w:ins w:id="1893" w:author="Huang, Jia Chang" w:date="2014-06-04T15:27:00Z">
        <w:r w:rsidRPr="00F035A9">
          <w:rPr>
            <w:rFonts w:cs="Arial"/>
            <w:sz w:val="20"/>
            <w:szCs w:val="20"/>
          </w:rPr>
          <w:t xml:space="preserve"> </w:t>
        </w:r>
      </w:ins>
    </w:p>
    <w:p w:rsidR="00B67CDB" w:rsidRDefault="00F035A9" w:rsidP="00F035A9">
      <w:pPr>
        <w:rPr>
          <w:rFonts w:cs="Arial"/>
          <w:sz w:val="20"/>
          <w:szCs w:val="20"/>
        </w:rPr>
      </w:pPr>
      <w:ins w:id="1894" w:author="Huang, Jia Chang" w:date="2014-06-04T15:27:00Z">
        <w:r w:rsidRPr="00F035A9">
          <w:rPr>
            <w:rFonts w:cs="Arial"/>
            <w:sz w:val="20"/>
            <w:szCs w:val="20"/>
            <w:rPrChange w:id="1895" w:author="Huang, Jia Chang" w:date="2014-06-04T15:28:00Z">
              <w:rPr>
                <w:rFonts w:cs="Arial"/>
                <w:sz w:val="20"/>
                <w:szCs w:val="20"/>
                <w:highlight w:val="yellow"/>
              </w:rPr>
            </w:rPrChange>
          </w:rPr>
          <w:t xml:space="preserve">The closest load shape chosen for this measure is the </w:t>
        </w:r>
      </w:ins>
      <w:ins w:id="1896" w:author="Huang, Jia Chang" w:date="2014-06-04T15:38:00Z">
        <w:r>
          <w:rPr>
            <w:rFonts w:cs="Arial"/>
            <w:sz w:val="20"/>
            <w:szCs w:val="20"/>
          </w:rPr>
          <w:t>Residential</w:t>
        </w:r>
      </w:ins>
      <w:ins w:id="1897" w:author="Huang, Jia Chang" w:date="2014-06-04T15:39:00Z">
        <w:r w:rsidR="008E2F10">
          <w:rPr>
            <w:rFonts w:cs="Arial"/>
            <w:sz w:val="20"/>
            <w:szCs w:val="20"/>
          </w:rPr>
          <w:t>: 26 = Res. Central Air Conditioning</w:t>
        </w:r>
      </w:ins>
      <w:ins w:id="1898" w:author="Huang, Jia Chang" w:date="2014-06-04T15:27:00Z">
        <w:r w:rsidRPr="00F035A9">
          <w:rPr>
            <w:rFonts w:cs="Arial"/>
            <w:sz w:val="20"/>
            <w:szCs w:val="20"/>
            <w:rPrChange w:id="1899" w:author="Huang, Jia Chang" w:date="2014-06-04T15:28:00Z">
              <w:rPr>
                <w:rFonts w:cs="Arial"/>
                <w:sz w:val="20"/>
                <w:szCs w:val="20"/>
                <w:highlight w:val="yellow"/>
              </w:rPr>
            </w:rPrChange>
          </w:rPr>
          <w:t xml:space="preserve"> load shape. See </w:t>
        </w:r>
      </w:ins>
      <w:ins w:id="1900" w:author="Huang, Jia Chang" w:date="2014-06-04T15:41:00Z">
        <w:r w:rsidR="008E2F10">
          <w:rPr>
            <w:rFonts w:cs="Arial"/>
            <w:sz w:val="20"/>
            <w:szCs w:val="20"/>
          </w:rPr>
          <w:t xml:space="preserve">Table 14 </w:t>
        </w:r>
      </w:ins>
      <w:ins w:id="1901" w:author="Huang, Jia Chang" w:date="2014-06-04T15:27:00Z">
        <w:r w:rsidRPr="00F035A9">
          <w:rPr>
            <w:rFonts w:cs="Arial"/>
            <w:sz w:val="20"/>
            <w:szCs w:val="20"/>
            <w:rPrChange w:id="1902" w:author="Huang, Jia Chang" w:date="2014-06-04T15:28:00Z">
              <w:rPr>
                <w:rFonts w:cs="Arial"/>
                <w:sz w:val="20"/>
                <w:szCs w:val="20"/>
                <w:highlight w:val="yellow"/>
              </w:rPr>
            </w:rPrChange>
          </w:rPr>
          <w:t>for a list of all Building Types and Load Shapes. See the KEMA report [31] for a more thorough discussion regarding the load shapes for this measure.</w:t>
        </w:r>
      </w:ins>
    </w:p>
    <w:p w:rsidR="00B67CDB" w:rsidRDefault="00B67CDB" w:rsidP="00B67CDB">
      <w:pPr>
        <w:pStyle w:val="Caption"/>
        <w:rPr>
          <w:rFonts w:cs="Arial"/>
        </w:rPr>
      </w:pPr>
    </w:p>
    <w:p w:rsidR="00B67CDB" w:rsidRPr="007A4D97" w:rsidRDefault="00B67CDB" w:rsidP="00B67CDB">
      <w:pPr>
        <w:pStyle w:val="Table"/>
        <w:jc w:val="center"/>
      </w:pPr>
      <w:bookmarkStart w:id="1903" w:name="_Toc389659815"/>
      <w:r w:rsidRPr="007A4D97">
        <w:t xml:space="preserve">Table </w:t>
      </w:r>
      <w:r w:rsidR="003006D5">
        <w:t>1</w:t>
      </w:r>
      <w:r w:rsidR="001B14C1">
        <w:t>4</w:t>
      </w:r>
      <w:r w:rsidR="00446A0E">
        <w:t>:</w:t>
      </w:r>
      <w:r w:rsidRPr="007A4D97">
        <w:t xml:space="preserve"> </w:t>
      </w:r>
      <w:r>
        <w:t xml:space="preserve">Base Case </w:t>
      </w:r>
      <w:r w:rsidRPr="007A4D97">
        <w:t>Building Types and Load Shapes</w:t>
      </w:r>
      <w:bookmarkEnd w:id="1903"/>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317"/>
        <w:gridCol w:w="2266"/>
        <w:gridCol w:w="3907"/>
      </w:tblGrid>
      <w:tr w:rsidR="00B67CDB" w:rsidRPr="001E4C31" w:rsidTr="00B67CDB">
        <w:tc>
          <w:tcPr>
            <w:tcW w:w="1692" w:type="pct"/>
            <w:shd w:val="clear" w:color="auto" w:fill="262626"/>
            <w:vAlign w:val="bottom"/>
          </w:tcPr>
          <w:p w:rsidR="00B67CDB" w:rsidRPr="001E4C31" w:rsidRDefault="00B67CDB" w:rsidP="00B67CDB">
            <w:pPr>
              <w:keepLines/>
              <w:jc w:val="center"/>
              <w:rPr>
                <w:rFonts w:cs="Arial"/>
                <w:b/>
                <w:bCs/>
                <w:color w:val="F2F2F2"/>
                <w:sz w:val="20"/>
                <w:szCs w:val="20"/>
                <w:highlight w:val="yellow"/>
              </w:rPr>
            </w:pPr>
            <w:r w:rsidRPr="001E4C31">
              <w:rPr>
                <w:rFonts w:cs="Arial"/>
                <w:b/>
                <w:bCs/>
                <w:color w:val="F2F2F2"/>
                <w:sz w:val="20"/>
                <w:szCs w:val="20"/>
              </w:rPr>
              <w:t>Building Type</w:t>
            </w:r>
          </w:p>
        </w:tc>
        <w:tc>
          <w:tcPr>
            <w:tcW w:w="1662" w:type="pct"/>
            <w:shd w:val="clear" w:color="auto" w:fill="262626"/>
            <w:vAlign w:val="bottom"/>
          </w:tcPr>
          <w:p w:rsidR="00B67CDB" w:rsidRPr="001E4C31" w:rsidRDefault="00B67CDB" w:rsidP="00B67CDB">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646" w:type="pct"/>
            <w:shd w:val="clear" w:color="auto" w:fill="262626"/>
            <w:vAlign w:val="bottom"/>
          </w:tcPr>
          <w:p w:rsidR="00B67CDB" w:rsidRPr="001E4C31" w:rsidRDefault="00B67CDB" w:rsidP="00B67CDB">
            <w:pPr>
              <w:keepLines/>
              <w:jc w:val="center"/>
              <w:rPr>
                <w:rFonts w:cs="Arial"/>
                <w:b/>
                <w:bCs/>
                <w:color w:val="F2F2F2"/>
                <w:sz w:val="20"/>
                <w:szCs w:val="20"/>
              </w:rPr>
            </w:pPr>
            <w:r w:rsidRPr="001E4C31">
              <w:rPr>
                <w:rFonts w:cs="Arial"/>
                <w:b/>
                <w:bCs/>
                <w:color w:val="F2F2F2"/>
                <w:sz w:val="20"/>
                <w:szCs w:val="20"/>
              </w:rPr>
              <w:t>Load Shape</w:t>
            </w:r>
          </w:p>
        </w:tc>
      </w:tr>
      <w:tr w:rsidR="00B67CDB" w:rsidRPr="007A4D97" w:rsidTr="00B67CDB">
        <w:tc>
          <w:tcPr>
            <w:tcW w:w="1692" w:type="pct"/>
            <w:shd w:val="pct5" w:color="000000" w:fill="FFFFFF"/>
            <w:vAlign w:val="bottom"/>
          </w:tcPr>
          <w:p w:rsidR="00B67CDB" w:rsidRPr="00B20E14" w:rsidRDefault="00B67CDB" w:rsidP="00B67CDB">
            <w:pPr>
              <w:jc w:val="center"/>
              <w:rPr>
                <w:rFonts w:cs="Arial"/>
                <w:sz w:val="20"/>
                <w:szCs w:val="20"/>
              </w:rPr>
            </w:pPr>
            <w:r w:rsidRPr="00B20E14">
              <w:rPr>
                <w:rFonts w:cs="Arial"/>
                <w:sz w:val="20"/>
                <w:szCs w:val="20"/>
              </w:rPr>
              <w:t>SFM</w:t>
            </w:r>
          </w:p>
        </w:tc>
        <w:tc>
          <w:tcPr>
            <w:tcW w:w="1662" w:type="pct"/>
            <w:shd w:val="pct5"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5" w:color="000000" w:fill="FFFFFF"/>
            <w:vAlign w:val="bottom"/>
          </w:tcPr>
          <w:p w:rsidR="00B67CDB" w:rsidRPr="001E4C31" w:rsidRDefault="008E2F10" w:rsidP="00B67CDB">
            <w:pPr>
              <w:jc w:val="center"/>
              <w:rPr>
                <w:rFonts w:cs="Arial"/>
                <w:sz w:val="20"/>
                <w:szCs w:val="20"/>
                <w:highlight w:val="yellow"/>
              </w:rPr>
            </w:pPr>
            <w:ins w:id="1904" w:author="Huang, Jia Chang" w:date="2014-06-04T15:43:00Z">
              <w:r>
                <w:rPr>
                  <w:rFonts w:cs="Arial"/>
                  <w:sz w:val="20"/>
                  <w:szCs w:val="20"/>
                </w:rPr>
                <w:t>26 = Res. Central Air Conditioning</w:t>
              </w:r>
            </w:ins>
            <w:del w:id="1905" w:author="Huang, Jia Chang" w:date="2014-06-04T15:43:00Z">
              <w:r w:rsidR="00B67CDB" w:rsidRPr="00B20E14" w:rsidDel="008E2F10">
                <w:rPr>
                  <w:rFonts w:cs="Arial"/>
                  <w:sz w:val="20"/>
                  <w:szCs w:val="20"/>
                </w:rPr>
                <w:delText>DEER:HVAC_Refrig_Charge</w:delText>
              </w:r>
            </w:del>
          </w:p>
        </w:tc>
      </w:tr>
      <w:tr w:rsidR="00B67CDB" w:rsidRPr="007A4D97" w:rsidTr="00B67CDB">
        <w:tc>
          <w:tcPr>
            <w:tcW w:w="169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MFM</w:t>
            </w:r>
          </w:p>
        </w:tc>
        <w:tc>
          <w:tcPr>
            <w:tcW w:w="166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20" w:color="000000" w:fill="FFFFFF"/>
            <w:vAlign w:val="bottom"/>
          </w:tcPr>
          <w:p w:rsidR="00B67CDB" w:rsidRPr="001E4C31" w:rsidRDefault="008E2F10" w:rsidP="00B67CDB">
            <w:pPr>
              <w:jc w:val="center"/>
              <w:rPr>
                <w:rFonts w:cs="Arial"/>
                <w:sz w:val="20"/>
                <w:szCs w:val="20"/>
                <w:highlight w:val="yellow"/>
              </w:rPr>
            </w:pPr>
            <w:ins w:id="1906" w:author="Huang, Jia Chang" w:date="2014-06-04T15:43:00Z">
              <w:r>
                <w:rPr>
                  <w:rFonts w:cs="Arial"/>
                  <w:sz w:val="20"/>
                  <w:szCs w:val="20"/>
                </w:rPr>
                <w:t>26 = Res. Central Air Conditioning</w:t>
              </w:r>
            </w:ins>
            <w:del w:id="1907" w:author="Huang, Jia Chang" w:date="2014-06-04T15:43:00Z">
              <w:r w:rsidR="00B67CDB" w:rsidRPr="00B20E14" w:rsidDel="008E2F10">
                <w:rPr>
                  <w:rFonts w:cs="Arial"/>
                  <w:sz w:val="20"/>
                  <w:szCs w:val="20"/>
                </w:rPr>
                <w:delText>DEER:HVAC_Refrig_Charge</w:delText>
              </w:r>
            </w:del>
          </w:p>
        </w:tc>
      </w:tr>
      <w:tr w:rsidR="00B67CDB" w:rsidRPr="007A4D97" w:rsidTr="00B67CDB">
        <w:tc>
          <w:tcPr>
            <w:tcW w:w="169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DMO</w:t>
            </w:r>
          </w:p>
        </w:tc>
        <w:tc>
          <w:tcPr>
            <w:tcW w:w="166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20" w:color="000000" w:fill="FFFFFF"/>
            <w:vAlign w:val="bottom"/>
          </w:tcPr>
          <w:p w:rsidR="00B67CDB" w:rsidRPr="001E4C31" w:rsidRDefault="008E2F10" w:rsidP="00B67CDB">
            <w:pPr>
              <w:jc w:val="center"/>
              <w:rPr>
                <w:rFonts w:cs="Arial"/>
                <w:sz w:val="20"/>
                <w:szCs w:val="20"/>
                <w:highlight w:val="yellow"/>
              </w:rPr>
            </w:pPr>
            <w:ins w:id="1908" w:author="Huang, Jia Chang" w:date="2014-06-04T15:43:00Z">
              <w:r>
                <w:rPr>
                  <w:rFonts w:cs="Arial"/>
                  <w:sz w:val="20"/>
                  <w:szCs w:val="20"/>
                </w:rPr>
                <w:t>26 = Res. Central Air Conditioning</w:t>
              </w:r>
            </w:ins>
            <w:del w:id="1909" w:author="Huang, Jia Chang" w:date="2014-06-04T15:43:00Z">
              <w:r w:rsidR="00B67CDB" w:rsidRPr="00B20E14" w:rsidDel="008E2F10">
                <w:rPr>
                  <w:rFonts w:cs="Arial"/>
                  <w:sz w:val="20"/>
                  <w:szCs w:val="20"/>
                </w:rPr>
                <w:delText>DEER:HVAC_Refrig_Charge</w:delText>
              </w:r>
            </w:del>
          </w:p>
        </w:tc>
      </w:tr>
    </w:tbl>
    <w:p w:rsidR="00B67CDB" w:rsidRPr="007A4D97" w:rsidRDefault="00B67CDB" w:rsidP="00F47D9D">
      <w:pPr>
        <w:rPr>
          <w:rFonts w:cs="Arial"/>
          <w:sz w:val="20"/>
          <w:szCs w:val="20"/>
        </w:rPr>
      </w:pPr>
    </w:p>
    <w:p w:rsidR="00446A0E" w:rsidRDefault="00446A0E">
      <w:pPr>
        <w:rPr>
          <w:rFonts w:cs="Arial"/>
          <w:b/>
          <w:bCs/>
          <w:kern w:val="32"/>
          <w:sz w:val="32"/>
          <w:szCs w:val="32"/>
        </w:rPr>
      </w:pPr>
      <w:bookmarkStart w:id="1910" w:name="_Toc304800217"/>
      <w:bookmarkStart w:id="1911" w:name="_Toc324318371"/>
      <w:bookmarkStart w:id="1912" w:name="_Toc324340500"/>
    </w:p>
    <w:p w:rsidR="0091058D" w:rsidRDefault="00C069A2" w:rsidP="00663A00">
      <w:pPr>
        <w:pStyle w:val="Heading1"/>
        <w:keepNext w:val="0"/>
      </w:pPr>
      <w:bookmarkStart w:id="1913" w:name="_Toc389646571"/>
      <w:r>
        <w:t>Section 4</w:t>
      </w:r>
      <w:r w:rsidR="003129E8">
        <w:t>.</w:t>
      </w:r>
      <w:r>
        <w:t xml:space="preserve"> Base Case &amp; Measure Costs</w:t>
      </w:r>
      <w:bookmarkEnd w:id="1910"/>
      <w:bookmarkEnd w:id="1911"/>
      <w:bookmarkEnd w:id="1912"/>
      <w:bookmarkEnd w:id="1913"/>
    </w:p>
    <w:p w:rsidR="00446A0E" w:rsidRDefault="00446A0E" w:rsidP="00446A0E">
      <w:bookmarkStart w:id="1914" w:name="_Toc304800218"/>
      <w:bookmarkStart w:id="1915" w:name="_Toc324318372"/>
      <w:bookmarkStart w:id="1916" w:name="_Toc324340501"/>
    </w:p>
    <w:p w:rsidR="001B242B" w:rsidRPr="00F55847" w:rsidRDefault="00C069A2" w:rsidP="00D20486">
      <w:pPr>
        <w:pStyle w:val="Heading2"/>
        <w:keepNext w:val="0"/>
      </w:pPr>
      <w:bookmarkStart w:id="1917" w:name="_Toc389646572"/>
      <w:r>
        <w:t>4.1 Base Case</w:t>
      </w:r>
      <w:r w:rsidR="00C221D5">
        <w:t>(</w:t>
      </w:r>
      <w:r>
        <w:t>s</w:t>
      </w:r>
      <w:r w:rsidR="00C221D5">
        <w:t>)</w:t>
      </w:r>
      <w:r>
        <w:t xml:space="preserve"> Costs</w:t>
      </w:r>
      <w:bookmarkEnd w:id="1914"/>
      <w:bookmarkEnd w:id="1915"/>
      <w:bookmarkEnd w:id="1916"/>
      <w:bookmarkEnd w:id="1917"/>
    </w:p>
    <w:p w:rsidR="00B32B63" w:rsidRPr="00DD1C47" w:rsidRDefault="00B32B63" w:rsidP="00B32B63">
      <w:pPr>
        <w:rPr>
          <w:ins w:id="1918" w:author="Huang, Jia Chang" w:date="2014-06-04T11:17:00Z"/>
          <w:rFonts w:cs="Arial"/>
          <w:sz w:val="20"/>
          <w:szCs w:val="20"/>
        </w:rPr>
      </w:pPr>
      <w:ins w:id="1919" w:author="Huang, Jia Chang" w:date="2014-06-04T11:17:00Z">
        <w:r w:rsidRPr="00B16BE4">
          <w:rPr>
            <w:rFonts w:cs="Arial"/>
            <w:sz w:val="20"/>
            <w:szCs w:val="20"/>
          </w:rPr>
          <w:t xml:space="preserve">The following </w:t>
        </w:r>
        <w:r>
          <w:rPr>
            <w:rFonts w:cs="Arial"/>
            <w:sz w:val="20"/>
            <w:szCs w:val="20"/>
          </w:rPr>
          <w:t xml:space="preserve">Measure Application Type is appropriate to these measures. </w:t>
        </w:r>
        <w:r w:rsidRPr="00DD1C47">
          <w:rPr>
            <w:rFonts w:cs="Arial"/>
            <w:sz w:val="20"/>
            <w:szCs w:val="20"/>
          </w:rPr>
          <w:t>The Base Case Costs are:</w:t>
        </w:r>
      </w:ins>
    </w:p>
    <w:p w:rsidR="00B32B63" w:rsidRDefault="00B32B63" w:rsidP="00B32B63">
      <w:pPr>
        <w:rPr>
          <w:ins w:id="1920" w:author="Huang, Jia Chang" w:date="2014-06-04T11:17:00Z"/>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B32B63" w:rsidRPr="00A01631" w:rsidTr="00AE7043">
        <w:trPr>
          <w:ins w:id="1921" w:author="Huang, Jia Chang" w:date="2014-06-04T11:17:00Z"/>
        </w:trPr>
        <w:tc>
          <w:tcPr>
            <w:tcW w:w="1028" w:type="dxa"/>
            <w:shd w:val="clear" w:color="auto" w:fill="auto"/>
          </w:tcPr>
          <w:p w:rsidR="00B32B63" w:rsidRPr="00A01631" w:rsidRDefault="00B32B63" w:rsidP="00AE7043">
            <w:pPr>
              <w:rPr>
                <w:ins w:id="1922" w:author="Huang, Jia Chang" w:date="2014-06-04T11:17:00Z"/>
                <w:rFonts w:cs="Arial"/>
                <w:b/>
                <w:i/>
                <w:sz w:val="20"/>
                <w:szCs w:val="20"/>
              </w:rPr>
            </w:pPr>
            <w:ins w:id="1923" w:author="Huang, Jia Chang" w:date="2014-06-04T11:17:00Z">
              <w:r w:rsidRPr="00A01631">
                <w:rPr>
                  <w:rFonts w:cs="Arial"/>
                  <w:b/>
                  <w:i/>
                  <w:sz w:val="20"/>
                  <w:szCs w:val="20"/>
                </w:rPr>
                <w:t>Measure Code</w:t>
              </w:r>
            </w:ins>
          </w:p>
        </w:tc>
        <w:tc>
          <w:tcPr>
            <w:tcW w:w="1420" w:type="dxa"/>
            <w:shd w:val="clear" w:color="auto" w:fill="auto"/>
          </w:tcPr>
          <w:p w:rsidR="00B32B63" w:rsidRPr="00A01631" w:rsidRDefault="00B32B63" w:rsidP="00AE7043">
            <w:pPr>
              <w:rPr>
                <w:ins w:id="1924" w:author="Huang, Jia Chang" w:date="2014-06-04T11:17:00Z"/>
                <w:rFonts w:cs="Arial"/>
                <w:b/>
                <w:sz w:val="20"/>
                <w:szCs w:val="20"/>
              </w:rPr>
            </w:pPr>
            <w:ins w:id="1925" w:author="Huang, Jia Chang" w:date="2014-06-04T11:17:00Z">
              <w:r>
                <w:rPr>
                  <w:rFonts w:cs="Arial"/>
                  <w:b/>
                  <w:sz w:val="20"/>
                  <w:szCs w:val="20"/>
                </w:rPr>
                <w:t>Measure Application Type</w:t>
              </w:r>
            </w:ins>
          </w:p>
        </w:tc>
        <w:tc>
          <w:tcPr>
            <w:tcW w:w="1620" w:type="dxa"/>
            <w:shd w:val="clear" w:color="auto" w:fill="auto"/>
          </w:tcPr>
          <w:p w:rsidR="00B32B63" w:rsidRPr="00A01631" w:rsidRDefault="00B32B63" w:rsidP="00AE7043">
            <w:pPr>
              <w:rPr>
                <w:ins w:id="1926" w:author="Huang, Jia Chang" w:date="2014-06-04T11:17:00Z"/>
                <w:rFonts w:cs="Arial"/>
                <w:b/>
                <w:sz w:val="20"/>
                <w:szCs w:val="20"/>
              </w:rPr>
            </w:pPr>
            <w:ins w:id="1927" w:author="Huang, Jia Chang" w:date="2014-06-04T11:17:00Z">
              <w:r w:rsidRPr="00A01631">
                <w:rPr>
                  <w:rFonts w:cs="Arial"/>
                  <w:b/>
                  <w:sz w:val="20"/>
                  <w:szCs w:val="20"/>
                </w:rPr>
                <w:t>Baseline</w:t>
              </w:r>
            </w:ins>
          </w:p>
        </w:tc>
        <w:tc>
          <w:tcPr>
            <w:tcW w:w="1440" w:type="dxa"/>
            <w:shd w:val="clear" w:color="auto" w:fill="auto"/>
          </w:tcPr>
          <w:p w:rsidR="00B32B63" w:rsidRPr="00A01631" w:rsidRDefault="00B32B63" w:rsidP="00AE7043">
            <w:pPr>
              <w:rPr>
                <w:ins w:id="1928" w:author="Huang, Jia Chang" w:date="2014-06-04T11:17:00Z"/>
                <w:rFonts w:cs="Arial"/>
                <w:b/>
                <w:sz w:val="20"/>
                <w:szCs w:val="20"/>
              </w:rPr>
            </w:pPr>
            <w:ins w:id="1929" w:author="Huang, Jia Chang" w:date="2014-06-04T11:17:00Z">
              <w:r w:rsidRPr="00A01631">
                <w:rPr>
                  <w:rFonts w:cs="Arial"/>
                  <w:b/>
                  <w:sz w:val="20"/>
                  <w:szCs w:val="20"/>
                </w:rPr>
                <w:t>Equipment Cost</w:t>
              </w:r>
            </w:ins>
          </w:p>
        </w:tc>
        <w:tc>
          <w:tcPr>
            <w:tcW w:w="1341" w:type="dxa"/>
            <w:shd w:val="clear" w:color="auto" w:fill="auto"/>
          </w:tcPr>
          <w:p w:rsidR="00B32B63" w:rsidRPr="00A01631" w:rsidRDefault="00B32B63" w:rsidP="00AE7043">
            <w:pPr>
              <w:rPr>
                <w:ins w:id="1930" w:author="Huang, Jia Chang" w:date="2014-06-04T11:17:00Z"/>
                <w:rFonts w:cs="Arial"/>
                <w:b/>
                <w:sz w:val="20"/>
                <w:szCs w:val="20"/>
              </w:rPr>
            </w:pPr>
            <w:ins w:id="1931" w:author="Huang, Jia Chang" w:date="2014-06-04T11:17:00Z">
              <w:r w:rsidRPr="00A01631">
                <w:rPr>
                  <w:rFonts w:cs="Arial"/>
                  <w:b/>
                  <w:sz w:val="20"/>
                  <w:szCs w:val="20"/>
                </w:rPr>
                <w:t>Labor / Installation Cost</w:t>
              </w:r>
            </w:ins>
          </w:p>
        </w:tc>
        <w:tc>
          <w:tcPr>
            <w:tcW w:w="1513" w:type="dxa"/>
            <w:shd w:val="clear" w:color="auto" w:fill="auto"/>
          </w:tcPr>
          <w:p w:rsidR="00B32B63" w:rsidRPr="00A01631" w:rsidRDefault="00B32B63" w:rsidP="00AE7043">
            <w:pPr>
              <w:rPr>
                <w:ins w:id="1932" w:author="Huang, Jia Chang" w:date="2014-06-04T11:17:00Z"/>
                <w:rFonts w:cs="Arial"/>
                <w:b/>
                <w:sz w:val="20"/>
                <w:szCs w:val="20"/>
              </w:rPr>
            </w:pPr>
            <w:ins w:id="1933" w:author="Huang, Jia Chang" w:date="2014-06-04T11:17:00Z">
              <w:r w:rsidRPr="00A01631">
                <w:rPr>
                  <w:rFonts w:cs="Arial"/>
                  <w:b/>
                  <w:sz w:val="20"/>
                  <w:szCs w:val="20"/>
                </w:rPr>
                <w:t>Maintenance / Other Cost</w:t>
              </w:r>
            </w:ins>
          </w:p>
        </w:tc>
        <w:tc>
          <w:tcPr>
            <w:tcW w:w="1214" w:type="dxa"/>
            <w:shd w:val="clear" w:color="auto" w:fill="auto"/>
          </w:tcPr>
          <w:p w:rsidR="00B32B63" w:rsidRPr="00A01631" w:rsidRDefault="00B32B63" w:rsidP="00AE7043">
            <w:pPr>
              <w:rPr>
                <w:ins w:id="1934" w:author="Huang, Jia Chang" w:date="2014-06-04T11:17:00Z"/>
                <w:rFonts w:cs="Arial"/>
                <w:b/>
                <w:sz w:val="20"/>
                <w:szCs w:val="20"/>
              </w:rPr>
            </w:pPr>
            <w:ins w:id="1935" w:author="Huang, Jia Chang" w:date="2014-06-04T11:17:00Z">
              <w:r w:rsidRPr="00A01631">
                <w:rPr>
                  <w:rFonts w:cs="Arial"/>
                  <w:b/>
                  <w:sz w:val="20"/>
                  <w:szCs w:val="20"/>
                </w:rPr>
                <w:t>Total Base Case Cost</w:t>
              </w:r>
            </w:ins>
          </w:p>
        </w:tc>
      </w:tr>
      <w:tr w:rsidR="00B32B63" w:rsidRPr="00A01631" w:rsidTr="00AE7043">
        <w:trPr>
          <w:ins w:id="1936" w:author="Huang, Jia Chang" w:date="2014-06-04T11:17:00Z"/>
        </w:trPr>
        <w:tc>
          <w:tcPr>
            <w:tcW w:w="1028" w:type="dxa"/>
            <w:shd w:val="clear" w:color="auto" w:fill="auto"/>
          </w:tcPr>
          <w:p w:rsidR="00B32B63" w:rsidRPr="00A01631" w:rsidRDefault="00AE7043" w:rsidP="00AE7043">
            <w:pPr>
              <w:rPr>
                <w:ins w:id="1937" w:author="Huang, Jia Chang" w:date="2014-06-04T11:17:00Z"/>
                <w:rFonts w:cs="Arial"/>
                <w:sz w:val="20"/>
                <w:szCs w:val="20"/>
              </w:rPr>
            </w:pPr>
            <w:ins w:id="1938" w:author="Huang, Jia Chang" w:date="2014-06-04T11:18:00Z">
              <w:r>
                <w:rPr>
                  <w:rFonts w:cs="Arial"/>
                  <w:sz w:val="20"/>
                  <w:szCs w:val="20"/>
                </w:rPr>
                <w:t>H</w:t>
              </w:r>
            </w:ins>
            <w:ins w:id="1939" w:author="Huang, Jia Chang" w:date="2014-06-04T11:55:00Z">
              <w:r>
                <w:rPr>
                  <w:rFonts w:cs="Arial"/>
                  <w:sz w:val="20"/>
                  <w:szCs w:val="20"/>
                </w:rPr>
                <w:t>7</w:t>
              </w:r>
            </w:ins>
            <w:ins w:id="1940" w:author="Huang, Jia Chang" w:date="2014-06-04T11:18:00Z">
              <w:r w:rsidR="00B32B63">
                <w:rPr>
                  <w:rFonts w:cs="Arial"/>
                  <w:sz w:val="20"/>
                  <w:szCs w:val="20"/>
                </w:rPr>
                <w:t>97</w:t>
              </w:r>
            </w:ins>
            <w:ins w:id="1941" w:author="Huang, Jia Chang" w:date="2014-06-04T11:22:00Z">
              <w:r>
                <w:rPr>
                  <w:rFonts w:cs="Arial"/>
                  <w:sz w:val="20"/>
                  <w:szCs w:val="20"/>
                </w:rPr>
                <w:t>, H</w:t>
              </w:r>
            </w:ins>
            <w:ins w:id="1942" w:author="Huang, Jia Chang" w:date="2014-06-04T11:56:00Z">
              <w:r>
                <w:rPr>
                  <w:rFonts w:cs="Arial"/>
                  <w:sz w:val="20"/>
                  <w:szCs w:val="20"/>
                </w:rPr>
                <w:t>7</w:t>
              </w:r>
            </w:ins>
            <w:ins w:id="1943" w:author="Huang, Jia Chang" w:date="2014-06-04T11:22:00Z">
              <w:r w:rsidR="00B32B63">
                <w:rPr>
                  <w:rFonts w:cs="Arial"/>
                  <w:sz w:val="20"/>
                  <w:szCs w:val="20"/>
                </w:rPr>
                <w:t>98</w:t>
              </w:r>
            </w:ins>
          </w:p>
        </w:tc>
        <w:tc>
          <w:tcPr>
            <w:tcW w:w="1420" w:type="dxa"/>
            <w:shd w:val="clear" w:color="auto" w:fill="auto"/>
          </w:tcPr>
          <w:p w:rsidR="00B32B63" w:rsidRPr="00A01631" w:rsidRDefault="00B32B63" w:rsidP="00AE7043">
            <w:pPr>
              <w:rPr>
                <w:ins w:id="1944" w:author="Huang, Jia Chang" w:date="2014-06-04T11:17:00Z"/>
                <w:rFonts w:cs="Arial"/>
                <w:sz w:val="20"/>
                <w:szCs w:val="20"/>
              </w:rPr>
            </w:pPr>
            <w:ins w:id="1945" w:author="Huang, Jia Chang" w:date="2014-06-04T11:18:00Z">
              <w:r>
                <w:rPr>
                  <w:rFonts w:cs="Arial"/>
                  <w:sz w:val="20"/>
                  <w:szCs w:val="20"/>
                </w:rPr>
                <w:t>ROB</w:t>
              </w:r>
            </w:ins>
          </w:p>
        </w:tc>
        <w:tc>
          <w:tcPr>
            <w:tcW w:w="1620" w:type="dxa"/>
            <w:shd w:val="clear" w:color="auto" w:fill="auto"/>
          </w:tcPr>
          <w:p w:rsidR="00B32B63" w:rsidRPr="00A01631" w:rsidRDefault="00B32B63" w:rsidP="00AE7043">
            <w:pPr>
              <w:rPr>
                <w:ins w:id="1946" w:author="Huang, Jia Chang" w:date="2014-06-04T11:17:00Z"/>
                <w:rFonts w:cs="Arial"/>
                <w:sz w:val="20"/>
                <w:szCs w:val="20"/>
              </w:rPr>
            </w:pPr>
            <w:ins w:id="1947" w:author="Huang, Jia Chang" w:date="2014-06-04T11:18:00Z">
              <w:r>
                <w:rPr>
                  <w:rFonts w:cs="Arial"/>
                  <w:sz w:val="20"/>
                  <w:szCs w:val="20"/>
                </w:rPr>
                <w:t>Industry Practice</w:t>
              </w:r>
            </w:ins>
          </w:p>
        </w:tc>
        <w:tc>
          <w:tcPr>
            <w:tcW w:w="1440" w:type="dxa"/>
            <w:shd w:val="clear" w:color="auto" w:fill="auto"/>
          </w:tcPr>
          <w:p w:rsidR="00B32B63" w:rsidRPr="00A01631" w:rsidRDefault="00B32B63" w:rsidP="00AE7043">
            <w:pPr>
              <w:rPr>
                <w:ins w:id="1948" w:author="Huang, Jia Chang" w:date="2014-06-04T11:17:00Z"/>
                <w:rFonts w:cs="Arial"/>
                <w:sz w:val="20"/>
                <w:szCs w:val="20"/>
              </w:rPr>
            </w:pPr>
            <w:ins w:id="1949" w:author="Huang, Jia Chang" w:date="2014-06-04T11:17:00Z">
              <w:r w:rsidRPr="00A01631">
                <w:rPr>
                  <w:rFonts w:cs="Arial"/>
                  <w:sz w:val="20"/>
                  <w:szCs w:val="20"/>
                </w:rPr>
                <w:t>$</w:t>
              </w:r>
            </w:ins>
            <w:ins w:id="1950" w:author="Huang, Jia Chang" w:date="2014-06-04T11:20:00Z">
              <w:r>
                <w:rPr>
                  <w:rFonts w:cs="Arial"/>
                  <w:sz w:val="20"/>
                  <w:szCs w:val="20"/>
                </w:rPr>
                <w:t>81.54</w:t>
              </w:r>
            </w:ins>
          </w:p>
        </w:tc>
        <w:tc>
          <w:tcPr>
            <w:tcW w:w="1341" w:type="dxa"/>
            <w:shd w:val="clear" w:color="auto" w:fill="auto"/>
          </w:tcPr>
          <w:p w:rsidR="00B32B63" w:rsidRPr="00A01631" w:rsidRDefault="00B32B63" w:rsidP="00AE7043">
            <w:pPr>
              <w:rPr>
                <w:ins w:id="1951" w:author="Huang, Jia Chang" w:date="2014-06-04T11:17:00Z"/>
                <w:rFonts w:cs="Arial"/>
                <w:sz w:val="20"/>
                <w:szCs w:val="20"/>
              </w:rPr>
            </w:pPr>
            <w:ins w:id="1952" w:author="Huang, Jia Chang" w:date="2014-06-04T11:17:00Z">
              <w:r w:rsidRPr="00A01631">
                <w:rPr>
                  <w:rFonts w:cs="Arial"/>
                  <w:sz w:val="20"/>
                  <w:szCs w:val="20"/>
                </w:rPr>
                <w:t>$</w:t>
              </w:r>
            </w:ins>
            <w:ins w:id="1953" w:author="Huang, Jia Chang" w:date="2014-06-04T11:22:00Z">
              <w:r>
                <w:rPr>
                  <w:rFonts w:cs="Arial"/>
                  <w:sz w:val="20"/>
                  <w:szCs w:val="20"/>
                </w:rPr>
                <w:t>67.88</w:t>
              </w:r>
            </w:ins>
          </w:p>
        </w:tc>
        <w:tc>
          <w:tcPr>
            <w:tcW w:w="1513" w:type="dxa"/>
            <w:shd w:val="clear" w:color="auto" w:fill="auto"/>
          </w:tcPr>
          <w:p w:rsidR="00B32B63" w:rsidRPr="00A01631" w:rsidRDefault="00B32B63" w:rsidP="00AE7043">
            <w:pPr>
              <w:rPr>
                <w:ins w:id="1954" w:author="Huang, Jia Chang" w:date="2014-06-04T11:17:00Z"/>
                <w:rFonts w:cs="Arial"/>
                <w:sz w:val="20"/>
                <w:szCs w:val="20"/>
              </w:rPr>
            </w:pPr>
            <w:ins w:id="1955" w:author="Huang, Jia Chang" w:date="2014-06-04T11:17:00Z">
              <w:r w:rsidRPr="00A01631">
                <w:rPr>
                  <w:rFonts w:cs="Arial"/>
                  <w:sz w:val="20"/>
                  <w:szCs w:val="20"/>
                </w:rPr>
                <w:t>$</w:t>
              </w:r>
            </w:ins>
            <w:ins w:id="1956" w:author="Huang, Jia Chang" w:date="2014-06-04T11:22:00Z">
              <w:r>
                <w:rPr>
                  <w:rFonts w:cs="Arial"/>
                  <w:sz w:val="20"/>
                  <w:szCs w:val="20"/>
                </w:rPr>
                <w:t>0</w:t>
              </w:r>
            </w:ins>
          </w:p>
        </w:tc>
        <w:tc>
          <w:tcPr>
            <w:tcW w:w="1214" w:type="dxa"/>
            <w:shd w:val="clear" w:color="auto" w:fill="auto"/>
          </w:tcPr>
          <w:p w:rsidR="00B32B63" w:rsidRPr="00A01631" w:rsidRDefault="00B32B63" w:rsidP="00AE7043">
            <w:pPr>
              <w:rPr>
                <w:ins w:id="1957" w:author="Huang, Jia Chang" w:date="2014-06-04T11:17:00Z"/>
                <w:rFonts w:cs="Arial"/>
                <w:sz w:val="20"/>
                <w:szCs w:val="20"/>
              </w:rPr>
            </w:pPr>
            <w:ins w:id="1958" w:author="Huang, Jia Chang" w:date="2014-06-04T11:17:00Z">
              <w:r w:rsidRPr="00A01631">
                <w:rPr>
                  <w:rFonts w:cs="Arial"/>
                  <w:sz w:val="20"/>
                  <w:szCs w:val="20"/>
                </w:rPr>
                <w:t>$</w:t>
              </w:r>
            </w:ins>
            <w:ins w:id="1959" w:author="Huang, Jia Chang" w:date="2014-06-04T11:24:00Z">
              <w:r w:rsidR="00D022FA">
                <w:rPr>
                  <w:rFonts w:cs="Arial"/>
                  <w:sz w:val="20"/>
                  <w:szCs w:val="20"/>
                </w:rPr>
                <w:t>149.42</w:t>
              </w:r>
            </w:ins>
          </w:p>
        </w:tc>
      </w:tr>
    </w:tbl>
    <w:p w:rsidR="00B32B63" w:rsidRPr="00DD1C47" w:rsidRDefault="00B32B63" w:rsidP="00B32B63">
      <w:pPr>
        <w:rPr>
          <w:ins w:id="1960" w:author="Huang, Jia Chang" w:date="2014-06-04T11:17:00Z"/>
          <w:rFonts w:cs="Arial"/>
          <w:i/>
          <w:sz w:val="20"/>
          <w:szCs w:val="20"/>
        </w:rPr>
      </w:pPr>
      <w:ins w:id="1961" w:author="Huang, Jia Chang" w:date="2014-06-04T11:17:00Z">
        <w:r w:rsidRPr="00DD1C47">
          <w:rPr>
            <w:rFonts w:cs="Arial"/>
            <w:i/>
            <w:sz w:val="20"/>
            <w:szCs w:val="20"/>
          </w:rPr>
          <w:t>All costs are noted as $ per measure unit</w:t>
        </w:r>
      </w:ins>
    </w:p>
    <w:p w:rsidR="00B32B63" w:rsidRDefault="00B32B63" w:rsidP="00AB2D9E">
      <w:pPr>
        <w:rPr>
          <w:ins w:id="1962" w:author="Huang, Jia Chang" w:date="2014-06-04T11:16:00Z"/>
          <w:rFonts w:cs="Arial"/>
          <w:sz w:val="20"/>
          <w:szCs w:val="20"/>
        </w:rPr>
      </w:pPr>
    </w:p>
    <w:p w:rsidR="00B32B63" w:rsidRDefault="00D022FA" w:rsidP="00AB2D9E">
      <w:pPr>
        <w:rPr>
          <w:ins w:id="1963" w:author="Huang, Jia Chang" w:date="2014-06-04T11:37:00Z"/>
          <w:rFonts w:cs="Arial"/>
          <w:sz w:val="20"/>
          <w:szCs w:val="20"/>
          <w:vertAlign w:val="superscript"/>
        </w:rPr>
      </w:pPr>
      <w:ins w:id="1964" w:author="Huang, Jia Chang" w:date="2014-06-04T11:29:00Z">
        <w:r>
          <w:rPr>
            <w:rFonts w:cs="Arial"/>
            <w:sz w:val="20"/>
            <w:szCs w:val="20"/>
          </w:rPr>
          <w:t>The base case is a standard efficiency permanent split capacitor motor</w:t>
        </w:r>
      </w:ins>
      <w:ins w:id="1965" w:author="Huang, Jia Chang" w:date="2014-06-04T11:36:00Z">
        <w:r w:rsidR="00D62863" w:rsidRPr="00D62863">
          <w:rPr>
            <w:rFonts w:cs="Arial"/>
            <w:sz w:val="20"/>
            <w:szCs w:val="20"/>
            <w:vertAlign w:val="superscript"/>
          </w:rPr>
          <w:t xml:space="preserve"> </w:t>
        </w:r>
        <w:r w:rsidR="00D62863" w:rsidRPr="000D4C7A">
          <w:rPr>
            <w:rFonts w:cs="Arial"/>
            <w:sz w:val="20"/>
            <w:szCs w:val="20"/>
            <w:vertAlign w:val="superscript"/>
          </w:rPr>
          <w:t>Ref 1</w:t>
        </w:r>
        <w:r w:rsidR="00D62863">
          <w:rPr>
            <w:rFonts w:cs="Arial"/>
            <w:sz w:val="20"/>
            <w:szCs w:val="20"/>
            <w:vertAlign w:val="superscript"/>
          </w:rPr>
          <w:t>0</w:t>
        </w:r>
      </w:ins>
      <w:ins w:id="1966" w:author="Huang, Jia Chang" w:date="2014-06-04T11:29:00Z">
        <w:r>
          <w:rPr>
            <w:rFonts w:cs="Arial"/>
            <w:sz w:val="20"/>
            <w:szCs w:val="20"/>
          </w:rPr>
          <w:t>.</w:t>
        </w:r>
      </w:ins>
      <w:ins w:id="1967" w:author="Huang, Jia Chang" w:date="2014-06-04T11:34:00Z">
        <w:r w:rsidR="00D62863" w:rsidRPr="00D62863">
          <w:rPr>
            <w:rFonts w:cs="Arial"/>
            <w:sz w:val="20"/>
            <w:szCs w:val="20"/>
            <w:vertAlign w:val="superscript"/>
          </w:rPr>
          <w:t xml:space="preserve"> </w:t>
        </w:r>
      </w:ins>
    </w:p>
    <w:p w:rsidR="00DD1C47" w:rsidRPr="00D62863" w:rsidDel="00D022FA" w:rsidRDefault="00D62863" w:rsidP="00AB2D9E">
      <w:pPr>
        <w:rPr>
          <w:del w:id="1968" w:author="Huang, Jia Chang" w:date="2014-06-04T11:25:00Z"/>
          <w:rFonts w:cs="Arial"/>
          <w:sz w:val="20"/>
          <w:szCs w:val="20"/>
          <w:rPrChange w:id="1969" w:author="Huang, Jia Chang" w:date="2014-06-04T11:37:00Z">
            <w:rPr>
              <w:del w:id="1970" w:author="Huang, Jia Chang" w:date="2014-06-04T11:25:00Z"/>
              <w:rFonts w:cs="Arial"/>
              <w:szCs w:val="22"/>
            </w:rPr>
          </w:rPrChange>
        </w:rPr>
      </w:pPr>
      <w:ins w:id="1971" w:author="Huang, Jia Chang" w:date="2014-06-04T11:37:00Z">
        <w:r w:rsidRPr="003D0285">
          <w:rPr>
            <w:rFonts w:cs="Arial"/>
            <w:sz w:val="20"/>
            <w:szCs w:val="20"/>
          </w:rPr>
          <w:t>Typical installation time is one hour.  The DEER2014 Costs and Values Summary documentation lists the base rate labor cost for residential HVAC at $67.88 per hour.</w:t>
        </w:r>
      </w:ins>
      <w:del w:id="1972" w:author="Huang, Jia Chang" w:date="2014-06-04T11:25:00Z">
        <w:r w:rsidR="00BE4C2A" w:rsidDel="00D022FA">
          <w:rPr>
            <w:rFonts w:cs="Arial"/>
            <w:sz w:val="20"/>
            <w:szCs w:val="20"/>
          </w:rPr>
          <w:delText>The base case cost is zero.</w:delText>
        </w:r>
        <w:r w:rsidR="00BE4C2A" w:rsidRPr="00BE4C2A" w:rsidDel="00D022FA">
          <w:rPr>
            <w:rFonts w:cs="Arial"/>
            <w:szCs w:val="22"/>
          </w:rPr>
          <w:delText xml:space="preserve"> </w:delText>
        </w:r>
      </w:del>
    </w:p>
    <w:p w:rsidR="00446A0E" w:rsidRPr="00DD1C47" w:rsidRDefault="00446A0E" w:rsidP="00AB2D9E">
      <w:pPr>
        <w:rPr>
          <w:rFonts w:cs="Arial"/>
          <w:b/>
          <w:i/>
          <w:sz w:val="20"/>
          <w:szCs w:val="20"/>
        </w:rPr>
      </w:pPr>
    </w:p>
    <w:p w:rsidR="00C069A2" w:rsidRDefault="00663A00" w:rsidP="002E0043">
      <w:pPr>
        <w:pStyle w:val="Heading2"/>
        <w:keepNext w:val="0"/>
      </w:pPr>
      <w:bookmarkStart w:id="1973" w:name="_Toc304800219"/>
      <w:bookmarkStart w:id="1974" w:name="_Toc324318373"/>
      <w:bookmarkStart w:id="1975" w:name="_Toc324340502"/>
      <w:bookmarkStart w:id="1976" w:name="_Toc389646573"/>
      <w:r>
        <w:t>4.2 Meas</w:t>
      </w:r>
      <w:r w:rsidR="00C069A2">
        <w:t xml:space="preserve">ure </w:t>
      </w:r>
      <w:r w:rsidR="00930877">
        <w:t xml:space="preserve">Case </w:t>
      </w:r>
      <w:r w:rsidR="00C069A2">
        <w:t>Costs</w:t>
      </w:r>
      <w:bookmarkEnd w:id="1973"/>
      <w:bookmarkEnd w:id="1974"/>
      <w:bookmarkEnd w:id="1975"/>
      <w:bookmarkEnd w:id="1976"/>
      <w:r w:rsidR="00930877">
        <w:t xml:space="preserve"> </w:t>
      </w:r>
    </w:p>
    <w:p w:rsidR="00DD1C47" w:rsidRPr="00DD1C47" w:rsidRDefault="00D62863" w:rsidP="00DD1C47">
      <w:pPr>
        <w:rPr>
          <w:rFonts w:cs="Arial"/>
          <w:sz w:val="20"/>
          <w:szCs w:val="20"/>
        </w:rPr>
      </w:pPr>
      <w:ins w:id="1977" w:author="Huang, Jia Chang" w:date="2014-06-04T11:37:00Z">
        <w:r>
          <w:rPr>
            <w:rFonts w:cs="Arial"/>
            <w:sz w:val="20"/>
            <w:szCs w:val="20"/>
          </w:rPr>
          <w:t xml:space="preserve">The following Measure Application Types are appropriate to these measures. </w:t>
        </w:r>
      </w:ins>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p>
    <w:p w:rsidR="00DD1C47" w:rsidRDefault="00DD1C47" w:rsidP="00DD1C47">
      <w:pPr>
        <w:rPr>
          <w:i/>
        </w:rPr>
      </w:pPr>
    </w:p>
    <w:p w:rsidR="00446A0E" w:rsidRDefault="00446A0E" w:rsidP="00446A0E">
      <w:pPr>
        <w:pStyle w:val="Table"/>
      </w:pPr>
      <w:bookmarkStart w:id="1978" w:name="_Toc389659816"/>
      <w:r>
        <w:t>Table 1</w:t>
      </w:r>
      <w:r w:rsidR="001B14C1">
        <w:t>5</w:t>
      </w:r>
      <w:r>
        <w:t>:  Measure Case Costs</w:t>
      </w:r>
      <w:bookmarkEnd w:id="19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9"/>
        <w:gridCol w:w="1293"/>
        <w:gridCol w:w="1624"/>
        <w:gridCol w:w="1537"/>
        <w:gridCol w:w="1261"/>
        <w:gridCol w:w="1415"/>
        <w:gridCol w:w="1427"/>
      </w:tblGrid>
      <w:tr w:rsidR="00DD1C47" w:rsidRPr="00A01631" w:rsidTr="00A01631">
        <w:tc>
          <w:tcPr>
            <w:tcW w:w="1028"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rsidTr="00A01631">
        <w:tc>
          <w:tcPr>
            <w:tcW w:w="1028" w:type="dxa"/>
            <w:shd w:val="clear" w:color="auto" w:fill="auto"/>
          </w:tcPr>
          <w:p w:rsidR="00DD1C47" w:rsidRPr="00A01631" w:rsidRDefault="002C526A" w:rsidP="003F57BD">
            <w:pPr>
              <w:rPr>
                <w:rFonts w:cs="Arial"/>
                <w:sz w:val="20"/>
                <w:szCs w:val="20"/>
              </w:rPr>
            </w:pPr>
            <w:r>
              <w:rPr>
                <w:rFonts w:cs="Arial"/>
                <w:sz w:val="20"/>
                <w:szCs w:val="20"/>
              </w:rPr>
              <w:t>H797, H798</w:t>
            </w:r>
          </w:p>
        </w:tc>
        <w:tc>
          <w:tcPr>
            <w:tcW w:w="1420" w:type="dxa"/>
            <w:shd w:val="clear" w:color="auto" w:fill="auto"/>
          </w:tcPr>
          <w:p w:rsidR="00DD1C47" w:rsidRPr="00C03148" w:rsidRDefault="00B32B63" w:rsidP="003F57BD">
            <w:pPr>
              <w:rPr>
                <w:rFonts w:cs="Arial"/>
                <w:sz w:val="20"/>
                <w:szCs w:val="20"/>
              </w:rPr>
            </w:pPr>
            <w:ins w:id="1979" w:author="Huang, Jia Chang" w:date="2014-06-04T11:22:00Z">
              <w:r>
                <w:rPr>
                  <w:rFonts w:cs="Arial"/>
                  <w:sz w:val="20"/>
                  <w:szCs w:val="20"/>
                </w:rPr>
                <w:t>ROB</w:t>
              </w:r>
            </w:ins>
            <w:del w:id="1980" w:author="Huang, Jia Chang" w:date="2014-06-04T11:22:00Z">
              <w:r w:rsidR="00246095" w:rsidDel="00B32B63">
                <w:rPr>
                  <w:rFonts w:cs="Arial"/>
                  <w:sz w:val="20"/>
                  <w:szCs w:val="20"/>
                </w:rPr>
                <w:delText>RET</w:delText>
              </w:r>
            </w:del>
          </w:p>
        </w:tc>
        <w:tc>
          <w:tcPr>
            <w:tcW w:w="1620" w:type="dxa"/>
            <w:shd w:val="clear" w:color="auto" w:fill="auto"/>
          </w:tcPr>
          <w:p w:rsidR="00DD1C47" w:rsidRPr="00C03148" w:rsidRDefault="00B32B63" w:rsidP="002C526A">
            <w:pPr>
              <w:rPr>
                <w:rFonts w:cs="Arial"/>
                <w:sz w:val="20"/>
                <w:szCs w:val="20"/>
              </w:rPr>
            </w:pPr>
            <w:ins w:id="1981" w:author="Huang, Jia Chang" w:date="2014-06-04T11:22:00Z">
              <w:r>
                <w:rPr>
                  <w:rFonts w:cs="Arial"/>
                  <w:sz w:val="20"/>
                  <w:szCs w:val="20"/>
                </w:rPr>
                <w:t>Industry Practice</w:t>
              </w:r>
            </w:ins>
            <w:del w:id="1982" w:author="Huang, Jia Chang" w:date="2014-06-04T11:22:00Z">
              <w:r w:rsidR="00DD1C47" w:rsidRPr="00C03148" w:rsidDel="00B32B63">
                <w:rPr>
                  <w:rFonts w:cs="Arial"/>
                  <w:sz w:val="20"/>
                  <w:szCs w:val="20"/>
                </w:rPr>
                <w:delText>Existing</w:delText>
              </w:r>
            </w:del>
          </w:p>
        </w:tc>
        <w:tc>
          <w:tcPr>
            <w:tcW w:w="1440" w:type="dxa"/>
            <w:shd w:val="clear" w:color="auto" w:fill="auto"/>
          </w:tcPr>
          <w:p w:rsidR="00DD1C47" w:rsidRPr="00A01631" w:rsidRDefault="00DD1C47">
            <w:pPr>
              <w:rPr>
                <w:rFonts w:cs="Arial"/>
                <w:sz w:val="20"/>
                <w:szCs w:val="20"/>
              </w:rPr>
            </w:pPr>
            <w:r w:rsidRPr="00A01631">
              <w:rPr>
                <w:rFonts w:cs="Arial"/>
                <w:sz w:val="20"/>
                <w:szCs w:val="20"/>
              </w:rPr>
              <w:t>$</w:t>
            </w:r>
            <w:del w:id="1983" w:author="Huang, Jia Chang" w:date="2014-06-04T11:24:00Z">
              <w:r w:rsidR="005704D6" w:rsidRPr="005704D6" w:rsidDel="00D022FA">
                <w:rPr>
                  <w:rFonts w:cs="Arial"/>
                  <w:sz w:val="20"/>
                  <w:szCs w:val="20"/>
                </w:rPr>
                <w:delText>285.88</w:delText>
              </w:r>
            </w:del>
            <w:ins w:id="1984" w:author="Huang, Jia Chang" w:date="2014-06-04T11:24:00Z">
              <w:r w:rsidR="00D022FA">
                <w:rPr>
                  <w:rFonts w:cs="Arial"/>
                  <w:sz w:val="20"/>
                  <w:szCs w:val="20"/>
                </w:rPr>
                <w:t>238.23</w:t>
              </w:r>
            </w:ins>
          </w:p>
        </w:tc>
        <w:tc>
          <w:tcPr>
            <w:tcW w:w="1341" w:type="dxa"/>
            <w:shd w:val="clear" w:color="auto" w:fill="auto"/>
          </w:tcPr>
          <w:p w:rsidR="00DD1C47" w:rsidRPr="00A01631" w:rsidRDefault="00DD1C47" w:rsidP="003F57BD">
            <w:pPr>
              <w:rPr>
                <w:rFonts w:cs="Arial"/>
                <w:sz w:val="20"/>
                <w:szCs w:val="20"/>
              </w:rPr>
            </w:pPr>
            <w:r w:rsidRPr="00A01631">
              <w:rPr>
                <w:rFonts w:cs="Arial"/>
                <w:sz w:val="20"/>
                <w:szCs w:val="20"/>
              </w:rPr>
              <w:t>$</w:t>
            </w:r>
            <w:r w:rsidR="00BE4C2A">
              <w:rPr>
                <w:rFonts w:cs="Arial"/>
                <w:sz w:val="20"/>
                <w:szCs w:val="20"/>
              </w:rPr>
              <w:t>67.88</w:t>
            </w:r>
          </w:p>
        </w:tc>
        <w:tc>
          <w:tcPr>
            <w:tcW w:w="1513" w:type="dxa"/>
            <w:shd w:val="clear" w:color="auto" w:fill="auto"/>
          </w:tcPr>
          <w:p w:rsidR="00DD1C47" w:rsidRPr="00A01631" w:rsidRDefault="00DD1C47" w:rsidP="003F57BD">
            <w:pPr>
              <w:rPr>
                <w:rFonts w:cs="Arial"/>
                <w:sz w:val="20"/>
                <w:szCs w:val="20"/>
              </w:rPr>
            </w:pPr>
            <w:r w:rsidRPr="00A01631">
              <w:rPr>
                <w:rFonts w:cs="Arial"/>
                <w:sz w:val="20"/>
                <w:szCs w:val="20"/>
              </w:rPr>
              <w:t>$</w:t>
            </w:r>
            <w:r w:rsidR="00BE4C2A">
              <w:rPr>
                <w:rFonts w:cs="Arial"/>
                <w:sz w:val="20"/>
                <w:szCs w:val="20"/>
              </w:rPr>
              <w:t>0</w:t>
            </w:r>
          </w:p>
        </w:tc>
        <w:tc>
          <w:tcPr>
            <w:tcW w:w="1214" w:type="dxa"/>
            <w:shd w:val="clear" w:color="auto" w:fill="auto"/>
          </w:tcPr>
          <w:p w:rsidR="00DD1C47" w:rsidRPr="00A01631" w:rsidRDefault="00DD1C47">
            <w:pPr>
              <w:rPr>
                <w:rFonts w:cs="Arial"/>
                <w:sz w:val="20"/>
                <w:szCs w:val="20"/>
              </w:rPr>
            </w:pPr>
            <w:r w:rsidRPr="00A01631">
              <w:rPr>
                <w:rFonts w:cs="Arial"/>
                <w:sz w:val="20"/>
                <w:szCs w:val="20"/>
              </w:rPr>
              <w:t>$</w:t>
            </w:r>
            <w:r w:rsidR="005704D6" w:rsidRPr="005704D6">
              <w:rPr>
                <w:rFonts w:cs="Arial"/>
                <w:sz w:val="20"/>
                <w:szCs w:val="20"/>
              </w:rPr>
              <w:t>3</w:t>
            </w:r>
            <w:del w:id="1985" w:author="Huang, Jia Chang" w:date="2014-06-04T11:25:00Z">
              <w:r w:rsidR="005704D6" w:rsidRPr="005704D6" w:rsidDel="00D022FA">
                <w:rPr>
                  <w:rFonts w:cs="Arial"/>
                  <w:sz w:val="20"/>
                  <w:szCs w:val="20"/>
                </w:rPr>
                <w:delText>53.76</w:delText>
              </w:r>
            </w:del>
            <w:ins w:id="1986" w:author="Huang, Jia Chang" w:date="2014-06-04T11:25:00Z">
              <w:r w:rsidR="00D022FA">
                <w:rPr>
                  <w:rFonts w:cs="Arial"/>
                  <w:sz w:val="20"/>
                  <w:szCs w:val="20"/>
                </w:rPr>
                <w:t>06.11</w:t>
              </w:r>
            </w:ins>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DD1C47" w:rsidRDefault="00DD1C47" w:rsidP="00DD1C47">
      <w:pPr>
        <w:rPr>
          <w:i/>
        </w:rPr>
      </w:pPr>
    </w:p>
    <w:p w:rsidR="00B32B63" w:rsidRPr="003D0285" w:rsidRDefault="00446A0E" w:rsidP="00B32B63">
      <w:pPr>
        <w:rPr>
          <w:ins w:id="1987" w:author="Huang, Jia Chang" w:date="2014-06-04T11:23:00Z"/>
          <w:rFonts w:cs="Arial"/>
          <w:sz w:val="20"/>
          <w:szCs w:val="20"/>
        </w:rPr>
      </w:pPr>
      <w:del w:id="1988" w:author="Huang, Jia Chang" w:date="2014-06-04T11:23:00Z">
        <w:r w:rsidDel="00B32B63">
          <w:rPr>
            <w:rFonts w:cs="Arial"/>
            <w:sz w:val="20"/>
            <w:szCs w:val="20"/>
          </w:rPr>
          <w:delText xml:space="preserve">Measure costs were calculated as described in section </w:delText>
        </w:r>
        <w:r w:rsidRPr="00446A0E" w:rsidDel="00B32B63">
          <w:rPr>
            <w:rFonts w:cs="Arial"/>
            <w:sz w:val="20"/>
            <w:szCs w:val="20"/>
          </w:rPr>
          <w:delText>1.4.1.2</w:delText>
        </w:r>
        <w:r w:rsidDel="00B32B63">
          <w:rPr>
            <w:rFonts w:cs="Arial"/>
            <w:sz w:val="20"/>
            <w:szCs w:val="20"/>
          </w:rPr>
          <w:delText>.</w:delText>
        </w:r>
      </w:del>
      <w:ins w:id="1989" w:author="Huang, Jia Chang" w:date="2014-06-04T11:23:00Z">
        <w:r w:rsidR="00B32B63" w:rsidRPr="003D0285">
          <w:rPr>
            <w:rFonts w:cs="Arial"/>
            <w:sz w:val="20"/>
            <w:szCs w:val="20"/>
          </w:rPr>
          <w:t>BPM replacement motors are currently available in CA for $199 in the ½ Hp size and $242 in the 1 Hp size</w:t>
        </w:r>
        <w:r w:rsidR="00B32B63" w:rsidRPr="000D4C7A">
          <w:rPr>
            <w:rFonts w:cs="Arial"/>
            <w:sz w:val="20"/>
            <w:szCs w:val="20"/>
            <w:vertAlign w:val="superscript"/>
          </w:rPr>
          <w:t>Ref 1</w:t>
        </w:r>
      </w:ins>
      <w:ins w:id="1990" w:author="Huang, Jia Chang" w:date="2014-06-04T16:03:00Z">
        <w:r w:rsidR="007E04DD">
          <w:rPr>
            <w:rFonts w:cs="Arial"/>
            <w:sz w:val="20"/>
            <w:szCs w:val="20"/>
            <w:vertAlign w:val="superscript"/>
          </w:rPr>
          <w:t>0</w:t>
        </w:r>
      </w:ins>
      <w:ins w:id="1991" w:author="Huang, Jia Chang" w:date="2014-06-04T11:23:00Z">
        <w:r w:rsidR="00B32B63" w:rsidRPr="003D0285">
          <w:rPr>
            <w:rFonts w:cs="Arial"/>
            <w:sz w:val="20"/>
            <w:szCs w:val="20"/>
          </w:rPr>
          <w:t>. Of all motors installed in the program to date, more than 90% have been ½ Hp or smaller.  The resulting weighted average motor cost plus cost of the Western Cooling Control™ enhanced time delay control is:</w:t>
        </w:r>
      </w:ins>
    </w:p>
    <w:p w:rsidR="00B32B63" w:rsidRPr="003D0285" w:rsidRDefault="00B32B63" w:rsidP="00B32B63">
      <w:pPr>
        <w:rPr>
          <w:ins w:id="1992" w:author="Huang, Jia Chang" w:date="2014-06-04T11:23:00Z"/>
          <w:rFonts w:cs="Arial"/>
          <w:sz w:val="20"/>
          <w:szCs w:val="20"/>
        </w:rPr>
      </w:pPr>
    </w:p>
    <w:p w:rsidR="00B32B63" w:rsidRPr="003D0285" w:rsidRDefault="00B32B63" w:rsidP="00B32B63">
      <w:pPr>
        <w:rPr>
          <w:ins w:id="1993" w:author="Huang, Jia Chang" w:date="2014-06-04T11:23:00Z"/>
          <w:rFonts w:cs="Arial"/>
          <w:sz w:val="20"/>
          <w:szCs w:val="20"/>
        </w:rPr>
      </w:pPr>
      <w:ins w:id="1994" w:author="Huang, Jia Chang" w:date="2014-06-04T11:23:00Z">
        <w:r w:rsidRPr="003D0285">
          <w:rPr>
            <w:rFonts w:cs="Arial"/>
            <w:sz w:val="20"/>
            <w:szCs w:val="20"/>
          </w:rPr>
          <w:t>$198.88 X 90% + $242.42 X 10% $35 = $238.23 average hardware cost per installed motor</w:t>
        </w:r>
      </w:ins>
    </w:p>
    <w:p w:rsidR="00B32B63" w:rsidRPr="003D0285" w:rsidRDefault="00B32B63" w:rsidP="00B32B63">
      <w:pPr>
        <w:rPr>
          <w:ins w:id="1995" w:author="Huang, Jia Chang" w:date="2014-06-04T11:23:00Z"/>
          <w:rFonts w:cs="Arial"/>
          <w:sz w:val="20"/>
          <w:szCs w:val="20"/>
        </w:rPr>
      </w:pPr>
    </w:p>
    <w:p w:rsidR="00B32B63" w:rsidRPr="003D0285" w:rsidRDefault="00B32B63" w:rsidP="00B32B63">
      <w:pPr>
        <w:rPr>
          <w:ins w:id="1996" w:author="Huang, Jia Chang" w:date="2014-06-04T11:23:00Z"/>
          <w:rFonts w:cs="Arial"/>
          <w:sz w:val="20"/>
          <w:szCs w:val="20"/>
        </w:rPr>
      </w:pPr>
      <w:ins w:id="1997" w:author="Huang, Jia Chang" w:date="2014-06-04T11:23:00Z">
        <w:r w:rsidRPr="003D0285">
          <w:rPr>
            <w:rFonts w:cs="Arial"/>
            <w:sz w:val="20"/>
            <w:szCs w:val="20"/>
          </w:rPr>
          <w:t>Typical installation time is one hour.  The DEER2014 Costs and Values Summary documentation lists the base rate labor cost for residential HVAC at $67.88 per hour.</w:t>
        </w:r>
      </w:ins>
    </w:p>
    <w:p w:rsidR="00B32B63" w:rsidRPr="003D0285" w:rsidRDefault="00B32B63" w:rsidP="00B32B63">
      <w:pPr>
        <w:rPr>
          <w:ins w:id="1998" w:author="Huang, Jia Chang" w:date="2014-06-04T11:23:00Z"/>
          <w:rFonts w:cs="Arial"/>
          <w:sz w:val="20"/>
          <w:szCs w:val="20"/>
        </w:rPr>
      </w:pPr>
    </w:p>
    <w:p w:rsidR="00DD1C47" w:rsidRPr="00446A0E" w:rsidDel="00D022FA" w:rsidRDefault="00DD1C47" w:rsidP="00B32B63">
      <w:pPr>
        <w:rPr>
          <w:del w:id="1999" w:author="Huang, Jia Chang" w:date="2014-06-04T11:24:00Z"/>
          <w:rFonts w:cs="Arial"/>
          <w:sz w:val="20"/>
          <w:szCs w:val="20"/>
        </w:rPr>
      </w:pPr>
    </w:p>
    <w:p w:rsidR="00DD1C47" w:rsidRPr="00DD1C47" w:rsidRDefault="00DD1C47" w:rsidP="00F55847">
      <w:pPr>
        <w:rPr>
          <w:rFonts w:cs="Arial"/>
          <w:sz w:val="20"/>
          <w:szCs w:val="20"/>
        </w:rPr>
      </w:pPr>
    </w:p>
    <w:p w:rsidR="0030550A" w:rsidDel="00D62863" w:rsidRDefault="0030550A" w:rsidP="002E0043">
      <w:pPr>
        <w:pStyle w:val="Heading2"/>
        <w:keepNext w:val="0"/>
        <w:rPr>
          <w:del w:id="2000" w:author="Huang, Jia Chang" w:date="2014-06-04T11:38:00Z"/>
        </w:rPr>
      </w:pPr>
      <w:bookmarkStart w:id="2001" w:name="_Toc304800220"/>
      <w:bookmarkStart w:id="2002" w:name="_Toc324318374"/>
      <w:bookmarkStart w:id="2003" w:name="_Toc324340503"/>
      <w:bookmarkStart w:id="2004" w:name="_Toc389646574"/>
      <w:r>
        <w:t>4.3 Incremental &amp; Full Measure Costs</w:t>
      </w:r>
      <w:bookmarkEnd w:id="2001"/>
      <w:bookmarkEnd w:id="2002"/>
      <w:bookmarkEnd w:id="2003"/>
      <w:bookmarkEnd w:id="2004"/>
    </w:p>
    <w:p w:rsidR="001B14C1" w:rsidRPr="00695CD4" w:rsidRDefault="001B14C1">
      <w:pPr>
        <w:pStyle w:val="Heading2"/>
        <w:keepNext w:val="0"/>
        <w:pPrChange w:id="2005" w:author="Huang, Jia Chang" w:date="2014-06-04T11:38:00Z">
          <w:pPr>
            <w:pStyle w:val="Table"/>
          </w:pPr>
        </w:pPrChange>
      </w:pPr>
      <w:bookmarkStart w:id="2006" w:name="_Toc326911410"/>
      <w:bookmarkStart w:id="2007" w:name="_Toc32812877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D62863" w:rsidRPr="003F57BD" w:rsidTr="00AE7043">
        <w:trPr>
          <w:trHeight w:val="255"/>
          <w:ins w:id="2008" w:author="Huang, Jia Chang" w:date="2014-06-04T11:39:00Z"/>
        </w:trPr>
        <w:tc>
          <w:tcPr>
            <w:tcW w:w="1305" w:type="dxa"/>
            <w:shd w:val="clear" w:color="auto" w:fill="0D0D0D"/>
            <w:noWrap/>
            <w:vAlign w:val="bottom"/>
          </w:tcPr>
          <w:p w:rsidR="00D62863" w:rsidRPr="00623BA1" w:rsidRDefault="00D62863" w:rsidP="00AE7043">
            <w:pPr>
              <w:jc w:val="center"/>
              <w:rPr>
                <w:ins w:id="2009" w:author="Huang, Jia Chang" w:date="2014-06-04T11:39:00Z"/>
                <w:rFonts w:cs="Arial"/>
                <w:b/>
                <w:sz w:val="20"/>
                <w:szCs w:val="20"/>
              </w:rPr>
            </w:pPr>
            <w:ins w:id="2010" w:author="Huang, Jia Chang" w:date="2014-06-04T11:39:00Z">
              <w:r>
                <w:rPr>
                  <w:rFonts w:cs="Arial"/>
                  <w:b/>
                  <w:sz w:val="20"/>
                  <w:szCs w:val="20"/>
                </w:rPr>
                <w:t>Measure Application</w:t>
              </w:r>
              <w:r w:rsidRPr="00623BA1">
                <w:rPr>
                  <w:rFonts w:cs="Arial"/>
                  <w:b/>
                  <w:sz w:val="20"/>
                  <w:szCs w:val="20"/>
                </w:rPr>
                <w:t xml:space="preserve"> Type</w:t>
              </w:r>
            </w:ins>
          </w:p>
        </w:tc>
        <w:tc>
          <w:tcPr>
            <w:tcW w:w="3213" w:type="dxa"/>
            <w:shd w:val="clear" w:color="auto" w:fill="0D0D0D"/>
            <w:vAlign w:val="bottom"/>
          </w:tcPr>
          <w:p w:rsidR="00D62863" w:rsidRPr="00623BA1" w:rsidRDefault="00D62863" w:rsidP="00AE7043">
            <w:pPr>
              <w:jc w:val="center"/>
              <w:rPr>
                <w:ins w:id="2011" w:author="Huang, Jia Chang" w:date="2014-06-04T11:39:00Z"/>
                <w:rFonts w:cs="Arial"/>
                <w:b/>
                <w:sz w:val="20"/>
                <w:szCs w:val="20"/>
              </w:rPr>
            </w:pPr>
            <w:ins w:id="2012" w:author="Huang, Jia Chang" w:date="2014-06-04T11:39:00Z">
              <w:r>
                <w:rPr>
                  <w:rFonts w:cs="Arial"/>
                  <w:b/>
                  <w:sz w:val="20"/>
                  <w:szCs w:val="20"/>
                </w:rPr>
                <w:t>Full</w:t>
              </w:r>
              <w:r w:rsidRPr="00623BA1">
                <w:rPr>
                  <w:rFonts w:cs="Arial"/>
                  <w:b/>
                  <w:sz w:val="20"/>
                  <w:szCs w:val="20"/>
                </w:rPr>
                <w:t xml:space="preserve"> Measure Cost</w:t>
              </w:r>
            </w:ins>
          </w:p>
          <w:p w:rsidR="00D62863" w:rsidRPr="00623BA1" w:rsidRDefault="00D62863" w:rsidP="00AE7043">
            <w:pPr>
              <w:jc w:val="center"/>
              <w:rPr>
                <w:ins w:id="2013" w:author="Huang, Jia Chang" w:date="2014-06-04T11:39:00Z"/>
                <w:rFonts w:cs="Arial"/>
                <w:b/>
                <w:sz w:val="20"/>
                <w:szCs w:val="20"/>
              </w:rPr>
            </w:pPr>
            <w:ins w:id="2014" w:author="Huang, Jia Chang" w:date="2014-06-04T11:39:00Z">
              <w:r w:rsidRPr="00623BA1">
                <w:rPr>
                  <w:rFonts w:cs="Arial"/>
                  <w:b/>
                  <w:sz w:val="20"/>
                  <w:szCs w:val="20"/>
                </w:rPr>
                <w:t>(RUL Period/First Baseline)</w:t>
              </w:r>
            </w:ins>
          </w:p>
        </w:tc>
        <w:tc>
          <w:tcPr>
            <w:tcW w:w="2070" w:type="dxa"/>
            <w:shd w:val="clear" w:color="auto" w:fill="0D0D0D"/>
            <w:noWrap/>
            <w:vAlign w:val="bottom"/>
          </w:tcPr>
          <w:p w:rsidR="00D62863" w:rsidRPr="00623BA1" w:rsidRDefault="00D62863" w:rsidP="00AE7043">
            <w:pPr>
              <w:jc w:val="center"/>
              <w:rPr>
                <w:ins w:id="2015" w:author="Huang, Jia Chang" w:date="2014-06-04T11:39:00Z"/>
                <w:rFonts w:cs="Arial"/>
                <w:b/>
                <w:sz w:val="20"/>
                <w:szCs w:val="20"/>
              </w:rPr>
            </w:pPr>
            <w:ins w:id="2016" w:author="Huang, Jia Chang" w:date="2014-06-04T11:39:00Z">
              <w:r>
                <w:rPr>
                  <w:rFonts w:cs="Arial"/>
                  <w:b/>
                  <w:sz w:val="20"/>
                  <w:szCs w:val="20"/>
                </w:rPr>
                <w:t>Full</w:t>
              </w:r>
              <w:r w:rsidRPr="00623BA1">
                <w:rPr>
                  <w:rFonts w:cs="Arial"/>
                  <w:b/>
                  <w:sz w:val="20"/>
                  <w:szCs w:val="20"/>
                </w:rPr>
                <w:t xml:space="preserve"> Measure Cost</w:t>
              </w:r>
            </w:ins>
          </w:p>
          <w:p w:rsidR="00D62863" w:rsidRPr="00623BA1" w:rsidRDefault="00D62863" w:rsidP="00AE7043">
            <w:pPr>
              <w:jc w:val="center"/>
              <w:rPr>
                <w:ins w:id="2017" w:author="Huang, Jia Chang" w:date="2014-06-04T11:39:00Z"/>
                <w:rFonts w:cs="Arial"/>
                <w:b/>
                <w:sz w:val="20"/>
                <w:szCs w:val="20"/>
              </w:rPr>
            </w:pPr>
            <w:ins w:id="2018" w:author="Huang, Jia Chang" w:date="2014-06-04T11:39:00Z">
              <w:r w:rsidRPr="00623BA1">
                <w:rPr>
                  <w:rFonts w:cs="Arial"/>
                  <w:b/>
                  <w:sz w:val="20"/>
                  <w:szCs w:val="20"/>
                </w:rPr>
                <w:t>(EUL-RUL Period/ Second Baseline)</w:t>
              </w:r>
            </w:ins>
          </w:p>
        </w:tc>
        <w:tc>
          <w:tcPr>
            <w:tcW w:w="2970" w:type="dxa"/>
            <w:shd w:val="clear" w:color="auto" w:fill="0D0D0D"/>
            <w:noWrap/>
            <w:vAlign w:val="bottom"/>
          </w:tcPr>
          <w:p w:rsidR="00D62863" w:rsidRPr="00623BA1" w:rsidRDefault="00D62863" w:rsidP="00AE7043">
            <w:pPr>
              <w:jc w:val="center"/>
              <w:rPr>
                <w:ins w:id="2019" w:author="Huang, Jia Chang" w:date="2014-06-04T11:39:00Z"/>
                <w:rFonts w:cs="Arial"/>
                <w:b/>
                <w:sz w:val="20"/>
                <w:szCs w:val="20"/>
              </w:rPr>
            </w:pPr>
            <w:ins w:id="2020" w:author="Huang, Jia Chang" w:date="2014-06-04T11:39:00Z">
              <w:r w:rsidRPr="00623BA1">
                <w:rPr>
                  <w:rFonts w:cs="Arial"/>
                  <w:b/>
                  <w:sz w:val="20"/>
                  <w:szCs w:val="20"/>
                </w:rPr>
                <w:t>Incremental Measure Cost</w:t>
              </w:r>
            </w:ins>
          </w:p>
        </w:tc>
      </w:tr>
      <w:tr w:rsidR="00D62863" w:rsidRPr="003F57BD" w:rsidTr="00AE7043">
        <w:trPr>
          <w:trHeight w:val="170"/>
          <w:ins w:id="2021" w:author="Huang, Jia Chang" w:date="2014-06-04T11:39:00Z"/>
        </w:trPr>
        <w:tc>
          <w:tcPr>
            <w:tcW w:w="1305" w:type="dxa"/>
            <w:shd w:val="pct5" w:color="000000" w:fill="FFFFFF"/>
            <w:noWrap/>
            <w:vAlign w:val="bottom"/>
          </w:tcPr>
          <w:p w:rsidR="00D62863" w:rsidRPr="00623BA1" w:rsidRDefault="00D62863" w:rsidP="00AE7043">
            <w:pPr>
              <w:jc w:val="center"/>
              <w:rPr>
                <w:ins w:id="2022" w:author="Huang, Jia Chang" w:date="2014-06-04T11:39:00Z"/>
                <w:rFonts w:cs="Arial"/>
                <w:sz w:val="20"/>
                <w:szCs w:val="20"/>
              </w:rPr>
            </w:pPr>
            <w:ins w:id="2023" w:author="Huang, Jia Chang" w:date="2014-06-04T11:39:00Z">
              <w:r w:rsidRPr="00623BA1">
                <w:rPr>
                  <w:rFonts w:cs="Arial"/>
                  <w:sz w:val="20"/>
                  <w:szCs w:val="20"/>
                </w:rPr>
                <w:t>ROB</w:t>
              </w:r>
            </w:ins>
          </w:p>
        </w:tc>
        <w:tc>
          <w:tcPr>
            <w:tcW w:w="3213" w:type="dxa"/>
            <w:shd w:val="pct5" w:color="000000" w:fill="FFFFFF"/>
            <w:vAlign w:val="bottom"/>
          </w:tcPr>
          <w:p w:rsidR="00D62863" w:rsidRPr="00623BA1" w:rsidRDefault="00D62863" w:rsidP="00AE7043">
            <w:pPr>
              <w:jc w:val="center"/>
              <w:rPr>
                <w:ins w:id="2024" w:author="Huang, Jia Chang" w:date="2014-06-04T11:39:00Z"/>
                <w:rFonts w:cs="Arial"/>
                <w:sz w:val="20"/>
                <w:szCs w:val="20"/>
              </w:rPr>
            </w:pPr>
            <w:ins w:id="2025" w:author="Huang, Jia Chang" w:date="2014-06-04T11:39:00Z">
              <w:r w:rsidRPr="00623BA1">
                <w:rPr>
                  <w:rFonts w:cs="Arial"/>
                  <w:sz w:val="20"/>
                  <w:szCs w:val="20"/>
                </w:rPr>
                <w:t xml:space="preserve">Measure Equipment Cost </w:t>
              </w:r>
            </w:ins>
          </w:p>
          <w:p w:rsidR="00D62863" w:rsidRPr="00623BA1" w:rsidRDefault="00D62863" w:rsidP="00AE7043">
            <w:pPr>
              <w:jc w:val="center"/>
              <w:rPr>
                <w:ins w:id="2026" w:author="Huang, Jia Chang" w:date="2014-06-04T11:39:00Z"/>
                <w:rFonts w:cs="Arial"/>
                <w:sz w:val="20"/>
                <w:szCs w:val="20"/>
              </w:rPr>
            </w:pPr>
            <w:ins w:id="2027" w:author="Huang, Jia Chang" w:date="2014-06-04T11:39:00Z">
              <w:r w:rsidRPr="00623BA1">
                <w:rPr>
                  <w:rFonts w:cs="Arial"/>
                  <w:sz w:val="20"/>
                  <w:szCs w:val="20"/>
                </w:rPr>
                <w:t>– Base Case Equipment Cost</w:t>
              </w:r>
            </w:ins>
          </w:p>
        </w:tc>
        <w:tc>
          <w:tcPr>
            <w:tcW w:w="2070" w:type="dxa"/>
            <w:shd w:val="pct5" w:color="000000" w:fill="FFFFFF"/>
            <w:noWrap/>
            <w:vAlign w:val="bottom"/>
          </w:tcPr>
          <w:p w:rsidR="00D62863" w:rsidRPr="00623BA1" w:rsidRDefault="00D62863" w:rsidP="00AE7043">
            <w:pPr>
              <w:jc w:val="center"/>
              <w:rPr>
                <w:ins w:id="2028" w:author="Huang, Jia Chang" w:date="2014-06-04T11:39:00Z"/>
                <w:rFonts w:cs="Arial"/>
                <w:sz w:val="20"/>
                <w:szCs w:val="20"/>
              </w:rPr>
            </w:pPr>
            <w:ins w:id="2029" w:author="Huang, Jia Chang" w:date="2014-06-04T11:39:00Z">
              <w:r w:rsidRPr="00623BA1">
                <w:rPr>
                  <w:rFonts w:cs="Arial"/>
                  <w:sz w:val="20"/>
                  <w:szCs w:val="20"/>
                </w:rPr>
                <w:t>N/A</w:t>
              </w:r>
            </w:ins>
          </w:p>
        </w:tc>
        <w:tc>
          <w:tcPr>
            <w:tcW w:w="2970" w:type="dxa"/>
            <w:shd w:val="pct5" w:color="000000" w:fill="FFFFFF"/>
            <w:vAlign w:val="bottom"/>
          </w:tcPr>
          <w:p w:rsidR="00D62863" w:rsidRPr="00623BA1" w:rsidRDefault="00D62863" w:rsidP="00AE7043">
            <w:pPr>
              <w:jc w:val="center"/>
              <w:rPr>
                <w:ins w:id="2030" w:author="Huang, Jia Chang" w:date="2014-06-04T11:39:00Z"/>
                <w:rFonts w:cs="Arial"/>
                <w:sz w:val="20"/>
                <w:szCs w:val="20"/>
              </w:rPr>
            </w:pPr>
            <w:ins w:id="2031" w:author="Huang, Jia Chang" w:date="2014-06-04T11:39:00Z">
              <w:r w:rsidRPr="00623BA1">
                <w:rPr>
                  <w:rFonts w:cs="Arial"/>
                  <w:sz w:val="20"/>
                  <w:szCs w:val="20"/>
                </w:rPr>
                <w:t xml:space="preserve">Measure Equipment Cost </w:t>
              </w:r>
            </w:ins>
          </w:p>
          <w:p w:rsidR="00D62863" w:rsidRPr="00623BA1" w:rsidRDefault="00D62863" w:rsidP="00AE7043">
            <w:pPr>
              <w:jc w:val="center"/>
              <w:rPr>
                <w:ins w:id="2032" w:author="Huang, Jia Chang" w:date="2014-06-04T11:39:00Z"/>
                <w:rFonts w:cs="Arial"/>
                <w:sz w:val="20"/>
                <w:szCs w:val="20"/>
              </w:rPr>
            </w:pPr>
            <w:ins w:id="2033" w:author="Huang, Jia Chang" w:date="2014-06-04T11:39:00Z">
              <w:r w:rsidRPr="00623BA1">
                <w:rPr>
                  <w:rFonts w:cs="Arial"/>
                  <w:sz w:val="20"/>
                  <w:szCs w:val="20"/>
                </w:rPr>
                <w:t>– Base Case Equipment Cost</w:t>
              </w:r>
            </w:ins>
          </w:p>
        </w:tc>
      </w:tr>
    </w:tbl>
    <w:p w:rsidR="00EE21B7" w:rsidRPr="000D4C7A" w:rsidDel="00D62863" w:rsidRDefault="00FB3B40" w:rsidP="00EE21B7">
      <w:pPr>
        <w:rPr>
          <w:del w:id="2034" w:author="Huang, Jia Chang" w:date="2014-06-04T11:38:00Z"/>
          <w:rFonts w:cs="Arial"/>
          <w:sz w:val="20"/>
          <w:szCs w:val="22"/>
          <w:rPrChange w:id="2035" w:author="Huang, Jia Chang" w:date="2014-06-02T11:10:00Z">
            <w:rPr>
              <w:del w:id="2036" w:author="Huang, Jia Chang" w:date="2014-06-04T11:38:00Z"/>
              <w:rFonts w:cs="Arial"/>
              <w:szCs w:val="22"/>
            </w:rPr>
          </w:rPrChange>
        </w:rPr>
      </w:pPr>
      <w:del w:id="2037" w:author="Huang, Jia Chang" w:date="2014-06-04T11:38:00Z">
        <w:r w:rsidRPr="000D4C7A" w:rsidDel="00D62863">
          <w:rPr>
            <w:rFonts w:cs="Arial"/>
            <w:sz w:val="20"/>
            <w:szCs w:val="22"/>
            <w:rPrChange w:id="2038" w:author="Huang, Jia Chang" w:date="2014-06-02T11:10:00Z">
              <w:rPr>
                <w:rFonts w:cs="Arial"/>
                <w:szCs w:val="22"/>
              </w:rPr>
            </w:rPrChange>
          </w:rPr>
          <w:delText xml:space="preserve">The </w:delText>
        </w:r>
        <w:r w:rsidR="00EE21B7" w:rsidRPr="000D4C7A" w:rsidDel="00D62863">
          <w:rPr>
            <w:rFonts w:cs="Arial"/>
            <w:sz w:val="20"/>
            <w:szCs w:val="22"/>
            <w:rPrChange w:id="2039" w:author="Huang, Jia Chang" w:date="2014-06-02T11:10:00Z">
              <w:rPr>
                <w:rFonts w:cs="Arial"/>
                <w:szCs w:val="22"/>
              </w:rPr>
            </w:rPrChange>
          </w:rPr>
          <w:delText xml:space="preserve">average </w:delText>
        </w:r>
        <w:r w:rsidRPr="000D4C7A" w:rsidDel="00D62863">
          <w:rPr>
            <w:rFonts w:cs="Arial"/>
            <w:sz w:val="20"/>
            <w:szCs w:val="22"/>
            <w:rPrChange w:id="2040" w:author="Huang, Jia Chang" w:date="2014-06-02T11:10:00Z">
              <w:rPr>
                <w:rFonts w:cs="Arial"/>
                <w:szCs w:val="22"/>
              </w:rPr>
            </w:rPrChange>
          </w:rPr>
          <w:delText>equipment cost</w:delText>
        </w:r>
        <w:r w:rsidR="00EE21B7" w:rsidRPr="000D4C7A" w:rsidDel="00D62863">
          <w:rPr>
            <w:rFonts w:cs="Arial"/>
            <w:sz w:val="20"/>
            <w:szCs w:val="22"/>
            <w:rPrChange w:id="2041" w:author="Huang, Jia Chang" w:date="2014-06-02T11:10:00Z">
              <w:rPr>
                <w:rFonts w:cs="Arial"/>
                <w:szCs w:val="22"/>
              </w:rPr>
            </w:rPrChange>
          </w:rPr>
          <w:delText xml:space="preserve"> is $</w:delText>
        </w:r>
        <w:r w:rsidR="005704D6" w:rsidRPr="000D4C7A" w:rsidDel="00D62863">
          <w:rPr>
            <w:rFonts w:cs="Arial"/>
            <w:sz w:val="20"/>
            <w:szCs w:val="22"/>
            <w:rPrChange w:id="2042" w:author="Huang, Jia Chang" w:date="2014-06-02T11:10:00Z">
              <w:rPr>
                <w:rFonts w:cs="Arial"/>
                <w:szCs w:val="22"/>
              </w:rPr>
            </w:rPrChange>
          </w:rPr>
          <w:delText>285.88</w:delText>
        </w:r>
        <w:r w:rsidRPr="000D4C7A" w:rsidDel="00D62863">
          <w:rPr>
            <w:rFonts w:cs="Arial"/>
            <w:sz w:val="20"/>
            <w:szCs w:val="22"/>
            <w:rPrChange w:id="2043" w:author="Huang, Jia Chang" w:date="2014-06-02T11:10:00Z">
              <w:rPr>
                <w:rFonts w:cs="Arial"/>
                <w:szCs w:val="22"/>
              </w:rPr>
            </w:rPrChange>
          </w:rPr>
          <w:delText>, as documented in section 1.4.1.2</w:delText>
        </w:r>
        <w:r w:rsidR="00EE21B7" w:rsidRPr="000D4C7A" w:rsidDel="00D62863">
          <w:rPr>
            <w:rFonts w:cs="Arial"/>
            <w:sz w:val="20"/>
            <w:szCs w:val="22"/>
            <w:rPrChange w:id="2044" w:author="Huang, Jia Chang" w:date="2014-06-02T11:10:00Z">
              <w:rPr>
                <w:rFonts w:cs="Arial"/>
                <w:szCs w:val="22"/>
              </w:rPr>
            </w:rPrChange>
          </w:rPr>
          <w:delText>.</w:delText>
        </w:r>
      </w:del>
    </w:p>
    <w:p w:rsidR="00EE21B7" w:rsidRPr="000D4C7A" w:rsidDel="00D62863" w:rsidRDefault="00EE21B7" w:rsidP="00EE21B7">
      <w:pPr>
        <w:rPr>
          <w:del w:id="2045" w:author="Huang, Jia Chang" w:date="2014-06-04T11:38:00Z"/>
          <w:rFonts w:cs="Arial"/>
          <w:sz w:val="20"/>
          <w:szCs w:val="22"/>
          <w:rPrChange w:id="2046" w:author="Huang, Jia Chang" w:date="2014-06-02T11:10:00Z">
            <w:rPr>
              <w:del w:id="2047" w:author="Huang, Jia Chang" w:date="2014-06-04T11:38:00Z"/>
              <w:rFonts w:cs="Arial"/>
              <w:szCs w:val="22"/>
            </w:rPr>
          </w:rPrChange>
        </w:rPr>
      </w:pPr>
    </w:p>
    <w:p w:rsidR="00EE21B7" w:rsidRPr="000D4C7A" w:rsidDel="00D62863" w:rsidRDefault="00EE21B7" w:rsidP="00EE21B7">
      <w:pPr>
        <w:rPr>
          <w:del w:id="2048" w:author="Huang, Jia Chang" w:date="2014-06-04T11:38:00Z"/>
          <w:rFonts w:cs="Arial"/>
          <w:sz w:val="20"/>
          <w:szCs w:val="22"/>
          <w:rPrChange w:id="2049" w:author="Huang, Jia Chang" w:date="2014-06-02T11:10:00Z">
            <w:rPr>
              <w:del w:id="2050" w:author="Huang, Jia Chang" w:date="2014-06-04T11:38:00Z"/>
              <w:rFonts w:cs="Arial"/>
              <w:szCs w:val="22"/>
            </w:rPr>
          </w:rPrChange>
        </w:rPr>
      </w:pPr>
      <w:del w:id="2051" w:author="Huang, Jia Chang" w:date="2014-06-04T11:38:00Z">
        <w:r w:rsidRPr="000D4C7A" w:rsidDel="00D62863">
          <w:rPr>
            <w:rFonts w:cs="Arial"/>
            <w:sz w:val="20"/>
            <w:szCs w:val="22"/>
            <w:rPrChange w:id="2052" w:author="Huang, Jia Chang" w:date="2014-06-02T11:10:00Z">
              <w:rPr>
                <w:rFonts w:cs="Arial"/>
                <w:szCs w:val="22"/>
              </w:rPr>
            </w:rPrChange>
          </w:rPr>
          <w:delText>Typical installation time is one hour.  The DEER20</w:delText>
        </w:r>
        <w:r w:rsidR="005704D6" w:rsidRPr="000D4C7A" w:rsidDel="00D62863">
          <w:rPr>
            <w:rFonts w:cs="Arial"/>
            <w:sz w:val="20"/>
            <w:szCs w:val="22"/>
            <w:rPrChange w:id="2053" w:author="Huang, Jia Chang" w:date="2014-06-02T11:10:00Z">
              <w:rPr>
                <w:rFonts w:cs="Arial"/>
                <w:szCs w:val="22"/>
              </w:rPr>
            </w:rPrChange>
          </w:rPr>
          <w:delText>14</w:delText>
        </w:r>
        <w:r w:rsidRPr="000D4C7A" w:rsidDel="00D62863">
          <w:rPr>
            <w:rFonts w:cs="Arial"/>
            <w:sz w:val="20"/>
            <w:szCs w:val="22"/>
            <w:rPrChange w:id="2054" w:author="Huang, Jia Chang" w:date="2014-06-02T11:10:00Z">
              <w:rPr>
                <w:rFonts w:cs="Arial"/>
                <w:szCs w:val="22"/>
              </w:rPr>
            </w:rPrChange>
          </w:rPr>
          <w:delText xml:space="preserve"> Costs and Values Summary documentation lists the base rate labor cost for residential HVAC at $67.88 per hour.</w:delText>
        </w:r>
      </w:del>
    </w:p>
    <w:p w:rsidR="00EE21B7" w:rsidRPr="000D4C7A" w:rsidDel="00D62863" w:rsidRDefault="00EE21B7" w:rsidP="00EE21B7">
      <w:pPr>
        <w:rPr>
          <w:del w:id="2055" w:author="Huang, Jia Chang" w:date="2014-06-04T11:38:00Z"/>
          <w:rFonts w:cs="Arial"/>
          <w:sz w:val="20"/>
          <w:szCs w:val="22"/>
          <w:rPrChange w:id="2056" w:author="Huang, Jia Chang" w:date="2014-06-02T11:10:00Z">
            <w:rPr>
              <w:del w:id="2057" w:author="Huang, Jia Chang" w:date="2014-06-04T11:38:00Z"/>
              <w:rFonts w:cs="Arial"/>
              <w:szCs w:val="22"/>
            </w:rPr>
          </w:rPrChange>
        </w:rPr>
      </w:pPr>
    </w:p>
    <w:p w:rsidR="00EE21B7" w:rsidRPr="000D4C7A" w:rsidDel="00D62863" w:rsidRDefault="00EE21B7" w:rsidP="00FB3B40">
      <w:pPr>
        <w:rPr>
          <w:del w:id="2058" w:author="Huang, Jia Chang" w:date="2014-06-04T11:38:00Z"/>
          <w:sz w:val="20"/>
          <w:rPrChange w:id="2059" w:author="Huang, Jia Chang" w:date="2014-06-02T11:10:00Z">
            <w:rPr>
              <w:del w:id="2060" w:author="Huang, Jia Chang" w:date="2014-06-04T11:38:00Z"/>
            </w:rPr>
          </w:rPrChange>
        </w:rPr>
      </w:pPr>
      <w:del w:id="2061" w:author="Huang, Jia Chang" w:date="2014-06-04T11:38:00Z">
        <w:r w:rsidRPr="000D4C7A" w:rsidDel="00D62863">
          <w:rPr>
            <w:sz w:val="20"/>
            <w:rPrChange w:id="2062" w:author="Huang, Jia Chang" w:date="2014-06-02T11:10:00Z">
              <w:rPr/>
            </w:rPrChange>
          </w:rPr>
          <w:delText>The total cost for hardware plus labor is $</w:delText>
        </w:r>
        <w:r w:rsidR="005704D6" w:rsidRPr="000D4C7A" w:rsidDel="00D62863">
          <w:rPr>
            <w:sz w:val="20"/>
            <w:rPrChange w:id="2063" w:author="Huang, Jia Chang" w:date="2014-06-02T11:10:00Z">
              <w:rPr/>
            </w:rPrChange>
          </w:rPr>
          <w:delText>285.88</w:delText>
        </w:r>
        <w:r w:rsidRPr="000D4C7A" w:rsidDel="00D62863">
          <w:rPr>
            <w:sz w:val="20"/>
            <w:rPrChange w:id="2064" w:author="Huang, Jia Chang" w:date="2014-06-02T11:10:00Z">
              <w:rPr/>
            </w:rPrChange>
          </w:rPr>
          <w:delText xml:space="preserve"> + $67.88 = $</w:delText>
        </w:r>
        <w:r w:rsidR="005704D6" w:rsidRPr="000D4C7A" w:rsidDel="00D62863">
          <w:rPr>
            <w:sz w:val="20"/>
            <w:rPrChange w:id="2065" w:author="Huang, Jia Chang" w:date="2014-06-02T11:10:00Z">
              <w:rPr/>
            </w:rPrChange>
          </w:rPr>
          <w:delText>353.76</w:delText>
        </w:r>
      </w:del>
    </w:p>
    <w:p w:rsidR="00FB3B40" w:rsidRPr="000D4C7A" w:rsidDel="00D62863" w:rsidRDefault="00FB3B40" w:rsidP="00FB3B40">
      <w:pPr>
        <w:rPr>
          <w:del w:id="2066" w:author="Huang, Jia Chang" w:date="2014-06-04T11:38:00Z"/>
          <w:sz w:val="20"/>
          <w:rPrChange w:id="2067" w:author="Huang, Jia Chang" w:date="2014-06-02T11:10:00Z">
            <w:rPr>
              <w:del w:id="2068" w:author="Huang, Jia Chang" w:date="2014-06-04T11:38:00Z"/>
            </w:rPr>
          </w:rPrChange>
        </w:rPr>
      </w:pPr>
    </w:p>
    <w:p w:rsidR="00EE21B7" w:rsidRDefault="00EE21B7" w:rsidP="001B14C1">
      <w:pPr>
        <w:pStyle w:val="Table"/>
      </w:pPr>
    </w:p>
    <w:p w:rsidR="001B14C1" w:rsidDel="00D62863" w:rsidRDefault="001B14C1" w:rsidP="001B14C1">
      <w:pPr>
        <w:pStyle w:val="Table"/>
        <w:rPr>
          <w:del w:id="2069" w:author="Huang, Jia Chang" w:date="2014-06-04T11:39:00Z"/>
        </w:rPr>
      </w:pPr>
      <w:del w:id="2070" w:author="Huang, Jia Chang" w:date="2014-06-04T11:39:00Z">
        <w:r w:rsidDel="00D62863">
          <w:delText>Table 16: Total Measure Cost</w:delText>
        </w:r>
        <w:bookmarkEnd w:id="2006"/>
        <w:bookmarkEnd w:id="2007"/>
      </w:del>
    </w:p>
    <w:tbl>
      <w:tblPr>
        <w:tblW w:w="5000" w:type="pct"/>
        <w:jc w:val="center"/>
        <w:tblCellMar>
          <w:left w:w="0" w:type="dxa"/>
          <w:right w:w="0" w:type="dxa"/>
        </w:tblCellMar>
        <w:tblLook w:val="04A0" w:firstRow="1" w:lastRow="0" w:firstColumn="1" w:lastColumn="0" w:noHBand="0" w:noVBand="1"/>
      </w:tblPr>
      <w:tblGrid>
        <w:gridCol w:w="3798"/>
        <w:gridCol w:w="1620"/>
        <w:gridCol w:w="1764"/>
        <w:gridCol w:w="2394"/>
      </w:tblGrid>
      <w:tr w:rsidR="001B14C1" w:rsidDel="00D62863" w:rsidTr="001B14C1">
        <w:trPr>
          <w:jc w:val="center"/>
          <w:del w:id="2071" w:author="Huang, Jia Chang" w:date="2014-06-04T11:39:00Z"/>
        </w:trPr>
        <w:tc>
          <w:tcPr>
            <w:tcW w:w="19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jc w:val="center"/>
              <w:rPr>
                <w:del w:id="2072" w:author="Huang, Jia Chang" w:date="2014-06-04T11:39:00Z"/>
                <w:b/>
                <w:bCs/>
              </w:rPr>
            </w:pPr>
            <w:del w:id="2073" w:author="Huang, Jia Chang" w:date="2014-06-04T11:39:00Z">
              <w:r w:rsidDel="00D62863">
                <w:rPr>
                  <w:b/>
                  <w:bCs/>
                </w:rPr>
                <w:delText>Measure Description</w:delText>
              </w:r>
            </w:del>
          </w:p>
        </w:tc>
        <w:tc>
          <w:tcPr>
            <w:tcW w:w="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jc w:val="center"/>
              <w:rPr>
                <w:del w:id="2074" w:author="Huang, Jia Chang" w:date="2014-06-04T11:39:00Z"/>
              </w:rPr>
            </w:pPr>
            <w:del w:id="2075" w:author="Huang, Jia Chang" w:date="2014-06-04T11:39:00Z">
              <w:r w:rsidDel="00D62863">
                <w:rPr>
                  <w:b/>
                  <w:bCs/>
                  <w:sz w:val="20"/>
                  <w:szCs w:val="20"/>
                </w:rPr>
                <w:delText>Labor</w:delText>
              </w:r>
            </w:del>
          </w:p>
        </w:tc>
        <w:tc>
          <w:tcPr>
            <w:tcW w:w="9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jc w:val="center"/>
              <w:rPr>
                <w:del w:id="2076" w:author="Huang, Jia Chang" w:date="2014-06-04T11:39:00Z"/>
              </w:rPr>
            </w:pPr>
            <w:del w:id="2077" w:author="Huang, Jia Chang" w:date="2014-06-04T11:39:00Z">
              <w:r w:rsidDel="00D62863">
                <w:rPr>
                  <w:b/>
                  <w:bCs/>
                  <w:sz w:val="20"/>
                  <w:szCs w:val="20"/>
                </w:rPr>
                <w:delText>Material</w:delText>
              </w:r>
            </w:del>
          </w:p>
        </w:tc>
        <w:tc>
          <w:tcPr>
            <w:tcW w:w="12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jc w:val="center"/>
              <w:rPr>
                <w:del w:id="2078" w:author="Huang, Jia Chang" w:date="2014-06-04T11:39:00Z"/>
              </w:rPr>
            </w:pPr>
            <w:del w:id="2079" w:author="Huang, Jia Chang" w:date="2014-06-04T11:39:00Z">
              <w:r w:rsidDel="00D62863">
                <w:rPr>
                  <w:b/>
                  <w:bCs/>
                  <w:sz w:val="20"/>
                  <w:szCs w:val="20"/>
                </w:rPr>
                <w:delText>Total Unit Cost</w:delText>
              </w:r>
            </w:del>
          </w:p>
        </w:tc>
      </w:tr>
      <w:tr w:rsidR="001B14C1" w:rsidDel="00D62863" w:rsidTr="001B14C1">
        <w:trPr>
          <w:trHeight w:val="737"/>
          <w:jc w:val="center"/>
          <w:del w:id="2080" w:author="Huang, Jia Chang" w:date="2014-06-04T11:39:00Z"/>
        </w:trPr>
        <w:tc>
          <w:tcPr>
            <w:tcW w:w="19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spacing w:after="0"/>
              <w:jc w:val="center"/>
              <w:rPr>
                <w:del w:id="2081" w:author="Huang, Jia Chang" w:date="2014-06-04T11:39:00Z"/>
                <w:b/>
                <w:bCs/>
              </w:rPr>
            </w:pPr>
            <w:del w:id="2082" w:author="Huang, Jia Chang" w:date="2014-06-04T11:39:00Z">
              <w:r w:rsidDel="00D62863">
                <w:rPr>
                  <w:b/>
                  <w:bCs/>
                  <w:sz w:val="20"/>
                  <w:szCs w:val="20"/>
                </w:rPr>
                <w:delText xml:space="preserve">HVAC </w:delText>
              </w:r>
              <w:r w:rsidDel="00D62863">
                <w:delText>Install BPM Indoor Fan Motor</w:delText>
              </w:r>
            </w:del>
          </w:p>
        </w:tc>
        <w:tc>
          <w:tcPr>
            <w:tcW w:w="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1B14C1">
            <w:pPr>
              <w:pStyle w:val="BodyText"/>
              <w:jc w:val="center"/>
              <w:rPr>
                <w:del w:id="2083" w:author="Huang, Jia Chang" w:date="2014-06-04T11:39:00Z"/>
              </w:rPr>
            </w:pPr>
            <w:del w:id="2084" w:author="Huang, Jia Chang" w:date="2014-06-04T11:39:00Z">
              <w:r w:rsidRPr="00A01631" w:rsidDel="00D62863">
                <w:rPr>
                  <w:rFonts w:cs="Arial"/>
                  <w:sz w:val="20"/>
                  <w:szCs w:val="20"/>
                </w:rPr>
                <w:delText>$</w:delText>
              </w:r>
              <w:r w:rsidDel="00D62863">
                <w:rPr>
                  <w:rFonts w:cs="Arial"/>
                  <w:sz w:val="20"/>
                  <w:szCs w:val="20"/>
                </w:rPr>
                <w:delText>67.88</w:delText>
              </w:r>
            </w:del>
          </w:p>
        </w:tc>
        <w:tc>
          <w:tcPr>
            <w:tcW w:w="9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FE00D0">
            <w:pPr>
              <w:pStyle w:val="BodyText"/>
              <w:jc w:val="center"/>
              <w:rPr>
                <w:del w:id="2085" w:author="Huang, Jia Chang" w:date="2014-06-04T11:39:00Z"/>
              </w:rPr>
            </w:pPr>
            <w:del w:id="2086" w:author="Huang, Jia Chang" w:date="2014-06-04T11:39:00Z">
              <w:r w:rsidRPr="00A01631" w:rsidDel="00D62863">
                <w:rPr>
                  <w:rFonts w:cs="Arial"/>
                  <w:sz w:val="20"/>
                  <w:szCs w:val="20"/>
                </w:rPr>
                <w:delText>$</w:delText>
              </w:r>
              <w:r w:rsidR="005704D6" w:rsidRPr="005704D6" w:rsidDel="00D62863">
                <w:rPr>
                  <w:rFonts w:cs="Arial"/>
                  <w:sz w:val="20"/>
                  <w:szCs w:val="20"/>
                </w:rPr>
                <w:delText>285.88</w:delText>
              </w:r>
            </w:del>
          </w:p>
        </w:tc>
        <w:tc>
          <w:tcPr>
            <w:tcW w:w="12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Del="00D62863" w:rsidRDefault="001B14C1" w:rsidP="00FE00D0">
            <w:pPr>
              <w:pStyle w:val="BodyText"/>
              <w:jc w:val="center"/>
              <w:rPr>
                <w:del w:id="2087" w:author="Huang, Jia Chang" w:date="2014-06-04T11:39:00Z"/>
              </w:rPr>
            </w:pPr>
            <w:del w:id="2088" w:author="Huang, Jia Chang" w:date="2014-06-04T11:39:00Z">
              <w:r w:rsidRPr="00A01631" w:rsidDel="00D62863">
                <w:rPr>
                  <w:rFonts w:cs="Arial"/>
                  <w:sz w:val="20"/>
                  <w:szCs w:val="20"/>
                </w:rPr>
                <w:delText>$</w:delText>
              </w:r>
              <w:r w:rsidR="005704D6" w:rsidRPr="005704D6" w:rsidDel="00D62863">
                <w:rPr>
                  <w:rFonts w:cs="Arial"/>
                  <w:sz w:val="20"/>
                  <w:szCs w:val="20"/>
                </w:rPr>
                <w:delText>353.76</w:delText>
              </w:r>
            </w:del>
          </w:p>
        </w:tc>
      </w:tr>
    </w:tbl>
    <w:p w:rsidR="001B14C1" w:rsidRPr="003F57BD" w:rsidDel="00D62863" w:rsidRDefault="001B14C1" w:rsidP="001B14C1">
      <w:pPr>
        <w:rPr>
          <w:del w:id="2089" w:author="Huang, Jia Chang" w:date="2014-06-04T11:39:00Z"/>
        </w:rPr>
      </w:pPr>
    </w:p>
    <w:p w:rsidR="003F57BD" w:rsidRPr="003F57BD" w:rsidRDefault="003F57BD" w:rsidP="001B14C1"/>
    <w:p w:rsidR="001E4C31" w:rsidRPr="00D62863" w:rsidRDefault="003F57BD">
      <w:pPr>
        <w:pStyle w:val="Heading1"/>
        <w:rPr>
          <w:i/>
          <w:rPrChange w:id="2090" w:author="Huang, Jia Chang" w:date="2014-06-04T11:43:00Z">
            <w:rPr/>
          </w:rPrChange>
        </w:rPr>
        <w:pPrChange w:id="2091" w:author="Huang, Jia Chang" w:date="2014-06-04T11:43:00Z">
          <w:pPr>
            <w:pStyle w:val="Heading3"/>
          </w:pPr>
        </w:pPrChange>
      </w:pPr>
      <w:bookmarkStart w:id="2092" w:name="_Toc324318375"/>
      <w:bookmarkStart w:id="2093" w:name="_Toc324340504"/>
      <w:bookmarkStart w:id="2094" w:name="_Toc389646575"/>
      <w:r w:rsidRPr="00D62863">
        <w:rPr>
          <w:i/>
          <w:rPrChange w:id="2095" w:author="Huang, Jia Chang" w:date="2014-06-04T11:43:00Z">
            <w:rPr/>
          </w:rPrChange>
        </w:rPr>
        <w:t xml:space="preserve">4.3.1 </w:t>
      </w:r>
      <w:del w:id="2096" w:author="Huang, Jia Chang" w:date="2014-06-04T11:42:00Z">
        <w:r w:rsidRPr="00D62863" w:rsidDel="00D62863">
          <w:rPr>
            <w:i/>
            <w:rPrChange w:id="2097" w:author="Huang, Jia Chang" w:date="2014-06-04T11:43:00Z">
              <w:rPr/>
            </w:rPrChange>
          </w:rPr>
          <w:delText xml:space="preserve">Gross </w:delText>
        </w:r>
      </w:del>
      <w:ins w:id="2098" w:author="Huang, Jia Chang" w:date="2014-06-04T11:42:00Z">
        <w:r w:rsidR="00D62863" w:rsidRPr="00D62863">
          <w:rPr>
            <w:i/>
            <w:rPrChange w:id="2099" w:author="Huang, Jia Chang" w:date="2014-06-04T11:43:00Z">
              <w:rPr/>
            </w:rPrChange>
          </w:rPr>
          <w:t xml:space="preserve">Full </w:t>
        </w:r>
      </w:ins>
      <w:r w:rsidRPr="00D62863">
        <w:rPr>
          <w:i/>
          <w:rPrChange w:id="2100" w:author="Huang, Jia Chang" w:date="2014-06-04T11:43:00Z">
            <w:rPr/>
          </w:rPrChange>
        </w:rPr>
        <w:t>Measure Cost</w:t>
      </w:r>
      <w:bookmarkEnd w:id="2092"/>
      <w:bookmarkEnd w:id="2093"/>
      <w:bookmarkEnd w:id="2094"/>
    </w:p>
    <w:p w:rsidR="00D62863" w:rsidRDefault="00D62863" w:rsidP="003F57BD">
      <w:pPr>
        <w:rPr>
          <w:ins w:id="2101" w:author="Huang, Jia Chang" w:date="2014-06-04T11:40:00Z"/>
          <w:rFonts w:cs="Arial"/>
          <w:sz w:val="20"/>
          <w:szCs w:val="20"/>
        </w:rPr>
      </w:pPr>
      <w:ins w:id="2102" w:author="Huang, Jia Chang" w:date="2014-06-04T11:40:00Z">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ins>
    </w:p>
    <w:p w:rsidR="003F57BD" w:rsidRPr="003F57BD" w:rsidDel="00D62863" w:rsidRDefault="003F57BD" w:rsidP="003F57BD">
      <w:pPr>
        <w:rPr>
          <w:del w:id="2103" w:author="Huang, Jia Chang" w:date="2014-06-04T11:40:00Z"/>
          <w:rFonts w:cs="Arial"/>
          <w:sz w:val="20"/>
          <w:szCs w:val="20"/>
        </w:rPr>
      </w:pPr>
      <w:del w:id="2104" w:author="Huang, Jia Chang" w:date="2014-06-04T11:40:00Z">
        <w:r w:rsidRPr="003F57BD" w:rsidDel="00D62863">
          <w:rPr>
            <w:rFonts w:cs="Arial"/>
            <w:sz w:val="20"/>
            <w:szCs w:val="20"/>
          </w:rPr>
          <w:delText xml:space="preserve">Gross Measure Cost is the cost to install an energy efficient measure per the </w:delText>
        </w:r>
        <w:r w:rsidR="00133C60" w:rsidDel="00D62863">
          <w:rPr>
            <w:rFonts w:cs="Arial"/>
            <w:sz w:val="20"/>
            <w:szCs w:val="20"/>
          </w:rPr>
          <w:delText xml:space="preserve">CPUC calculators. </w:delText>
        </w:r>
        <w:r w:rsidRPr="003F57BD" w:rsidDel="00D62863">
          <w:rPr>
            <w:rFonts w:cs="Arial"/>
            <w:sz w:val="20"/>
            <w:szCs w:val="20"/>
          </w:rPr>
          <w:delText xml:space="preserve">This definition implies </w:delText>
        </w:r>
        <w:r w:rsidR="00133C60" w:rsidDel="00D62863">
          <w:rPr>
            <w:rFonts w:cs="Arial"/>
            <w:sz w:val="20"/>
            <w:szCs w:val="20"/>
          </w:rPr>
          <w:delText>a</w:delText>
        </w:r>
        <w:r w:rsidR="00133C60" w:rsidRPr="003F57BD" w:rsidDel="00D62863">
          <w:rPr>
            <w:rFonts w:cs="Arial"/>
            <w:sz w:val="20"/>
            <w:szCs w:val="20"/>
          </w:rPr>
          <w:delText xml:space="preserve"> </w:delText>
        </w:r>
        <w:r w:rsidRPr="003F57BD" w:rsidDel="00D62863">
          <w:rPr>
            <w:rFonts w:cs="Arial"/>
            <w:sz w:val="20"/>
            <w:szCs w:val="20"/>
          </w:rPr>
          <w:delText xml:space="preserve">different meaning depending on the </w:delText>
        </w:r>
        <w:r w:rsidR="003541A6" w:rsidDel="00D62863">
          <w:rPr>
            <w:rFonts w:cs="Arial"/>
            <w:sz w:val="20"/>
            <w:szCs w:val="20"/>
          </w:rPr>
          <w:delText>Measure Application</w:delText>
        </w:r>
        <w:r w:rsidRPr="003F57BD" w:rsidDel="00D62863">
          <w:rPr>
            <w:rFonts w:cs="Arial"/>
            <w:sz w:val="20"/>
            <w:szCs w:val="20"/>
          </w:rPr>
          <w:delText xml:space="preserve"> type.</w:delText>
        </w:r>
        <w:r w:rsidR="00437BE1" w:rsidDel="00D62863">
          <w:rPr>
            <w:rFonts w:cs="Arial"/>
            <w:sz w:val="20"/>
            <w:szCs w:val="20"/>
          </w:rPr>
          <w:delText xml:space="preserve"> </w:delText>
        </w:r>
      </w:del>
    </w:p>
    <w:p w:rsidR="00F32479" w:rsidRPr="003F57BD" w:rsidRDefault="00F32479" w:rsidP="003F57BD">
      <w:pPr>
        <w:rPr>
          <w:rFonts w:cs="Arial"/>
          <w:sz w:val="20"/>
          <w:szCs w:val="20"/>
        </w:rPr>
      </w:pPr>
    </w:p>
    <w:p w:rsidR="003F57BD" w:rsidRPr="00C03148" w:rsidRDefault="00EB7F72" w:rsidP="003F57BD">
      <w:pPr>
        <w:rPr>
          <w:rFonts w:cs="Arial"/>
          <w:sz w:val="20"/>
          <w:szCs w:val="20"/>
        </w:rPr>
      </w:pPr>
      <w:r w:rsidRPr="00C03148">
        <w:rPr>
          <w:rFonts w:cs="Arial"/>
          <w:sz w:val="20"/>
          <w:szCs w:val="20"/>
        </w:rPr>
        <w:t xml:space="preserve">This measure </w:t>
      </w:r>
      <w:r w:rsidR="002E6162" w:rsidRPr="00C03148">
        <w:rPr>
          <w:rFonts w:cs="Arial"/>
          <w:sz w:val="20"/>
          <w:szCs w:val="20"/>
        </w:rPr>
        <w:t>Measure Application Type</w:t>
      </w:r>
      <w:r w:rsidR="003541A6" w:rsidRPr="00C03148">
        <w:rPr>
          <w:rFonts w:cs="Arial"/>
          <w:sz w:val="20"/>
          <w:szCs w:val="20"/>
        </w:rPr>
        <w:t>(</w:t>
      </w:r>
      <w:r w:rsidR="002E6162" w:rsidRPr="00C03148">
        <w:rPr>
          <w:rFonts w:cs="Arial"/>
          <w:sz w:val="20"/>
          <w:szCs w:val="20"/>
        </w:rPr>
        <w:t>s</w:t>
      </w:r>
      <w:r w:rsidR="003541A6" w:rsidRPr="00C03148">
        <w:rPr>
          <w:rFonts w:cs="Arial"/>
          <w:sz w:val="20"/>
          <w:szCs w:val="20"/>
        </w:rPr>
        <w:t>)</w:t>
      </w:r>
      <w:r w:rsidRPr="00C03148">
        <w:rPr>
          <w:rFonts w:cs="Arial"/>
          <w:sz w:val="20"/>
          <w:szCs w:val="20"/>
        </w:rPr>
        <w:t xml:space="preserve"> is</w:t>
      </w:r>
      <w:r w:rsidR="003541A6" w:rsidRPr="00C03148">
        <w:rPr>
          <w:rFonts w:cs="Arial"/>
          <w:sz w:val="20"/>
          <w:szCs w:val="20"/>
        </w:rPr>
        <w:t>(are)</w:t>
      </w:r>
      <w:r w:rsidR="00B42A69">
        <w:rPr>
          <w:rFonts w:cs="Arial"/>
          <w:sz w:val="20"/>
          <w:szCs w:val="20"/>
        </w:rPr>
        <w:t xml:space="preserve"> </w:t>
      </w:r>
      <w:del w:id="2105" w:author="Huang, Jia Chang" w:date="2014-06-04T11:40:00Z">
        <w:r w:rsidR="00B42A69" w:rsidDel="00D62863">
          <w:rPr>
            <w:rFonts w:cs="Arial"/>
            <w:sz w:val="20"/>
            <w:szCs w:val="20"/>
          </w:rPr>
          <w:delText>Retrofi</w:delText>
        </w:r>
      </w:del>
      <w:ins w:id="2106" w:author="Huang, Jia Chang" w:date="2014-06-04T11:40:00Z">
        <w:r w:rsidR="00D62863">
          <w:rPr>
            <w:rFonts w:cs="Arial"/>
            <w:sz w:val="20"/>
            <w:szCs w:val="20"/>
          </w:rPr>
          <w:t>ROB</w:t>
        </w:r>
      </w:ins>
      <w:del w:id="2107" w:author="Huang, Jia Chang" w:date="2014-06-04T11:40:00Z">
        <w:r w:rsidR="00B42A69" w:rsidDel="00D62863">
          <w:rPr>
            <w:rFonts w:cs="Arial"/>
            <w:sz w:val="20"/>
            <w:szCs w:val="20"/>
          </w:rPr>
          <w:delText>t</w:delText>
        </w:r>
      </w:del>
      <w:r w:rsidR="003F57BD" w:rsidRPr="00C03148">
        <w:rPr>
          <w:rFonts w:cs="Arial"/>
          <w:sz w:val="20"/>
          <w:szCs w:val="20"/>
        </w:rPr>
        <w:t xml:space="preserve">, </w:t>
      </w:r>
      <w:r w:rsidRPr="00C03148">
        <w:rPr>
          <w:rFonts w:cs="Arial"/>
          <w:sz w:val="20"/>
          <w:szCs w:val="20"/>
        </w:rPr>
        <w:t>so the</w:t>
      </w:r>
      <w:ins w:id="2108" w:author="Huang, Jia Chang" w:date="2014-06-04T11:41:00Z">
        <w:r w:rsidR="00D62863">
          <w:rPr>
            <w:rFonts w:cs="Arial"/>
            <w:sz w:val="20"/>
            <w:szCs w:val="20"/>
          </w:rPr>
          <w:t xml:space="preserve"> </w:t>
        </w:r>
      </w:ins>
      <w:ins w:id="2109" w:author="Huang, Jia Chang" w:date="2014-06-04T11:40:00Z">
        <w:r w:rsidR="00D62863">
          <w:rPr>
            <w:rFonts w:cs="Arial"/>
            <w:sz w:val="20"/>
            <w:szCs w:val="20"/>
          </w:rPr>
          <w:t>Full</w:t>
        </w:r>
      </w:ins>
      <w:del w:id="2110" w:author="Huang, Jia Chang" w:date="2014-06-04T11:40:00Z">
        <w:r w:rsidRPr="00C03148" w:rsidDel="00D62863">
          <w:rPr>
            <w:rFonts w:cs="Arial"/>
            <w:sz w:val="20"/>
            <w:szCs w:val="20"/>
          </w:rPr>
          <w:delText xml:space="preserve"> </w:delText>
        </w:r>
        <w:r w:rsidR="003F57BD" w:rsidRPr="00C03148" w:rsidDel="00D62863">
          <w:rPr>
            <w:rFonts w:cs="Arial"/>
            <w:sz w:val="20"/>
            <w:szCs w:val="20"/>
          </w:rPr>
          <w:delText>G</w:delText>
        </w:r>
        <w:r w:rsidRPr="00C03148" w:rsidDel="00D62863">
          <w:rPr>
            <w:rFonts w:cs="Arial"/>
            <w:sz w:val="20"/>
            <w:szCs w:val="20"/>
          </w:rPr>
          <w:delText>ross</w:delText>
        </w:r>
      </w:del>
      <w:r w:rsidRPr="00C03148">
        <w:rPr>
          <w:rFonts w:cs="Arial"/>
          <w:sz w:val="20"/>
          <w:szCs w:val="20"/>
        </w:rPr>
        <w:t xml:space="preserve"> Measure Cost (</w:t>
      </w:r>
      <w:ins w:id="2111" w:author="Huang, Jia Chang" w:date="2014-06-04T11:41:00Z">
        <w:r w:rsidR="00D62863">
          <w:rPr>
            <w:rFonts w:cs="Arial"/>
            <w:sz w:val="20"/>
            <w:szCs w:val="20"/>
          </w:rPr>
          <w:t>F</w:t>
        </w:r>
      </w:ins>
      <w:del w:id="2112" w:author="Huang, Jia Chang" w:date="2014-06-04T11:41:00Z">
        <w:r w:rsidRPr="00C03148" w:rsidDel="00D62863">
          <w:rPr>
            <w:rFonts w:cs="Arial"/>
            <w:sz w:val="20"/>
            <w:szCs w:val="20"/>
          </w:rPr>
          <w:delText>G</w:delText>
        </w:r>
      </w:del>
      <w:r w:rsidRPr="00C03148">
        <w:rPr>
          <w:rFonts w:cs="Arial"/>
          <w:sz w:val="20"/>
          <w:szCs w:val="20"/>
        </w:rPr>
        <w:t xml:space="preserve">MC) </w:t>
      </w:r>
      <w:r w:rsidR="003F57BD" w:rsidRPr="00C03148">
        <w:rPr>
          <w:rFonts w:cs="Arial"/>
          <w:sz w:val="20"/>
          <w:szCs w:val="20"/>
        </w:rPr>
        <w:t>is represented by the equation below:</w:t>
      </w:r>
    </w:p>
    <w:p w:rsidR="003F57BD" w:rsidRPr="00C03148" w:rsidRDefault="003F57BD" w:rsidP="003F57BD">
      <w:pPr>
        <w:rPr>
          <w:rFonts w:cs="Arial"/>
          <w:sz w:val="20"/>
          <w:szCs w:val="20"/>
        </w:rPr>
      </w:pPr>
    </w:p>
    <w:p w:rsidR="00D62863" w:rsidRPr="00D62863" w:rsidRDefault="00D62863" w:rsidP="00D62863">
      <w:pPr>
        <w:ind w:firstLine="720"/>
        <w:rPr>
          <w:ins w:id="2113" w:author="Huang, Jia Chang" w:date="2014-06-04T11:41:00Z"/>
          <w:rFonts w:cs="Arial"/>
          <w:sz w:val="20"/>
          <w:szCs w:val="20"/>
          <w:rPrChange w:id="2114" w:author="Huang, Jia Chang" w:date="2014-06-04T11:41:00Z">
            <w:rPr>
              <w:ins w:id="2115" w:author="Huang, Jia Chang" w:date="2014-06-04T11:41:00Z"/>
              <w:rFonts w:cs="Arial"/>
              <w:sz w:val="20"/>
              <w:szCs w:val="20"/>
              <w:highlight w:val="yellow"/>
            </w:rPr>
          </w:rPrChange>
        </w:rPr>
      </w:pPr>
      <w:ins w:id="2116" w:author="Huang, Jia Chang" w:date="2014-06-04T11:41:00Z">
        <w:r w:rsidRPr="00D62863">
          <w:rPr>
            <w:rFonts w:cs="Arial"/>
            <w:sz w:val="20"/>
            <w:szCs w:val="20"/>
            <w:rPrChange w:id="2117" w:author="Huang, Jia Chang" w:date="2014-06-04T11:41:00Z">
              <w:rPr>
                <w:rFonts w:cs="Arial"/>
                <w:sz w:val="20"/>
                <w:szCs w:val="20"/>
                <w:highlight w:val="yellow"/>
              </w:rPr>
            </w:rPrChange>
          </w:rPr>
          <w:t>FMC = (Measure Equipment Cost + Measure Labor Cost) –</w:t>
        </w:r>
      </w:ins>
    </w:p>
    <w:p w:rsidR="00D62863" w:rsidRPr="00D62863" w:rsidRDefault="00D62863" w:rsidP="00D62863">
      <w:pPr>
        <w:ind w:left="720" w:firstLine="720"/>
        <w:rPr>
          <w:ins w:id="2118" w:author="Huang, Jia Chang" w:date="2014-06-04T11:41:00Z"/>
          <w:rFonts w:cs="Arial"/>
          <w:sz w:val="20"/>
          <w:szCs w:val="20"/>
          <w:rPrChange w:id="2119" w:author="Huang, Jia Chang" w:date="2014-06-04T11:41:00Z">
            <w:rPr>
              <w:ins w:id="2120" w:author="Huang, Jia Chang" w:date="2014-06-04T11:41:00Z"/>
              <w:rFonts w:cs="Arial"/>
              <w:sz w:val="20"/>
              <w:szCs w:val="20"/>
              <w:highlight w:val="yellow"/>
            </w:rPr>
          </w:rPrChange>
        </w:rPr>
      </w:pPr>
      <w:ins w:id="2121" w:author="Huang, Jia Chang" w:date="2014-06-04T11:41:00Z">
        <w:r w:rsidRPr="00D62863">
          <w:rPr>
            <w:rFonts w:cs="Arial"/>
            <w:sz w:val="20"/>
            <w:szCs w:val="20"/>
            <w:rPrChange w:id="2122" w:author="Huang, Jia Chang" w:date="2014-06-04T11:41:00Z">
              <w:rPr>
                <w:rFonts w:cs="Arial"/>
                <w:sz w:val="20"/>
                <w:szCs w:val="20"/>
                <w:highlight w:val="yellow"/>
              </w:rPr>
            </w:rPrChange>
          </w:rPr>
          <w:t xml:space="preserve">   (Base Case Equipment Cost + Base Case Labor Cost)</w:t>
        </w:r>
      </w:ins>
    </w:p>
    <w:p w:rsidR="00D62863" w:rsidRPr="00D62863" w:rsidRDefault="00D62863" w:rsidP="00D62863">
      <w:pPr>
        <w:rPr>
          <w:ins w:id="2123" w:author="Huang, Jia Chang" w:date="2014-06-04T11:41:00Z"/>
          <w:rFonts w:cs="Arial"/>
          <w:b/>
          <w:sz w:val="20"/>
          <w:szCs w:val="20"/>
          <w:rPrChange w:id="2124" w:author="Huang, Jia Chang" w:date="2014-06-04T11:41:00Z">
            <w:rPr>
              <w:ins w:id="2125" w:author="Huang, Jia Chang" w:date="2014-06-04T11:41:00Z"/>
              <w:rFonts w:cs="Arial"/>
              <w:b/>
              <w:sz w:val="20"/>
              <w:szCs w:val="20"/>
              <w:highlight w:val="yellow"/>
            </w:rPr>
          </w:rPrChange>
        </w:rPr>
      </w:pPr>
    </w:p>
    <w:p w:rsidR="00D62863" w:rsidRPr="00D62863" w:rsidRDefault="00D62863" w:rsidP="00D62863">
      <w:pPr>
        <w:ind w:left="720" w:right="720"/>
        <w:rPr>
          <w:ins w:id="2126" w:author="Huang, Jia Chang" w:date="2014-06-04T11:41:00Z"/>
          <w:rFonts w:cs="Arial"/>
          <w:sz w:val="20"/>
          <w:szCs w:val="20"/>
          <w:rPrChange w:id="2127" w:author="Huang, Jia Chang" w:date="2014-06-04T11:41:00Z">
            <w:rPr>
              <w:ins w:id="2128" w:author="Huang, Jia Chang" w:date="2014-06-04T11:41:00Z"/>
              <w:rFonts w:cs="Arial"/>
              <w:sz w:val="20"/>
              <w:szCs w:val="20"/>
              <w:highlight w:val="yellow"/>
            </w:rPr>
          </w:rPrChange>
        </w:rPr>
      </w:pPr>
      <w:ins w:id="2129" w:author="Huang, Jia Chang" w:date="2014-06-04T11:41:00Z">
        <w:r w:rsidRPr="00D62863">
          <w:rPr>
            <w:rFonts w:cs="Arial"/>
            <w:sz w:val="20"/>
            <w:szCs w:val="20"/>
            <w:rPrChange w:id="2130" w:author="Huang, Jia Chang" w:date="2014-06-04T11:41:00Z">
              <w:rPr>
                <w:rFonts w:cs="Arial"/>
                <w:sz w:val="20"/>
                <w:szCs w:val="20"/>
                <w:highlight w:val="yellow"/>
              </w:rPr>
            </w:rPrChange>
          </w:rPr>
          <w:t>*Note: We assume that, unless stated otherwise, the measure case labor and base case labor are assumed to be the same value reducing the equation to the following:</w:t>
        </w:r>
      </w:ins>
    </w:p>
    <w:p w:rsidR="00D62863" w:rsidRPr="00D62863" w:rsidRDefault="00D62863" w:rsidP="00D62863">
      <w:pPr>
        <w:ind w:left="720" w:right="720"/>
        <w:rPr>
          <w:ins w:id="2131" w:author="Huang, Jia Chang" w:date="2014-06-04T11:41:00Z"/>
          <w:rFonts w:cs="Arial"/>
          <w:sz w:val="20"/>
          <w:szCs w:val="20"/>
          <w:rPrChange w:id="2132" w:author="Huang, Jia Chang" w:date="2014-06-04T11:41:00Z">
            <w:rPr>
              <w:ins w:id="2133" w:author="Huang, Jia Chang" w:date="2014-06-04T11:41:00Z"/>
              <w:rFonts w:cs="Arial"/>
              <w:sz w:val="20"/>
              <w:szCs w:val="20"/>
              <w:highlight w:val="yellow"/>
            </w:rPr>
          </w:rPrChange>
        </w:rPr>
      </w:pPr>
    </w:p>
    <w:p w:rsidR="00D62863" w:rsidRPr="00D62863" w:rsidRDefault="00D62863" w:rsidP="00D62863">
      <w:pPr>
        <w:ind w:firstLine="720"/>
        <w:rPr>
          <w:ins w:id="2134" w:author="Huang, Jia Chang" w:date="2014-06-04T11:41:00Z"/>
          <w:rFonts w:cs="Arial"/>
          <w:i/>
          <w:sz w:val="20"/>
          <w:szCs w:val="20"/>
          <w:rPrChange w:id="2135" w:author="Huang, Jia Chang" w:date="2014-06-04T11:41:00Z">
            <w:rPr>
              <w:ins w:id="2136" w:author="Huang, Jia Chang" w:date="2014-06-04T11:41:00Z"/>
              <w:rFonts w:cs="Arial"/>
              <w:i/>
              <w:sz w:val="20"/>
              <w:szCs w:val="20"/>
              <w:highlight w:val="yellow"/>
            </w:rPr>
          </w:rPrChange>
        </w:rPr>
      </w:pPr>
      <w:ins w:id="2137" w:author="Huang, Jia Chang" w:date="2014-06-04T11:41:00Z">
        <w:r w:rsidRPr="00D62863">
          <w:rPr>
            <w:rFonts w:cs="Arial"/>
            <w:sz w:val="20"/>
            <w:szCs w:val="20"/>
            <w:rPrChange w:id="2138" w:author="Huang, Jia Chang" w:date="2014-06-04T11:41:00Z">
              <w:rPr>
                <w:rFonts w:cs="Arial"/>
                <w:sz w:val="20"/>
                <w:szCs w:val="20"/>
                <w:highlight w:val="yellow"/>
              </w:rPr>
            </w:rPrChange>
          </w:rPr>
          <w:t>FMC = Measure Equipment Cost – Base Case Equipment</w:t>
        </w:r>
        <w:r w:rsidRPr="00D62863">
          <w:rPr>
            <w:rFonts w:cs="Arial"/>
            <w:i/>
            <w:sz w:val="20"/>
            <w:szCs w:val="20"/>
            <w:rPrChange w:id="2139" w:author="Huang, Jia Chang" w:date="2014-06-04T11:41:00Z">
              <w:rPr>
                <w:rFonts w:cs="Arial"/>
                <w:i/>
                <w:sz w:val="20"/>
                <w:szCs w:val="20"/>
                <w:highlight w:val="yellow"/>
              </w:rPr>
            </w:rPrChange>
          </w:rPr>
          <w:t xml:space="preserve"> Cost</w:t>
        </w:r>
      </w:ins>
    </w:p>
    <w:p w:rsidR="00D62863" w:rsidRPr="00D62863" w:rsidRDefault="00D62863" w:rsidP="00D62863">
      <w:pPr>
        <w:ind w:firstLine="720"/>
        <w:rPr>
          <w:ins w:id="2140" w:author="Huang, Jia Chang" w:date="2014-06-04T11:41:00Z"/>
          <w:rFonts w:cs="Arial"/>
          <w:i/>
          <w:sz w:val="20"/>
          <w:szCs w:val="20"/>
          <w:rPrChange w:id="2141" w:author="Huang, Jia Chang" w:date="2014-06-04T11:41:00Z">
            <w:rPr>
              <w:ins w:id="2142" w:author="Huang, Jia Chang" w:date="2014-06-04T11:41:00Z"/>
              <w:rFonts w:cs="Arial"/>
              <w:i/>
              <w:sz w:val="20"/>
              <w:szCs w:val="20"/>
              <w:highlight w:val="yellow"/>
            </w:rPr>
          </w:rPrChange>
        </w:rPr>
      </w:pPr>
    </w:p>
    <w:p w:rsidR="003F57BD" w:rsidRPr="00C03148" w:rsidDel="00D62863" w:rsidRDefault="00D62863" w:rsidP="00D62863">
      <w:pPr>
        <w:ind w:firstLine="720"/>
        <w:rPr>
          <w:del w:id="2143" w:author="Huang, Jia Chang" w:date="2014-06-04T11:41:00Z"/>
          <w:rFonts w:cs="Arial"/>
          <w:sz w:val="20"/>
          <w:szCs w:val="20"/>
        </w:rPr>
      </w:pPr>
      <w:ins w:id="2144" w:author="Huang, Jia Chang" w:date="2014-06-04T11:41:00Z">
        <w:r w:rsidRPr="00D62863">
          <w:rPr>
            <w:rFonts w:cs="Arial"/>
            <w:i/>
            <w:sz w:val="20"/>
            <w:szCs w:val="20"/>
            <w:rPrChange w:id="2145" w:author="Huang, Jia Chang" w:date="2014-06-04T11:41:00Z">
              <w:rPr>
                <w:rFonts w:cs="Arial"/>
                <w:i/>
                <w:sz w:val="20"/>
                <w:szCs w:val="20"/>
                <w:highlight w:val="yellow"/>
              </w:rPr>
            </w:rPrChange>
          </w:rPr>
          <w:t>F</w:t>
        </w:r>
        <w:r>
          <w:rPr>
            <w:rFonts w:cs="Arial"/>
            <w:i/>
            <w:sz w:val="20"/>
            <w:szCs w:val="20"/>
          </w:rPr>
          <w:t>MC = $238.23</w:t>
        </w:r>
        <w:r w:rsidRPr="00D62863">
          <w:rPr>
            <w:rFonts w:cs="Arial"/>
            <w:i/>
            <w:sz w:val="20"/>
            <w:szCs w:val="20"/>
            <w:rPrChange w:id="2146" w:author="Huang, Jia Chang" w:date="2014-06-04T11:41:00Z">
              <w:rPr>
                <w:rFonts w:cs="Arial"/>
                <w:i/>
                <w:sz w:val="20"/>
                <w:szCs w:val="20"/>
                <w:highlight w:val="yellow"/>
              </w:rPr>
            </w:rPrChange>
          </w:rPr>
          <w:t xml:space="preserve"> pe</w:t>
        </w:r>
        <w:r>
          <w:rPr>
            <w:rFonts w:cs="Arial"/>
            <w:i/>
            <w:sz w:val="20"/>
            <w:szCs w:val="20"/>
          </w:rPr>
          <w:t>r (unit) - $</w:t>
        </w:r>
      </w:ins>
      <w:ins w:id="2147" w:author="Huang, Jia Chang" w:date="2014-06-04T11:42:00Z">
        <w:r>
          <w:rPr>
            <w:rFonts w:cs="Arial"/>
            <w:i/>
            <w:sz w:val="20"/>
            <w:szCs w:val="20"/>
          </w:rPr>
          <w:t>81.54</w:t>
        </w:r>
      </w:ins>
      <w:ins w:id="2148" w:author="Huang, Jia Chang" w:date="2014-06-04T11:41:00Z">
        <w:r>
          <w:rPr>
            <w:rFonts w:cs="Arial"/>
            <w:i/>
            <w:sz w:val="20"/>
            <w:szCs w:val="20"/>
          </w:rPr>
          <w:t xml:space="preserve"> per (unit) = $</w:t>
        </w:r>
      </w:ins>
      <w:ins w:id="2149" w:author="Huang, Jia Chang" w:date="2014-06-04T11:42:00Z">
        <w:r>
          <w:rPr>
            <w:rFonts w:cs="Arial"/>
            <w:i/>
            <w:sz w:val="20"/>
            <w:szCs w:val="20"/>
          </w:rPr>
          <w:t>156.69</w:t>
        </w:r>
      </w:ins>
      <w:ins w:id="2150" w:author="Huang, Jia Chang" w:date="2014-06-04T11:41:00Z">
        <w:r w:rsidRPr="00D62863">
          <w:rPr>
            <w:rFonts w:cs="Arial"/>
            <w:i/>
            <w:sz w:val="20"/>
            <w:szCs w:val="20"/>
            <w:rPrChange w:id="2151" w:author="Huang, Jia Chang" w:date="2014-06-04T11:41:00Z">
              <w:rPr>
                <w:rFonts w:cs="Arial"/>
                <w:i/>
                <w:sz w:val="20"/>
                <w:szCs w:val="20"/>
                <w:highlight w:val="yellow"/>
              </w:rPr>
            </w:rPrChange>
          </w:rPr>
          <w:t xml:space="preserve"> per unit</w:t>
        </w:r>
      </w:ins>
      <w:del w:id="2152" w:author="Huang, Jia Chang" w:date="2014-06-04T11:41:00Z">
        <w:r w:rsidR="003F57BD" w:rsidRPr="00C03148" w:rsidDel="00D62863">
          <w:rPr>
            <w:rFonts w:cs="Arial"/>
            <w:sz w:val="20"/>
            <w:szCs w:val="20"/>
          </w:rPr>
          <w:delText>GMC = Measure Equipment Cost + Measure Labor Cost</w:delText>
        </w:r>
      </w:del>
    </w:p>
    <w:p w:rsidR="00EB7F72" w:rsidRPr="00C03148" w:rsidDel="00D62863" w:rsidRDefault="00EB7F72" w:rsidP="003F57BD">
      <w:pPr>
        <w:ind w:firstLine="720"/>
        <w:rPr>
          <w:del w:id="2153" w:author="Huang, Jia Chang" w:date="2014-06-04T11:41:00Z"/>
          <w:rFonts w:cs="Arial"/>
          <w:i/>
          <w:sz w:val="20"/>
          <w:szCs w:val="20"/>
        </w:rPr>
      </w:pPr>
    </w:p>
    <w:p w:rsidR="00EB7F72" w:rsidRPr="003F57BD" w:rsidRDefault="00EB7F72" w:rsidP="003F57BD">
      <w:pPr>
        <w:ind w:firstLine="720"/>
        <w:rPr>
          <w:rFonts w:cs="Arial"/>
          <w:i/>
          <w:sz w:val="20"/>
          <w:szCs w:val="20"/>
        </w:rPr>
      </w:pPr>
      <w:del w:id="2154" w:author="Huang, Jia Chang" w:date="2014-06-04T11:41:00Z">
        <w:r w:rsidRPr="00C03148" w:rsidDel="00D62863">
          <w:rPr>
            <w:rFonts w:cs="Arial"/>
            <w:i/>
            <w:sz w:val="20"/>
            <w:szCs w:val="20"/>
          </w:rPr>
          <w:delText>GMC = $</w:delText>
        </w:r>
        <w:r w:rsidR="005704D6" w:rsidRPr="005704D6" w:rsidDel="00D62863">
          <w:rPr>
            <w:rFonts w:cs="Arial"/>
            <w:i/>
            <w:sz w:val="20"/>
            <w:szCs w:val="20"/>
          </w:rPr>
          <w:delText>285.88</w:delText>
        </w:r>
        <w:r w:rsidRPr="00C03148" w:rsidDel="00D62863">
          <w:rPr>
            <w:rFonts w:cs="Arial"/>
            <w:i/>
            <w:sz w:val="20"/>
            <w:szCs w:val="20"/>
          </w:rPr>
          <w:delText xml:space="preserve">         per (unit) + $</w:delText>
        </w:r>
        <w:r w:rsidR="002C526A" w:rsidRPr="00C03148" w:rsidDel="00D62863">
          <w:rPr>
            <w:rFonts w:cs="Arial"/>
            <w:i/>
            <w:sz w:val="20"/>
            <w:szCs w:val="20"/>
          </w:rPr>
          <w:delText>67.88</w:delText>
        </w:r>
        <w:r w:rsidRPr="00C03148" w:rsidDel="00D62863">
          <w:rPr>
            <w:rFonts w:cs="Arial"/>
            <w:i/>
            <w:sz w:val="20"/>
            <w:szCs w:val="20"/>
          </w:rPr>
          <w:delText xml:space="preserve">        per (unit) =  $</w:delText>
        </w:r>
        <w:r w:rsidR="005704D6" w:rsidRPr="005704D6" w:rsidDel="00D62863">
          <w:rPr>
            <w:rFonts w:cs="Arial"/>
            <w:i/>
            <w:sz w:val="20"/>
            <w:szCs w:val="20"/>
          </w:rPr>
          <w:delText>353.76</w:delText>
        </w:r>
        <w:r w:rsidRPr="00C03148" w:rsidDel="00D62863">
          <w:rPr>
            <w:rFonts w:cs="Arial"/>
            <w:i/>
            <w:sz w:val="20"/>
            <w:szCs w:val="20"/>
          </w:rPr>
          <w:delText xml:space="preserve">         per(unit</w:delText>
        </w:r>
        <w:r w:rsidR="00133C60" w:rsidRPr="00C03148" w:rsidDel="00D62863">
          <w:rPr>
            <w:rFonts w:cs="Arial"/>
            <w:i/>
            <w:sz w:val="20"/>
            <w:szCs w:val="20"/>
          </w:rPr>
          <w:delText>)</w:delText>
        </w:r>
      </w:del>
    </w:p>
    <w:p w:rsidR="003F57BD" w:rsidRDefault="003F57BD" w:rsidP="003F57BD">
      <w:pPr>
        <w:rPr>
          <w:rFonts w:cs="Arial"/>
          <w:b/>
          <w:sz w:val="20"/>
          <w:szCs w:val="20"/>
        </w:rPr>
      </w:pPr>
    </w:p>
    <w:p w:rsidR="003F57BD" w:rsidRPr="009B1863" w:rsidRDefault="003F57BD" w:rsidP="00663A00">
      <w:pPr>
        <w:rPr>
          <w:i/>
          <w:sz w:val="20"/>
          <w:szCs w:val="20"/>
        </w:rPr>
      </w:pPr>
    </w:p>
    <w:p w:rsidR="00A47BFE" w:rsidRPr="00D62863" w:rsidRDefault="001E4C31">
      <w:pPr>
        <w:pStyle w:val="Heading1"/>
        <w:rPr>
          <w:i/>
          <w:rPrChange w:id="2155" w:author="Huang, Jia Chang" w:date="2014-06-04T11:43:00Z">
            <w:rPr/>
          </w:rPrChange>
        </w:rPr>
        <w:pPrChange w:id="2156" w:author="Huang, Jia Chang" w:date="2014-06-04T11:43:00Z">
          <w:pPr>
            <w:pStyle w:val="Heading3"/>
          </w:pPr>
        </w:pPrChange>
      </w:pPr>
      <w:bookmarkStart w:id="2157" w:name="_Toc324318376"/>
      <w:bookmarkStart w:id="2158" w:name="_Toc324340505"/>
      <w:bookmarkStart w:id="2159" w:name="_Toc389646576"/>
      <w:bookmarkStart w:id="2160" w:name="_Toc304800221"/>
      <w:r w:rsidRPr="00D62863">
        <w:rPr>
          <w:i/>
          <w:rPrChange w:id="2161" w:author="Huang, Jia Chang" w:date="2014-06-04T11:43:00Z">
            <w:rPr/>
          </w:rPrChange>
        </w:rPr>
        <w:t xml:space="preserve">4.3.2 </w:t>
      </w:r>
      <w:r w:rsidR="00A47BFE" w:rsidRPr="00D62863">
        <w:rPr>
          <w:i/>
          <w:rPrChange w:id="2162" w:author="Huang, Jia Chang" w:date="2014-06-04T11:43:00Z">
            <w:rPr/>
          </w:rPrChange>
        </w:rPr>
        <w:t>Incremental Measure Costs</w:t>
      </w:r>
      <w:bookmarkEnd w:id="2157"/>
      <w:bookmarkEnd w:id="2158"/>
      <w:bookmarkEnd w:id="2159"/>
    </w:p>
    <w:p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D3B31" w:rsidRDefault="00ED3B31" w:rsidP="00ED3B31">
      <w:pPr>
        <w:rPr>
          <w:rFonts w:cs="Arial"/>
          <w:szCs w:val="22"/>
        </w:rPr>
      </w:pPr>
    </w:p>
    <w:p w:rsidR="00A95BA0" w:rsidRPr="00A95BA0" w:rsidRDefault="00A95BA0" w:rsidP="00A95BA0">
      <w:pPr>
        <w:rPr>
          <w:ins w:id="2163" w:author="Huang, Jia Chang" w:date="2014-06-04T11:44:00Z"/>
          <w:rFonts w:cs="Arial"/>
          <w:sz w:val="20"/>
          <w:szCs w:val="20"/>
          <w:rPrChange w:id="2164" w:author="Huang, Jia Chang" w:date="2014-06-04T11:44:00Z">
            <w:rPr>
              <w:ins w:id="2165" w:author="Huang, Jia Chang" w:date="2014-06-04T11:44:00Z"/>
              <w:rFonts w:cs="Arial"/>
              <w:sz w:val="20"/>
              <w:szCs w:val="20"/>
              <w:highlight w:val="yellow"/>
            </w:rPr>
          </w:rPrChange>
        </w:rPr>
      </w:pPr>
      <w:ins w:id="2166" w:author="Huang, Jia Chang" w:date="2014-06-04T11:44:00Z">
        <w:r w:rsidRPr="00A95BA0">
          <w:rPr>
            <w:rFonts w:cs="Arial"/>
            <w:sz w:val="20"/>
            <w:szCs w:val="20"/>
            <w:rPrChange w:id="2167" w:author="Huang, Jia Chang" w:date="2014-06-04T11:44:00Z">
              <w:rPr>
                <w:rFonts w:cs="Arial"/>
                <w:sz w:val="20"/>
                <w:szCs w:val="20"/>
                <w:highlight w:val="yellow"/>
              </w:rPr>
            </w:rPrChange>
          </w:rPr>
          <w:t>This Measure Application Types is:</w:t>
        </w:r>
        <w:r>
          <w:rPr>
            <w:rFonts w:cs="Arial"/>
            <w:sz w:val="20"/>
            <w:szCs w:val="20"/>
          </w:rPr>
          <w:t xml:space="preserve"> </w:t>
        </w:r>
        <w:r w:rsidRPr="00A95BA0">
          <w:rPr>
            <w:rFonts w:cs="Arial"/>
            <w:sz w:val="20"/>
            <w:szCs w:val="20"/>
            <w:rPrChange w:id="2168" w:author="Huang, Jia Chang" w:date="2014-06-04T11:45:00Z">
              <w:rPr>
                <w:rFonts w:cs="Arial"/>
                <w:b/>
                <w:sz w:val="20"/>
                <w:szCs w:val="20"/>
                <w:highlight w:val="yellow"/>
              </w:rPr>
            </w:rPrChange>
          </w:rPr>
          <w:t>ROB,</w:t>
        </w:r>
        <w:r w:rsidRPr="00A95BA0">
          <w:rPr>
            <w:rFonts w:cs="Arial"/>
            <w:sz w:val="20"/>
            <w:szCs w:val="20"/>
            <w:rPrChange w:id="2169" w:author="Huang, Jia Chang" w:date="2014-06-04T11:44:00Z">
              <w:rPr>
                <w:rFonts w:cs="Arial"/>
                <w:sz w:val="20"/>
                <w:szCs w:val="20"/>
                <w:highlight w:val="cyan"/>
              </w:rPr>
            </w:rPrChange>
          </w:rPr>
          <w:t xml:space="preserve"> so the </w:t>
        </w:r>
      </w:ins>
      <w:ins w:id="2170" w:author="Huang, Jia Chang" w:date="2014-06-04T11:45:00Z">
        <w:r>
          <w:rPr>
            <w:rFonts w:cs="Arial"/>
            <w:sz w:val="20"/>
            <w:szCs w:val="20"/>
          </w:rPr>
          <w:t>Incremental</w:t>
        </w:r>
      </w:ins>
      <w:ins w:id="2171" w:author="Huang, Jia Chang" w:date="2014-06-04T11:44:00Z">
        <w:r>
          <w:rPr>
            <w:rFonts w:cs="Arial"/>
            <w:sz w:val="20"/>
            <w:szCs w:val="20"/>
          </w:rPr>
          <w:t xml:space="preserve"> Measure Cost (</w:t>
        </w:r>
      </w:ins>
      <w:ins w:id="2172" w:author="Huang, Jia Chang" w:date="2014-06-04T11:45:00Z">
        <w:r>
          <w:rPr>
            <w:rFonts w:cs="Arial"/>
            <w:sz w:val="20"/>
            <w:szCs w:val="20"/>
          </w:rPr>
          <w:t>I</w:t>
        </w:r>
      </w:ins>
      <w:ins w:id="2173" w:author="Huang, Jia Chang" w:date="2014-06-04T11:44:00Z">
        <w:r w:rsidRPr="00A95BA0">
          <w:rPr>
            <w:rFonts w:cs="Arial"/>
            <w:sz w:val="20"/>
            <w:szCs w:val="20"/>
            <w:rPrChange w:id="2174" w:author="Huang, Jia Chang" w:date="2014-06-04T11:44:00Z">
              <w:rPr>
                <w:rFonts w:cs="Arial"/>
                <w:sz w:val="20"/>
                <w:szCs w:val="20"/>
                <w:highlight w:val="yellow"/>
              </w:rPr>
            </w:rPrChange>
          </w:rPr>
          <w:t>MC) is represented by the appropriate equation below:</w:t>
        </w:r>
      </w:ins>
    </w:p>
    <w:p w:rsidR="00A95BA0" w:rsidRPr="00A95BA0" w:rsidRDefault="00A95BA0" w:rsidP="00A95BA0">
      <w:pPr>
        <w:rPr>
          <w:ins w:id="2175" w:author="Huang, Jia Chang" w:date="2014-06-04T11:44:00Z"/>
          <w:rFonts w:cs="Arial"/>
          <w:szCs w:val="22"/>
        </w:rPr>
      </w:pPr>
    </w:p>
    <w:p w:rsidR="00A95BA0" w:rsidRPr="00A95BA0" w:rsidRDefault="00A95BA0" w:rsidP="00A95BA0">
      <w:pPr>
        <w:ind w:firstLine="720"/>
        <w:rPr>
          <w:ins w:id="2176" w:author="Huang, Jia Chang" w:date="2014-06-04T11:44:00Z"/>
          <w:rFonts w:cs="Arial"/>
          <w:sz w:val="20"/>
          <w:szCs w:val="20"/>
          <w:rPrChange w:id="2177" w:author="Huang, Jia Chang" w:date="2014-06-04T11:44:00Z">
            <w:rPr>
              <w:ins w:id="2178" w:author="Huang, Jia Chang" w:date="2014-06-04T11:44:00Z"/>
              <w:rFonts w:cs="Arial"/>
              <w:sz w:val="20"/>
              <w:szCs w:val="20"/>
              <w:highlight w:val="yellow"/>
            </w:rPr>
          </w:rPrChange>
        </w:rPr>
      </w:pPr>
      <w:ins w:id="2179" w:author="Huang, Jia Chang" w:date="2014-06-04T11:44:00Z">
        <w:r w:rsidRPr="00A95BA0">
          <w:rPr>
            <w:rFonts w:cs="Arial"/>
            <w:sz w:val="20"/>
            <w:szCs w:val="20"/>
            <w:rPrChange w:id="2180" w:author="Huang, Jia Chang" w:date="2014-06-04T11:44:00Z">
              <w:rPr>
                <w:rFonts w:cs="Arial"/>
                <w:sz w:val="20"/>
                <w:szCs w:val="20"/>
                <w:highlight w:val="yellow"/>
              </w:rPr>
            </w:rPrChange>
          </w:rPr>
          <w:t>IMC = (Measure Equipment Cost + Measure Labor Cost) –</w:t>
        </w:r>
      </w:ins>
    </w:p>
    <w:p w:rsidR="00A95BA0" w:rsidRPr="00A95BA0" w:rsidRDefault="00A95BA0" w:rsidP="00A95BA0">
      <w:pPr>
        <w:ind w:left="720" w:firstLine="720"/>
        <w:rPr>
          <w:ins w:id="2181" w:author="Huang, Jia Chang" w:date="2014-06-04T11:44:00Z"/>
          <w:rFonts w:cs="Arial"/>
          <w:sz w:val="20"/>
          <w:szCs w:val="20"/>
          <w:rPrChange w:id="2182" w:author="Huang, Jia Chang" w:date="2014-06-04T11:44:00Z">
            <w:rPr>
              <w:ins w:id="2183" w:author="Huang, Jia Chang" w:date="2014-06-04T11:44:00Z"/>
              <w:rFonts w:cs="Arial"/>
              <w:sz w:val="20"/>
              <w:szCs w:val="20"/>
              <w:highlight w:val="yellow"/>
            </w:rPr>
          </w:rPrChange>
        </w:rPr>
      </w:pPr>
      <w:ins w:id="2184" w:author="Huang, Jia Chang" w:date="2014-06-04T11:44:00Z">
        <w:r w:rsidRPr="00A95BA0">
          <w:rPr>
            <w:rFonts w:cs="Arial"/>
            <w:sz w:val="20"/>
            <w:szCs w:val="20"/>
            <w:rPrChange w:id="2185" w:author="Huang, Jia Chang" w:date="2014-06-04T11:44:00Z">
              <w:rPr>
                <w:rFonts w:cs="Arial"/>
                <w:sz w:val="20"/>
                <w:szCs w:val="20"/>
                <w:highlight w:val="yellow"/>
              </w:rPr>
            </w:rPrChange>
          </w:rPr>
          <w:t xml:space="preserve">    (Base Case Equipment Cost + Base Case Labor Cost)</w:t>
        </w:r>
      </w:ins>
    </w:p>
    <w:p w:rsidR="00A95BA0" w:rsidRPr="00A95BA0" w:rsidRDefault="00A95BA0" w:rsidP="00A95BA0">
      <w:pPr>
        <w:rPr>
          <w:ins w:id="2186" w:author="Huang, Jia Chang" w:date="2014-06-04T11:44:00Z"/>
          <w:rFonts w:cs="Arial"/>
          <w:b/>
          <w:szCs w:val="22"/>
          <w:rPrChange w:id="2187" w:author="Huang, Jia Chang" w:date="2014-06-04T11:44:00Z">
            <w:rPr>
              <w:ins w:id="2188" w:author="Huang, Jia Chang" w:date="2014-06-04T11:44:00Z"/>
              <w:rFonts w:cs="Arial"/>
              <w:b/>
              <w:szCs w:val="22"/>
              <w:highlight w:val="yellow"/>
            </w:rPr>
          </w:rPrChange>
        </w:rPr>
      </w:pPr>
    </w:p>
    <w:p w:rsidR="00A95BA0" w:rsidRPr="00A95BA0" w:rsidRDefault="00A95BA0" w:rsidP="00A95BA0">
      <w:pPr>
        <w:ind w:left="720" w:right="720"/>
        <w:rPr>
          <w:ins w:id="2189" w:author="Huang, Jia Chang" w:date="2014-06-04T11:44:00Z"/>
          <w:rFonts w:cs="Arial"/>
          <w:sz w:val="20"/>
          <w:szCs w:val="20"/>
          <w:rPrChange w:id="2190" w:author="Huang, Jia Chang" w:date="2014-06-04T11:44:00Z">
            <w:rPr>
              <w:ins w:id="2191" w:author="Huang, Jia Chang" w:date="2014-06-04T11:44:00Z"/>
              <w:rFonts w:cs="Arial"/>
              <w:sz w:val="20"/>
              <w:szCs w:val="20"/>
              <w:highlight w:val="yellow"/>
            </w:rPr>
          </w:rPrChange>
        </w:rPr>
      </w:pPr>
      <w:ins w:id="2192" w:author="Huang, Jia Chang" w:date="2014-06-04T11:44:00Z">
        <w:r w:rsidRPr="00A95BA0">
          <w:rPr>
            <w:rFonts w:cs="Arial"/>
            <w:sz w:val="20"/>
            <w:szCs w:val="20"/>
            <w:rPrChange w:id="2193" w:author="Huang, Jia Chang" w:date="2014-06-04T11:44:00Z">
              <w:rPr>
                <w:rFonts w:cs="Arial"/>
                <w:sz w:val="20"/>
                <w:szCs w:val="20"/>
                <w:highlight w:val="yellow"/>
              </w:rPr>
            </w:rPrChange>
          </w:rPr>
          <w:t>*Note: Unless stated otherwise the measure case and base case labor costs are typically the same, reducing the equation to the following:</w:t>
        </w:r>
      </w:ins>
    </w:p>
    <w:p w:rsidR="00A95BA0" w:rsidRPr="00A95BA0" w:rsidRDefault="00A95BA0" w:rsidP="00A95BA0">
      <w:pPr>
        <w:ind w:left="720" w:right="720"/>
        <w:rPr>
          <w:ins w:id="2194" w:author="Huang, Jia Chang" w:date="2014-06-04T11:44:00Z"/>
          <w:rFonts w:cs="Arial"/>
          <w:sz w:val="20"/>
          <w:szCs w:val="20"/>
          <w:rPrChange w:id="2195" w:author="Huang, Jia Chang" w:date="2014-06-04T11:44:00Z">
            <w:rPr>
              <w:ins w:id="2196" w:author="Huang, Jia Chang" w:date="2014-06-04T11:44:00Z"/>
              <w:rFonts w:cs="Arial"/>
              <w:sz w:val="20"/>
              <w:szCs w:val="20"/>
              <w:highlight w:val="yellow"/>
            </w:rPr>
          </w:rPrChange>
        </w:rPr>
      </w:pPr>
    </w:p>
    <w:p w:rsidR="00A95BA0" w:rsidRPr="00A95BA0" w:rsidRDefault="00A95BA0" w:rsidP="00A95BA0">
      <w:pPr>
        <w:ind w:firstLine="720"/>
        <w:rPr>
          <w:ins w:id="2197" w:author="Huang, Jia Chang" w:date="2014-06-04T11:44:00Z"/>
          <w:rFonts w:cs="Arial"/>
          <w:sz w:val="20"/>
          <w:szCs w:val="20"/>
          <w:rPrChange w:id="2198" w:author="Huang, Jia Chang" w:date="2014-06-04T11:44:00Z">
            <w:rPr>
              <w:ins w:id="2199" w:author="Huang, Jia Chang" w:date="2014-06-04T11:44:00Z"/>
              <w:rFonts w:cs="Arial"/>
              <w:sz w:val="20"/>
              <w:szCs w:val="20"/>
              <w:highlight w:val="yellow"/>
            </w:rPr>
          </w:rPrChange>
        </w:rPr>
      </w:pPr>
      <w:ins w:id="2200" w:author="Huang, Jia Chang" w:date="2014-06-04T11:44:00Z">
        <w:r w:rsidRPr="00A95BA0">
          <w:rPr>
            <w:rFonts w:cs="Arial"/>
            <w:sz w:val="20"/>
            <w:szCs w:val="20"/>
            <w:rPrChange w:id="2201" w:author="Huang, Jia Chang" w:date="2014-06-04T11:44:00Z">
              <w:rPr>
                <w:rFonts w:cs="Arial"/>
                <w:sz w:val="20"/>
                <w:szCs w:val="20"/>
                <w:highlight w:val="yellow"/>
              </w:rPr>
            </w:rPrChange>
          </w:rPr>
          <w:t>IMC = Measure Equipment Cost – Base Case Equipment Cost</w:t>
        </w:r>
      </w:ins>
    </w:p>
    <w:p w:rsidR="00A95BA0" w:rsidRPr="00A95BA0" w:rsidRDefault="00A95BA0" w:rsidP="00A95BA0">
      <w:pPr>
        <w:ind w:firstLine="720"/>
        <w:rPr>
          <w:ins w:id="2202" w:author="Huang, Jia Chang" w:date="2014-06-04T11:44:00Z"/>
          <w:rFonts w:cs="Arial"/>
          <w:sz w:val="20"/>
          <w:szCs w:val="20"/>
          <w:rPrChange w:id="2203" w:author="Huang, Jia Chang" w:date="2014-06-04T11:44:00Z">
            <w:rPr>
              <w:ins w:id="2204" w:author="Huang, Jia Chang" w:date="2014-06-04T11:44:00Z"/>
              <w:rFonts w:cs="Arial"/>
              <w:sz w:val="20"/>
              <w:szCs w:val="20"/>
              <w:highlight w:val="yellow"/>
            </w:rPr>
          </w:rPrChange>
        </w:rPr>
      </w:pPr>
    </w:p>
    <w:p w:rsidR="00A95BA0" w:rsidRPr="003F57BD" w:rsidRDefault="00A95BA0" w:rsidP="00A95BA0">
      <w:pPr>
        <w:ind w:firstLine="720"/>
        <w:rPr>
          <w:ins w:id="2205" w:author="Huang, Jia Chang" w:date="2014-06-04T11:45:00Z"/>
          <w:rFonts w:cs="Arial"/>
          <w:i/>
          <w:sz w:val="20"/>
          <w:szCs w:val="20"/>
        </w:rPr>
      </w:pPr>
      <w:ins w:id="2206" w:author="Huang, Jia Chang" w:date="2014-06-04T11:45:00Z">
        <w:r w:rsidRPr="003D0285">
          <w:rPr>
            <w:rFonts w:cs="Arial"/>
            <w:i/>
            <w:sz w:val="20"/>
            <w:szCs w:val="20"/>
          </w:rPr>
          <w:t>FMC = $</w:t>
        </w:r>
        <w:r>
          <w:rPr>
            <w:rFonts w:cs="Arial"/>
            <w:i/>
            <w:sz w:val="20"/>
            <w:szCs w:val="20"/>
          </w:rPr>
          <w:t>238.23</w:t>
        </w:r>
        <w:r w:rsidRPr="003D0285">
          <w:rPr>
            <w:rFonts w:cs="Arial"/>
            <w:i/>
            <w:sz w:val="20"/>
            <w:szCs w:val="20"/>
          </w:rPr>
          <w:t xml:space="preserve"> per (unit) - $</w:t>
        </w:r>
        <w:r>
          <w:rPr>
            <w:rFonts w:cs="Arial"/>
            <w:i/>
            <w:sz w:val="20"/>
            <w:szCs w:val="20"/>
          </w:rPr>
          <w:t>81.54</w:t>
        </w:r>
        <w:r w:rsidRPr="003D0285">
          <w:rPr>
            <w:rFonts w:cs="Arial"/>
            <w:i/>
            <w:sz w:val="20"/>
            <w:szCs w:val="20"/>
          </w:rPr>
          <w:t xml:space="preserve"> per (unit) = $</w:t>
        </w:r>
        <w:r>
          <w:rPr>
            <w:rFonts w:cs="Arial"/>
            <w:i/>
            <w:sz w:val="20"/>
            <w:szCs w:val="20"/>
          </w:rPr>
          <w:t>156.69</w:t>
        </w:r>
        <w:r w:rsidRPr="003D0285">
          <w:rPr>
            <w:rFonts w:cs="Arial"/>
            <w:i/>
            <w:sz w:val="20"/>
            <w:szCs w:val="20"/>
          </w:rPr>
          <w:t xml:space="preserve"> per unit</w:t>
        </w:r>
      </w:ins>
    </w:p>
    <w:p w:rsidR="00ED3B31" w:rsidDel="00A95BA0" w:rsidRDefault="00ED3B31" w:rsidP="00ED3B31">
      <w:pPr>
        <w:rPr>
          <w:del w:id="2207" w:author="Huang, Jia Chang" w:date="2014-06-04T11:44:00Z"/>
          <w:rFonts w:cs="Arial"/>
          <w:sz w:val="20"/>
          <w:szCs w:val="20"/>
          <w:highlight w:val="yellow"/>
        </w:rPr>
      </w:pPr>
    </w:p>
    <w:p w:rsidR="00ED3B31" w:rsidRPr="00C03148" w:rsidDel="00A95BA0" w:rsidRDefault="00ED3B31" w:rsidP="00ED3B31">
      <w:pPr>
        <w:rPr>
          <w:del w:id="2208" w:author="Huang, Jia Chang" w:date="2014-06-04T11:44:00Z"/>
          <w:rFonts w:cs="Arial"/>
          <w:sz w:val="20"/>
          <w:szCs w:val="20"/>
        </w:rPr>
      </w:pPr>
      <w:del w:id="2209" w:author="Huang, Jia Chang" w:date="2014-06-04T11:44:00Z">
        <w:r w:rsidRPr="00C03148" w:rsidDel="00A95BA0">
          <w:rPr>
            <w:rFonts w:cs="Arial"/>
            <w:sz w:val="20"/>
            <w:szCs w:val="20"/>
          </w:rPr>
          <w:delText xml:space="preserve">This </w:delText>
        </w:r>
        <w:r w:rsidR="002E6162" w:rsidRPr="00C03148" w:rsidDel="00A95BA0">
          <w:rPr>
            <w:rFonts w:cs="Arial"/>
            <w:sz w:val="20"/>
            <w:szCs w:val="20"/>
          </w:rPr>
          <w:delText>Measure Application Type</w:delText>
        </w:r>
        <w:r w:rsidR="002E6162" w:rsidRPr="00B42A69" w:rsidDel="00A95BA0">
          <w:rPr>
            <w:rFonts w:cs="Arial"/>
            <w:sz w:val="20"/>
            <w:szCs w:val="20"/>
          </w:rPr>
          <w:delText>s</w:delText>
        </w:r>
        <w:r w:rsidRPr="00B42A69" w:rsidDel="00A95BA0">
          <w:rPr>
            <w:rFonts w:cs="Arial"/>
            <w:sz w:val="20"/>
            <w:szCs w:val="20"/>
          </w:rPr>
          <w:delText xml:space="preserve"> is</w:delText>
        </w:r>
        <w:r w:rsidR="00B42A69" w:rsidRPr="00B42A69" w:rsidDel="00A95BA0">
          <w:rPr>
            <w:rFonts w:cs="Arial"/>
            <w:sz w:val="20"/>
            <w:szCs w:val="20"/>
          </w:rPr>
          <w:delText xml:space="preserve"> Retrofit</w:delText>
        </w:r>
        <w:r w:rsidR="00587DDD" w:rsidRPr="00B42A69" w:rsidDel="00A95BA0">
          <w:rPr>
            <w:rFonts w:cs="Arial"/>
            <w:sz w:val="20"/>
            <w:szCs w:val="20"/>
          </w:rPr>
          <w:delText>,</w:delText>
        </w:r>
        <w:r w:rsidR="00587DDD" w:rsidRPr="00C03148" w:rsidDel="00A95BA0">
          <w:rPr>
            <w:rFonts w:cs="Arial"/>
            <w:sz w:val="20"/>
            <w:szCs w:val="20"/>
          </w:rPr>
          <w:delText xml:space="preserve"> so the Incremental Measure Cost (IMC) </w:delText>
        </w:r>
        <w:r w:rsidRPr="00C03148" w:rsidDel="00A95BA0">
          <w:rPr>
            <w:rFonts w:cs="Arial"/>
            <w:sz w:val="20"/>
            <w:szCs w:val="20"/>
          </w:rPr>
          <w:delText xml:space="preserve">is represented by the equation </w:delText>
        </w:r>
        <w:r w:rsidR="00587DDD" w:rsidRPr="00C03148" w:rsidDel="00A95BA0">
          <w:rPr>
            <w:rFonts w:cs="Arial"/>
            <w:sz w:val="20"/>
            <w:szCs w:val="20"/>
          </w:rPr>
          <w:delText>below</w:delText>
        </w:r>
        <w:r w:rsidRPr="00C03148" w:rsidDel="00A95BA0">
          <w:rPr>
            <w:rFonts w:cs="Arial"/>
            <w:sz w:val="20"/>
            <w:szCs w:val="20"/>
          </w:rPr>
          <w:delText>:</w:delText>
        </w:r>
      </w:del>
    </w:p>
    <w:p w:rsidR="00ED3B31" w:rsidRPr="00C03148" w:rsidDel="00A95BA0" w:rsidRDefault="00ED3B31" w:rsidP="00ED3B31">
      <w:pPr>
        <w:rPr>
          <w:del w:id="2210" w:author="Huang, Jia Chang" w:date="2014-06-04T11:44:00Z"/>
          <w:rFonts w:cs="Arial"/>
          <w:szCs w:val="22"/>
        </w:rPr>
      </w:pPr>
    </w:p>
    <w:p w:rsidR="00ED3B31" w:rsidRPr="00C03148" w:rsidDel="00A95BA0" w:rsidRDefault="00ED3B31" w:rsidP="00ED3B31">
      <w:pPr>
        <w:ind w:firstLine="720"/>
        <w:rPr>
          <w:del w:id="2211" w:author="Huang, Jia Chang" w:date="2014-06-04T11:44:00Z"/>
          <w:rFonts w:cs="Arial"/>
          <w:sz w:val="20"/>
          <w:szCs w:val="20"/>
        </w:rPr>
      </w:pPr>
      <w:del w:id="2212" w:author="Huang, Jia Chang" w:date="2014-06-04T11:44:00Z">
        <w:r w:rsidRPr="00C03148" w:rsidDel="00A95BA0">
          <w:rPr>
            <w:rFonts w:cs="Arial"/>
            <w:sz w:val="20"/>
            <w:szCs w:val="20"/>
          </w:rPr>
          <w:delText>IMC = Measure Equipment Cost + Measure Labor Cost</w:delText>
        </w:r>
      </w:del>
    </w:p>
    <w:p w:rsidR="00ED3B31" w:rsidRPr="00C03148" w:rsidDel="00A95BA0" w:rsidRDefault="00ED3B31" w:rsidP="00ED3B31">
      <w:pPr>
        <w:ind w:firstLine="720"/>
        <w:rPr>
          <w:del w:id="2213" w:author="Huang, Jia Chang" w:date="2014-06-04T11:44:00Z"/>
          <w:rFonts w:cs="Arial"/>
          <w:sz w:val="20"/>
          <w:szCs w:val="20"/>
        </w:rPr>
      </w:pPr>
    </w:p>
    <w:p w:rsidR="00ED3B31" w:rsidRPr="00C03148" w:rsidDel="00A95BA0" w:rsidRDefault="00ED3B31" w:rsidP="00ED3B31">
      <w:pPr>
        <w:ind w:firstLine="720"/>
        <w:rPr>
          <w:del w:id="2214" w:author="Huang, Jia Chang" w:date="2014-06-04T11:44:00Z"/>
          <w:rFonts w:cs="Arial"/>
          <w:sz w:val="20"/>
          <w:szCs w:val="20"/>
        </w:rPr>
      </w:pPr>
    </w:p>
    <w:p w:rsidR="00ED3B31" w:rsidRDefault="00ED3B31" w:rsidP="00ED3B31">
      <w:pPr>
        <w:ind w:firstLine="720"/>
        <w:rPr>
          <w:rFonts w:cs="Arial"/>
          <w:i/>
          <w:sz w:val="20"/>
          <w:szCs w:val="20"/>
        </w:rPr>
      </w:pPr>
      <w:del w:id="2215" w:author="Huang, Jia Chang" w:date="2014-06-04T11:44:00Z">
        <w:r w:rsidRPr="00C03148" w:rsidDel="00A95BA0">
          <w:rPr>
            <w:rFonts w:cs="Arial"/>
            <w:i/>
            <w:sz w:val="20"/>
            <w:szCs w:val="20"/>
          </w:rPr>
          <w:delText>IMC = $</w:delText>
        </w:r>
        <w:r w:rsidR="005704D6" w:rsidRPr="005704D6" w:rsidDel="00A95BA0">
          <w:rPr>
            <w:rFonts w:cs="Arial"/>
            <w:i/>
            <w:sz w:val="20"/>
            <w:szCs w:val="20"/>
          </w:rPr>
          <w:delText>285.88</w:delText>
        </w:r>
        <w:r w:rsidRPr="00C03148" w:rsidDel="00A95BA0">
          <w:rPr>
            <w:rFonts w:cs="Arial"/>
            <w:i/>
            <w:sz w:val="20"/>
            <w:szCs w:val="20"/>
          </w:rPr>
          <w:delText xml:space="preserve">                   per (unit)</w:delText>
        </w:r>
        <w:r w:rsidR="000231D5" w:rsidDel="00A95BA0">
          <w:rPr>
            <w:rFonts w:cs="Arial"/>
            <w:i/>
            <w:sz w:val="20"/>
            <w:szCs w:val="20"/>
          </w:rPr>
          <w:delText xml:space="preserve"> </w:delText>
        </w:r>
        <w:r w:rsidRPr="00C03148" w:rsidDel="00A95BA0">
          <w:rPr>
            <w:rFonts w:cs="Arial"/>
            <w:i/>
            <w:sz w:val="20"/>
            <w:szCs w:val="20"/>
          </w:rPr>
          <w:delText>+ $</w:delText>
        </w:r>
        <w:r w:rsidR="002C526A" w:rsidRPr="00C03148" w:rsidDel="00A95BA0">
          <w:rPr>
            <w:rFonts w:cs="Arial"/>
            <w:i/>
            <w:sz w:val="20"/>
            <w:szCs w:val="20"/>
          </w:rPr>
          <w:delText>67.88</w:delText>
        </w:r>
        <w:r w:rsidRPr="00C03148" w:rsidDel="00A95BA0">
          <w:rPr>
            <w:rFonts w:cs="Arial"/>
            <w:i/>
            <w:sz w:val="20"/>
            <w:szCs w:val="20"/>
          </w:rPr>
          <w:delText xml:space="preserve">                  per (unit) = $</w:delText>
        </w:r>
        <w:r w:rsidR="005704D6" w:rsidRPr="005704D6" w:rsidDel="00A95BA0">
          <w:rPr>
            <w:rFonts w:cs="Arial"/>
            <w:i/>
            <w:sz w:val="20"/>
            <w:szCs w:val="20"/>
          </w:rPr>
          <w:delText>353.76</w:delText>
        </w:r>
        <w:r w:rsidRPr="00C03148" w:rsidDel="00A95BA0">
          <w:rPr>
            <w:rFonts w:cs="Arial"/>
            <w:i/>
            <w:sz w:val="20"/>
            <w:szCs w:val="20"/>
          </w:rPr>
          <w:delText xml:space="preserve">                   per (unit)</w:delText>
        </w:r>
      </w:del>
    </w:p>
    <w:p w:rsidR="00A95BA0" w:rsidRDefault="00A95BA0" w:rsidP="00A95BA0">
      <w:pPr>
        <w:ind w:firstLine="720"/>
        <w:jc w:val="center"/>
        <w:rPr>
          <w:ins w:id="2216" w:author="Huang, Jia Chang" w:date="2014-06-04T11:46:00Z"/>
          <w:rFonts w:cs="Arial"/>
          <w:b/>
          <w:sz w:val="20"/>
          <w:szCs w:val="20"/>
        </w:rPr>
      </w:pPr>
      <w:ins w:id="2217" w:author="Huang, Jia Chang" w:date="2014-06-04T11:46:00Z">
        <w:r w:rsidRPr="002F3610">
          <w:rPr>
            <w:rFonts w:cs="Arial"/>
            <w:b/>
            <w:sz w:val="20"/>
            <w:szCs w:val="20"/>
          </w:rPr>
          <w:t>Summary Table for Section 4</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A95BA0" w:rsidRPr="00A01631" w:rsidTr="00AE7043">
        <w:trPr>
          <w:ins w:id="2218" w:author="Huang, Jia Chang" w:date="2014-06-04T11:46:00Z"/>
        </w:trPr>
        <w:tc>
          <w:tcPr>
            <w:tcW w:w="758" w:type="pct"/>
            <w:shd w:val="clear" w:color="auto" w:fill="auto"/>
          </w:tcPr>
          <w:p w:rsidR="00A95BA0" w:rsidRPr="00A01631" w:rsidRDefault="00A95BA0" w:rsidP="00AE7043">
            <w:pPr>
              <w:rPr>
                <w:ins w:id="2219" w:author="Huang, Jia Chang" w:date="2014-06-04T11:46:00Z"/>
                <w:rFonts w:cs="Arial"/>
                <w:b/>
                <w:sz w:val="20"/>
                <w:szCs w:val="20"/>
              </w:rPr>
            </w:pPr>
            <w:ins w:id="2220" w:author="Huang, Jia Chang" w:date="2014-06-04T11:46:00Z">
              <w:r w:rsidRPr="00A01631">
                <w:rPr>
                  <w:rFonts w:cs="Arial"/>
                  <w:b/>
                  <w:sz w:val="20"/>
                  <w:szCs w:val="20"/>
                </w:rPr>
                <w:t>Measure ID</w:t>
              </w:r>
            </w:ins>
          </w:p>
        </w:tc>
        <w:tc>
          <w:tcPr>
            <w:tcW w:w="968" w:type="pct"/>
            <w:shd w:val="clear" w:color="auto" w:fill="auto"/>
          </w:tcPr>
          <w:p w:rsidR="00A95BA0" w:rsidRPr="00A01631" w:rsidRDefault="00A95BA0" w:rsidP="00AE7043">
            <w:pPr>
              <w:rPr>
                <w:ins w:id="2221" w:author="Huang, Jia Chang" w:date="2014-06-04T11:46:00Z"/>
                <w:rFonts w:cs="Arial"/>
                <w:b/>
                <w:sz w:val="20"/>
                <w:szCs w:val="20"/>
              </w:rPr>
            </w:pPr>
            <w:ins w:id="2222" w:author="Huang, Jia Chang" w:date="2014-06-04T11:46:00Z">
              <w:r>
                <w:rPr>
                  <w:rFonts w:cs="Arial"/>
                  <w:b/>
                  <w:sz w:val="20"/>
                  <w:szCs w:val="20"/>
                </w:rPr>
                <w:t>Measure Application Types</w:t>
              </w:r>
            </w:ins>
          </w:p>
        </w:tc>
        <w:tc>
          <w:tcPr>
            <w:tcW w:w="838" w:type="pct"/>
            <w:shd w:val="clear" w:color="auto" w:fill="auto"/>
          </w:tcPr>
          <w:p w:rsidR="00A95BA0" w:rsidRPr="00A01631" w:rsidRDefault="00A95BA0" w:rsidP="00AE7043">
            <w:pPr>
              <w:rPr>
                <w:ins w:id="2223" w:author="Huang, Jia Chang" w:date="2014-06-04T11:46:00Z"/>
                <w:rFonts w:cs="Arial"/>
                <w:b/>
                <w:sz w:val="20"/>
                <w:szCs w:val="20"/>
              </w:rPr>
            </w:pPr>
            <w:ins w:id="2224" w:author="Huang, Jia Chang" w:date="2014-06-04T11:46:00Z">
              <w:r w:rsidRPr="00A01631">
                <w:rPr>
                  <w:rFonts w:cs="Arial"/>
                  <w:b/>
                  <w:sz w:val="20"/>
                  <w:szCs w:val="20"/>
                </w:rPr>
                <w:t>Base Case Total Cost</w:t>
              </w:r>
            </w:ins>
          </w:p>
        </w:tc>
        <w:tc>
          <w:tcPr>
            <w:tcW w:w="739" w:type="pct"/>
            <w:shd w:val="clear" w:color="auto" w:fill="auto"/>
          </w:tcPr>
          <w:p w:rsidR="00A95BA0" w:rsidRPr="00A01631" w:rsidRDefault="00A95BA0">
            <w:pPr>
              <w:rPr>
                <w:ins w:id="2225" w:author="Huang, Jia Chang" w:date="2014-06-04T11:46:00Z"/>
                <w:rFonts w:cs="Arial"/>
                <w:b/>
                <w:sz w:val="20"/>
                <w:szCs w:val="20"/>
              </w:rPr>
            </w:pPr>
            <w:ins w:id="2226" w:author="Huang, Jia Chang" w:date="2014-06-04T11:46:00Z">
              <w:r w:rsidRPr="00A01631">
                <w:rPr>
                  <w:rFonts w:cs="Arial"/>
                  <w:b/>
                  <w:sz w:val="20"/>
                  <w:szCs w:val="20"/>
                </w:rPr>
                <w:t>Measure Case Total Cost</w:t>
              </w:r>
            </w:ins>
          </w:p>
        </w:tc>
        <w:tc>
          <w:tcPr>
            <w:tcW w:w="737" w:type="pct"/>
            <w:shd w:val="clear" w:color="auto" w:fill="auto"/>
          </w:tcPr>
          <w:p w:rsidR="00A95BA0" w:rsidRPr="00A01631" w:rsidRDefault="00A95BA0" w:rsidP="00AE7043">
            <w:pPr>
              <w:rPr>
                <w:ins w:id="2227" w:author="Huang, Jia Chang" w:date="2014-06-04T11:46:00Z"/>
                <w:rFonts w:cs="Arial"/>
                <w:b/>
                <w:sz w:val="20"/>
                <w:szCs w:val="20"/>
              </w:rPr>
            </w:pPr>
            <w:ins w:id="2228" w:author="Huang, Jia Chang" w:date="2014-06-04T11:46:00Z">
              <w:r>
                <w:rPr>
                  <w:rFonts w:cs="Arial"/>
                  <w:b/>
                  <w:sz w:val="20"/>
                  <w:szCs w:val="20"/>
                </w:rPr>
                <w:t>Full</w:t>
              </w:r>
              <w:r w:rsidRPr="00A01631">
                <w:rPr>
                  <w:rFonts w:cs="Arial"/>
                  <w:b/>
                  <w:sz w:val="20"/>
                  <w:szCs w:val="20"/>
                </w:rPr>
                <w:t xml:space="preserve"> Measure Case Cost</w:t>
              </w:r>
            </w:ins>
          </w:p>
        </w:tc>
        <w:tc>
          <w:tcPr>
            <w:tcW w:w="960" w:type="pct"/>
            <w:shd w:val="clear" w:color="auto" w:fill="auto"/>
          </w:tcPr>
          <w:p w:rsidR="00A95BA0" w:rsidRPr="00A01631" w:rsidRDefault="00A95BA0" w:rsidP="00AE7043">
            <w:pPr>
              <w:rPr>
                <w:ins w:id="2229" w:author="Huang, Jia Chang" w:date="2014-06-04T11:46:00Z"/>
                <w:rFonts w:cs="Arial"/>
                <w:b/>
                <w:sz w:val="20"/>
                <w:szCs w:val="20"/>
              </w:rPr>
            </w:pPr>
            <w:ins w:id="2230" w:author="Huang, Jia Chang" w:date="2014-06-04T11:46:00Z">
              <w:r w:rsidRPr="00A01631">
                <w:rPr>
                  <w:rFonts w:cs="Arial"/>
                  <w:b/>
                  <w:sz w:val="20"/>
                  <w:szCs w:val="20"/>
                </w:rPr>
                <w:t>Incremental Measure Cost</w:t>
              </w:r>
            </w:ins>
          </w:p>
        </w:tc>
      </w:tr>
      <w:tr w:rsidR="00A95BA0" w:rsidRPr="00A01631" w:rsidTr="00AE7043">
        <w:trPr>
          <w:ins w:id="2231" w:author="Huang, Jia Chang" w:date="2014-06-04T11:46:00Z"/>
        </w:trPr>
        <w:tc>
          <w:tcPr>
            <w:tcW w:w="758" w:type="pct"/>
            <w:shd w:val="clear" w:color="auto" w:fill="auto"/>
          </w:tcPr>
          <w:p w:rsidR="00A95BA0" w:rsidRPr="00A95BA0" w:rsidRDefault="00AE7043" w:rsidP="00AE7043">
            <w:pPr>
              <w:rPr>
                <w:ins w:id="2232" w:author="Huang, Jia Chang" w:date="2014-06-04T11:46:00Z"/>
                <w:rFonts w:cs="Arial"/>
                <w:sz w:val="20"/>
                <w:szCs w:val="20"/>
                <w:rPrChange w:id="2233" w:author="Huang, Jia Chang" w:date="2014-06-04T11:47:00Z">
                  <w:rPr>
                    <w:ins w:id="2234" w:author="Huang, Jia Chang" w:date="2014-06-04T11:46:00Z"/>
                    <w:rFonts w:cs="Arial"/>
                    <w:b/>
                    <w:sz w:val="20"/>
                    <w:szCs w:val="20"/>
                  </w:rPr>
                </w:rPrChange>
              </w:rPr>
            </w:pPr>
            <w:ins w:id="2235" w:author="Huang, Jia Chang" w:date="2014-06-04T11:47:00Z">
              <w:r>
                <w:rPr>
                  <w:rFonts w:cs="Arial"/>
                  <w:sz w:val="20"/>
                  <w:szCs w:val="20"/>
                </w:rPr>
                <w:t>H</w:t>
              </w:r>
            </w:ins>
            <w:ins w:id="2236" w:author="Huang, Jia Chang" w:date="2014-06-04T11:56:00Z">
              <w:r>
                <w:rPr>
                  <w:rFonts w:cs="Arial"/>
                  <w:sz w:val="20"/>
                  <w:szCs w:val="20"/>
                </w:rPr>
                <w:t>7</w:t>
              </w:r>
            </w:ins>
            <w:ins w:id="2237" w:author="Huang, Jia Chang" w:date="2014-06-04T11:47:00Z">
              <w:r>
                <w:rPr>
                  <w:rFonts w:cs="Arial"/>
                  <w:sz w:val="20"/>
                  <w:szCs w:val="20"/>
                </w:rPr>
                <w:t>97, H</w:t>
              </w:r>
            </w:ins>
            <w:ins w:id="2238" w:author="Huang, Jia Chang" w:date="2014-06-04T11:56:00Z">
              <w:r>
                <w:rPr>
                  <w:rFonts w:cs="Arial"/>
                  <w:sz w:val="20"/>
                  <w:szCs w:val="20"/>
                </w:rPr>
                <w:t>7</w:t>
              </w:r>
            </w:ins>
            <w:ins w:id="2239" w:author="Huang, Jia Chang" w:date="2014-06-04T11:47:00Z">
              <w:r w:rsidR="00A95BA0" w:rsidRPr="00A95BA0">
                <w:rPr>
                  <w:rFonts w:cs="Arial"/>
                  <w:sz w:val="20"/>
                  <w:szCs w:val="20"/>
                  <w:rPrChange w:id="2240" w:author="Huang, Jia Chang" w:date="2014-06-04T11:47:00Z">
                    <w:rPr>
                      <w:rFonts w:cs="Arial"/>
                      <w:b/>
                      <w:sz w:val="20"/>
                      <w:szCs w:val="20"/>
                    </w:rPr>
                  </w:rPrChange>
                </w:rPr>
                <w:t>98</w:t>
              </w:r>
            </w:ins>
          </w:p>
        </w:tc>
        <w:tc>
          <w:tcPr>
            <w:tcW w:w="968" w:type="pct"/>
            <w:shd w:val="clear" w:color="auto" w:fill="auto"/>
          </w:tcPr>
          <w:p w:rsidR="00A95BA0" w:rsidRPr="00A01631" w:rsidRDefault="00A95BA0" w:rsidP="00AE7043">
            <w:pPr>
              <w:rPr>
                <w:ins w:id="2241" w:author="Huang, Jia Chang" w:date="2014-06-04T11:46:00Z"/>
                <w:rFonts w:cs="Arial"/>
                <w:b/>
                <w:sz w:val="20"/>
                <w:szCs w:val="20"/>
              </w:rPr>
            </w:pPr>
            <w:ins w:id="2242" w:author="Huang, Jia Chang" w:date="2014-06-04T11:47:00Z">
              <w:r>
                <w:rPr>
                  <w:rFonts w:cs="Arial"/>
                  <w:sz w:val="20"/>
                  <w:szCs w:val="20"/>
                </w:rPr>
                <w:t>ROB</w:t>
              </w:r>
            </w:ins>
          </w:p>
        </w:tc>
        <w:tc>
          <w:tcPr>
            <w:tcW w:w="838" w:type="pct"/>
            <w:shd w:val="clear" w:color="auto" w:fill="auto"/>
          </w:tcPr>
          <w:p w:rsidR="00A95BA0" w:rsidRPr="00A95BA0" w:rsidRDefault="00A95BA0" w:rsidP="00AE7043">
            <w:pPr>
              <w:rPr>
                <w:ins w:id="2243" w:author="Huang, Jia Chang" w:date="2014-06-04T11:46:00Z"/>
                <w:rFonts w:cs="Arial"/>
                <w:sz w:val="20"/>
                <w:szCs w:val="20"/>
                <w:rPrChange w:id="2244" w:author="Huang, Jia Chang" w:date="2014-06-04T11:49:00Z">
                  <w:rPr>
                    <w:ins w:id="2245" w:author="Huang, Jia Chang" w:date="2014-06-04T11:46:00Z"/>
                    <w:rFonts w:cs="Arial"/>
                    <w:b/>
                    <w:sz w:val="20"/>
                    <w:szCs w:val="20"/>
                  </w:rPr>
                </w:rPrChange>
              </w:rPr>
            </w:pPr>
            <w:ins w:id="2246" w:author="Huang, Jia Chang" w:date="2014-06-04T11:48:00Z">
              <w:r w:rsidRPr="00A95BA0">
                <w:rPr>
                  <w:rFonts w:cs="Arial"/>
                  <w:sz w:val="20"/>
                  <w:szCs w:val="20"/>
                  <w:rPrChange w:id="2247" w:author="Huang, Jia Chang" w:date="2014-06-04T11:49:00Z">
                    <w:rPr>
                      <w:rFonts w:cs="Arial"/>
                      <w:b/>
                      <w:sz w:val="20"/>
                      <w:szCs w:val="20"/>
                    </w:rPr>
                  </w:rPrChange>
                </w:rPr>
                <w:t>$149.42</w:t>
              </w:r>
            </w:ins>
          </w:p>
        </w:tc>
        <w:tc>
          <w:tcPr>
            <w:tcW w:w="739" w:type="pct"/>
            <w:shd w:val="clear" w:color="auto" w:fill="auto"/>
          </w:tcPr>
          <w:p w:rsidR="00A95BA0" w:rsidRPr="00A95BA0" w:rsidRDefault="00A95BA0" w:rsidP="00AE7043">
            <w:pPr>
              <w:rPr>
                <w:ins w:id="2248" w:author="Huang, Jia Chang" w:date="2014-06-04T11:46:00Z"/>
                <w:rFonts w:cs="Arial"/>
                <w:sz w:val="20"/>
                <w:szCs w:val="20"/>
                <w:rPrChange w:id="2249" w:author="Huang, Jia Chang" w:date="2014-06-04T11:49:00Z">
                  <w:rPr>
                    <w:ins w:id="2250" w:author="Huang, Jia Chang" w:date="2014-06-04T11:46:00Z"/>
                    <w:rFonts w:cs="Arial"/>
                    <w:b/>
                    <w:sz w:val="20"/>
                    <w:szCs w:val="20"/>
                  </w:rPr>
                </w:rPrChange>
              </w:rPr>
            </w:pPr>
            <w:ins w:id="2251" w:author="Huang, Jia Chang" w:date="2014-06-04T11:48:00Z">
              <w:r w:rsidRPr="00A95BA0">
                <w:rPr>
                  <w:rFonts w:cs="Arial"/>
                  <w:sz w:val="20"/>
                  <w:szCs w:val="20"/>
                  <w:rPrChange w:id="2252" w:author="Huang, Jia Chang" w:date="2014-06-04T11:49:00Z">
                    <w:rPr>
                      <w:rFonts w:cs="Arial"/>
                      <w:b/>
                      <w:sz w:val="20"/>
                      <w:szCs w:val="20"/>
                    </w:rPr>
                  </w:rPrChange>
                </w:rPr>
                <w:t>$306.11</w:t>
              </w:r>
            </w:ins>
          </w:p>
        </w:tc>
        <w:tc>
          <w:tcPr>
            <w:tcW w:w="737" w:type="pct"/>
            <w:shd w:val="clear" w:color="auto" w:fill="auto"/>
          </w:tcPr>
          <w:p w:rsidR="00A95BA0" w:rsidRPr="00A95BA0" w:rsidRDefault="00A95BA0" w:rsidP="00AE7043">
            <w:pPr>
              <w:rPr>
                <w:ins w:id="2253" w:author="Huang, Jia Chang" w:date="2014-06-04T11:46:00Z"/>
                <w:rFonts w:cs="Arial"/>
                <w:sz w:val="20"/>
                <w:szCs w:val="20"/>
                <w:rPrChange w:id="2254" w:author="Huang, Jia Chang" w:date="2014-06-04T11:49:00Z">
                  <w:rPr>
                    <w:ins w:id="2255" w:author="Huang, Jia Chang" w:date="2014-06-04T11:46:00Z"/>
                    <w:rFonts w:cs="Arial"/>
                    <w:b/>
                    <w:sz w:val="20"/>
                    <w:szCs w:val="20"/>
                  </w:rPr>
                </w:rPrChange>
              </w:rPr>
            </w:pPr>
            <w:ins w:id="2256" w:author="Huang, Jia Chang" w:date="2014-06-04T11:49:00Z">
              <w:r w:rsidRPr="00A95BA0">
                <w:rPr>
                  <w:rFonts w:cs="Arial"/>
                  <w:sz w:val="20"/>
                  <w:szCs w:val="20"/>
                  <w:rPrChange w:id="2257" w:author="Huang, Jia Chang" w:date="2014-06-04T11:49:00Z">
                    <w:rPr>
                      <w:rFonts w:cs="Arial"/>
                      <w:b/>
                      <w:sz w:val="20"/>
                      <w:szCs w:val="20"/>
                    </w:rPr>
                  </w:rPrChange>
                </w:rPr>
                <w:t>$156.69</w:t>
              </w:r>
            </w:ins>
          </w:p>
        </w:tc>
        <w:tc>
          <w:tcPr>
            <w:tcW w:w="960" w:type="pct"/>
            <w:shd w:val="clear" w:color="auto" w:fill="auto"/>
          </w:tcPr>
          <w:p w:rsidR="00A95BA0" w:rsidRPr="00A95BA0" w:rsidRDefault="00A95BA0" w:rsidP="00AE7043">
            <w:pPr>
              <w:rPr>
                <w:ins w:id="2258" w:author="Huang, Jia Chang" w:date="2014-06-04T11:46:00Z"/>
                <w:rFonts w:cs="Arial"/>
                <w:sz w:val="20"/>
                <w:szCs w:val="20"/>
                <w:rPrChange w:id="2259" w:author="Huang, Jia Chang" w:date="2014-06-04T11:49:00Z">
                  <w:rPr>
                    <w:ins w:id="2260" w:author="Huang, Jia Chang" w:date="2014-06-04T11:46:00Z"/>
                    <w:rFonts w:cs="Arial"/>
                    <w:b/>
                    <w:sz w:val="20"/>
                    <w:szCs w:val="20"/>
                  </w:rPr>
                </w:rPrChange>
              </w:rPr>
            </w:pPr>
            <w:ins w:id="2261" w:author="Huang, Jia Chang" w:date="2014-06-04T11:49:00Z">
              <w:r w:rsidRPr="00A95BA0">
                <w:rPr>
                  <w:rFonts w:cs="Arial"/>
                  <w:sz w:val="20"/>
                  <w:szCs w:val="20"/>
                  <w:rPrChange w:id="2262" w:author="Huang, Jia Chang" w:date="2014-06-04T11:49:00Z">
                    <w:rPr>
                      <w:rFonts w:cs="Arial"/>
                      <w:b/>
                      <w:sz w:val="20"/>
                      <w:szCs w:val="20"/>
                    </w:rPr>
                  </w:rPrChange>
                </w:rPr>
                <w:t>$156.69</w:t>
              </w:r>
            </w:ins>
          </w:p>
        </w:tc>
      </w:tr>
    </w:tbl>
    <w:p w:rsidR="002F3610" w:rsidRPr="00A95BA0" w:rsidRDefault="002F3610" w:rsidP="00ED3B31">
      <w:pPr>
        <w:ind w:firstLine="720"/>
        <w:rPr>
          <w:rFonts w:cs="Arial"/>
          <w:sz w:val="20"/>
          <w:szCs w:val="20"/>
          <w:rPrChange w:id="2263" w:author="Huang, Jia Chang" w:date="2014-06-04T11:46:00Z">
            <w:rPr>
              <w:rFonts w:cs="Arial"/>
              <w:i/>
              <w:sz w:val="20"/>
              <w:szCs w:val="20"/>
            </w:rPr>
          </w:rPrChange>
        </w:rPr>
      </w:pPr>
    </w:p>
    <w:p w:rsidR="002F3610" w:rsidRDefault="002F3610" w:rsidP="00ED3B31">
      <w:pPr>
        <w:ind w:firstLine="720"/>
        <w:rPr>
          <w:rFonts w:cs="Arial"/>
          <w:i/>
          <w:sz w:val="20"/>
          <w:szCs w:val="20"/>
        </w:rPr>
      </w:pPr>
    </w:p>
    <w:p w:rsidR="002F3610" w:rsidDel="00A95BA0" w:rsidRDefault="00E24BBF" w:rsidP="00E24BBF">
      <w:pPr>
        <w:pStyle w:val="Table"/>
        <w:rPr>
          <w:del w:id="2264" w:author="Huang, Jia Chang" w:date="2014-06-04T11:46:00Z"/>
        </w:rPr>
      </w:pPr>
      <w:del w:id="2265" w:author="Huang, Jia Chang" w:date="2014-06-04T11:46:00Z">
        <w:r w:rsidDel="00A95BA0">
          <w:delText xml:space="preserve">Table </w:delText>
        </w:r>
        <w:r w:rsidR="00446A0E" w:rsidDel="00A95BA0">
          <w:delText>1</w:delText>
        </w:r>
        <w:r w:rsidR="001B14C1" w:rsidDel="00A95BA0">
          <w:delText>7</w:delText>
        </w:r>
        <w:r w:rsidDel="00A95BA0">
          <w:delText xml:space="preserve">:  Measure </w:delText>
        </w:r>
        <w:r w:rsidR="00446A0E" w:rsidDel="00A95BA0">
          <w:delText xml:space="preserve">Total and Incremental </w:delText>
        </w:r>
        <w:r w:rsidDel="00A95BA0">
          <w:delText>Costs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rsidDel="00A95BA0" w:rsidTr="00A01631">
        <w:trPr>
          <w:del w:id="2266" w:author="Huang, Jia Chang" w:date="2014-06-04T11:46:00Z"/>
        </w:trPr>
        <w:tc>
          <w:tcPr>
            <w:tcW w:w="758" w:type="pct"/>
            <w:shd w:val="clear" w:color="auto" w:fill="auto"/>
          </w:tcPr>
          <w:p w:rsidR="002F3610" w:rsidRPr="00A01631" w:rsidDel="00A95BA0" w:rsidRDefault="002F3610" w:rsidP="002F3610">
            <w:pPr>
              <w:rPr>
                <w:del w:id="2267" w:author="Huang, Jia Chang" w:date="2014-06-04T11:46:00Z"/>
                <w:rFonts w:cs="Arial"/>
                <w:b/>
                <w:sz w:val="20"/>
                <w:szCs w:val="20"/>
              </w:rPr>
            </w:pPr>
            <w:del w:id="2268" w:author="Huang, Jia Chang" w:date="2014-06-04T11:46:00Z">
              <w:r w:rsidRPr="00A01631" w:rsidDel="00A95BA0">
                <w:rPr>
                  <w:rFonts w:cs="Arial"/>
                  <w:b/>
                  <w:sz w:val="20"/>
                  <w:szCs w:val="20"/>
                </w:rPr>
                <w:delText>Measure ID</w:delText>
              </w:r>
            </w:del>
          </w:p>
        </w:tc>
        <w:tc>
          <w:tcPr>
            <w:tcW w:w="968" w:type="pct"/>
            <w:shd w:val="clear" w:color="auto" w:fill="auto"/>
          </w:tcPr>
          <w:p w:rsidR="002F3610" w:rsidRPr="00A01631" w:rsidDel="00A95BA0" w:rsidRDefault="002E6162" w:rsidP="002F3610">
            <w:pPr>
              <w:rPr>
                <w:del w:id="2269" w:author="Huang, Jia Chang" w:date="2014-06-04T11:46:00Z"/>
                <w:rFonts w:cs="Arial"/>
                <w:b/>
                <w:sz w:val="20"/>
                <w:szCs w:val="20"/>
              </w:rPr>
            </w:pPr>
            <w:del w:id="2270" w:author="Huang, Jia Chang" w:date="2014-06-04T11:46:00Z">
              <w:r w:rsidDel="00A95BA0">
                <w:rPr>
                  <w:rFonts w:cs="Arial"/>
                  <w:b/>
                  <w:sz w:val="20"/>
                  <w:szCs w:val="20"/>
                </w:rPr>
                <w:delText>Measure Application Types</w:delText>
              </w:r>
            </w:del>
          </w:p>
        </w:tc>
        <w:tc>
          <w:tcPr>
            <w:tcW w:w="838" w:type="pct"/>
            <w:shd w:val="clear" w:color="auto" w:fill="auto"/>
          </w:tcPr>
          <w:p w:rsidR="002F3610" w:rsidRPr="00A01631" w:rsidDel="00A95BA0" w:rsidRDefault="002F3610" w:rsidP="002F3610">
            <w:pPr>
              <w:rPr>
                <w:del w:id="2271" w:author="Huang, Jia Chang" w:date="2014-06-04T11:46:00Z"/>
                <w:rFonts w:cs="Arial"/>
                <w:b/>
                <w:sz w:val="20"/>
                <w:szCs w:val="20"/>
              </w:rPr>
            </w:pPr>
            <w:del w:id="2272" w:author="Huang, Jia Chang" w:date="2014-06-04T11:46:00Z">
              <w:r w:rsidRPr="00A01631" w:rsidDel="00A95BA0">
                <w:rPr>
                  <w:rFonts w:cs="Arial"/>
                  <w:b/>
                  <w:sz w:val="20"/>
                  <w:szCs w:val="20"/>
                </w:rPr>
                <w:delText>Base Case Total Cost</w:delText>
              </w:r>
            </w:del>
          </w:p>
        </w:tc>
        <w:tc>
          <w:tcPr>
            <w:tcW w:w="739" w:type="pct"/>
            <w:shd w:val="clear" w:color="auto" w:fill="auto"/>
          </w:tcPr>
          <w:p w:rsidR="002F3610" w:rsidRPr="00A01631" w:rsidDel="00A95BA0" w:rsidRDefault="002F3610" w:rsidP="00623D84">
            <w:pPr>
              <w:rPr>
                <w:del w:id="2273" w:author="Huang, Jia Chang" w:date="2014-06-04T11:46:00Z"/>
                <w:rFonts w:cs="Arial"/>
                <w:b/>
                <w:sz w:val="20"/>
                <w:szCs w:val="20"/>
              </w:rPr>
            </w:pPr>
            <w:del w:id="2274" w:author="Huang, Jia Chang" w:date="2014-06-04T11:46:00Z">
              <w:r w:rsidRPr="00A01631" w:rsidDel="00A95BA0">
                <w:rPr>
                  <w:rFonts w:cs="Arial"/>
                  <w:b/>
                  <w:sz w:val="20"/>
                  <w:szCs w:val="20"/>
                </w:rPr>
                <w:delText>Measure Case Total Cost</w:delText>
              </w:r>
            </w:del>
          </w:p>
        </w:tc>
        <w:tc>
          <w:tcPr>
            <w:tcW w:w="737" w:type="pct"/>
            <w:shd w:val="clear" w:color="auto" w:fill="auto"/>
          </w:tcPr>
          <w:p w:rsidR="002F3610" w:rsidRPr="00A01631" w:rsidDel="00A95BA0" w:rsidRDefault="002F3610" w:rsidP="002F3610">
            <w:pPr>
              <w:rPr>
                <w:del w:id="2275" w:author="Huang, Jia Chang" w:date="2014-06-04T11:46:00Z"/>
                <w:rFonts w:cs="Arial"/>
                <w:b/>
                <w:sz w:val="20"/>
                <w:szCs w:val="20"/>
              </w:rPr>
            </w:pPr>
            <w:del w:id="2276" w:author="Huang, Jia Chang" w:date="2014-06-04T11:46:00Z">
              <w:r w:rsidRPr="00A01631" w:rsidDel="00A95BA0">
                <w:rPr>
                  <w:rFonts w:cs="Arial"/>
                  <w:b/>
                  <w:sz w:val="20"/>
                  <w:szCs w:val="20"/>
                </w:rPr>
                <w:delText>Gross Measure Case Cost</w:delText>
              </w:r>
            </w:del>
          </w:p>
        </w:tc>
        <w:tc>
          <w:tcPr>
            <w:tcW w:w="960" w:type="pct"/>
            <w:shd w:val="clear" w:color="auto" w:fill="auto"/>
          </w:tcPr>
          <w:p w:rsidR="002F3610" w:rsidRPr="00A01631" w:rsidDel="00A95BA0" w:rsidRDefault="002F3610" w:rsidP="002F3610">
            <w:pPr>
              <w:rPr>
                <w:del w:id="2277" w:author="Huang, Jia Chang" w:date="2014-06-04T11:46:00Z"/>
                <w:rFonts w:cs="Arial"/>
                <w:b/>
                <w:sz w:val="20"/>
                <w:szCs w:val="20"/>
              </w:rPr>
            </w:pPr>
            <w:del w:id="2278" w:author="Huang, Jia Chang" w:date="2014-06-04T11:46:00Z">
              <w:r w:rsidRPr="00A01631" w:rsidDel="00A95BA0">
                <w:rPr>
                  <w:rFonts w:cs="Arial"/>
                  <w:b/>
                  <w:sz w:val="20"/>
                  <w:szCs w:val="20"/>
                </w:rPr>
                <w:delText>Incremental Measure Cost</w:delText>
              </w:r>
            </w:del>
          </w:p>
        </w:tc>
      </w:tr>
      <w:tr w:rsidR="002F3610" w:rsidRPr="00A01631" w:rsidDel="00A95BA0" w:rsidTr="00A01631">
        <w:trPr>
          <w:del w:id="2279" w:author="Huang, Jia Chang" w:date="2014-06-04T11:46:00Z"/>
        </w:trPr>
        <w:tc>
          <w:tcPr>
            <w:tcW w:w="758" w:type="pct"/>
            <w:shd w:val="clear" w:color="auto" w:fill="auto"/>
          </w:tcPr>
          <w:p w:rsidR="002F3610" w:rsidRPr="00A01631" w:rsidDel="00A95BA0" w:rsidRDefault="002C526A" w:rsidP="002F3610">
            <w:pPr>
              <w:rPr>
                <w:del w:id="2280" w:author="Huang, Jia Chang" w:date="2014-06-04T11:46:00Z"/>
                <w:rFonts w:cs="Arial"/>
                <w:b/>
                <w:sz w:val="20"/>
                <w:szCs w:val="20"/>
              </w:rPr>
            </w:pPr>
            <w:del w:id="2281" w:author="Huang, Jia Chang" w:date="2014-06-04T11:46:00Z">
              <w:r w:rsidDel="00A95BA0">
                <w:rPr>
                  <w:rFonts w:cs="Arial"/>
                  <w:b/>
                  <w:sz w:val="20"/>
                  <w:szCs w:val="20"/>
                </w:rPr>
                <w:delText>H797, H798</w:delText>
              </w:r>
            </w:del>
          </w:p>
        </w:tc>
        <w:tc>
          <w:tcPr>
            <w:tcW w:w="968" w:type="pct"/>
            <w:shd w:val="clear" w:color="auto" w:fill="auto"/>
          </w:tcPr>
          <w:p w:rsidR="002F3610" w:rsidRPr="00A01631" w:rsidDel="00A95BA0" w:rsidRDefault="00FE00D0" w:rsidP="002F3610">
            <w:pPr>
              <w:rPr>
                <w:del w:id="2282" w:author="Huang, Jia Chang" w:date="2014-06-04T11:46:00Z"/>
                <w:rFonts w:cs="Arial"/>
                <w:b/>
                <w:sz w:val="20"/>
                <w:szCs w:val="20"/>
              </w:rPr>
            </w:pPr>
            <w:del w:id="2283" w:author="Huang, Jia Chang" w:date="2014-06-04T11:46:00Z">
              <w:r w:rsidDel="00A95BA0">
                <w:rPr>
                  <w:rFonts w:cs="Arial"/>
                  <w:sz w:val="20"/>
                  <w:szCs w:val="20"/>
                </w:rPr>
                <w:delText>RET</w:delText>
              </w:r>
            </w:del>
          </w:p>
        </w:tc>
        <w:tc>
          <w:tcPr>
            <w:tcW w:w="838" w:type="pct"/>
            <w:shd w:val="clear" w:color="auto" w:fill="auto"/>
          </w:tcPr>
          <w:p w:rsidR="002F3610" w:rsidRPr="00A01631" w:rsidDel="00A95BA0" w:rsidRDefault="002C526A" w:rsidP="002F3610">
            <w:pPr>
              <w:rPr>
                <w:del w:id="2284" w:author="Huang, Jia Chang" w:date="2014-06-04T11:46:00Z"/>
                <w:rFonts w:cs="Arial"/>
                <w:b/>
                <w:sz w:val="20"/>
                <w:szCs w:val="20"/>
              </w:rPr>
            </w:pPr>
            <w:del w:id="2285" w:author="Huang, Jia Chang" w:date="2014-06-04T11:46:00Z">
              <w:r w:rsidDel="00A95BA0">
                <w:rPr>
                  <w:rFonts w:cs="Arial"/>
                  <w:b/>
                  <w:sz w:val="20"/>
                  <w:szCs w:val="20"/>
                </w:rPr>
                <w:delText>0</w:delText>
              </w:r>
            </w:del>
          </w:p>
        </w:tc>
        <w:tc>
          <w:tcPr>
            <w:tcW w:w="739" w:type="pct"/>
            <w:shd w:val="clear" w:color="auto" w:fill="auto"/>
          </w:tcPr>
          <w:p w:rsidR="002F3610" w:rsidRPr="00A01631" w:rsidDel="00A95BA0" w:rsidRDefault="005704D6" w:rsidP="002F3610">
            <w:pPr>
              <w:rPr>
                <w:del w:id="2286" w:author="Huang, Jia Chang" w:date="2014-06-04T11:46:00Z"/>
                <w:rFonts w:cs="Arial"/>
                <w:b/>
                <w:sz w:val="20"/>
                <w:szCs w:val="20"/>
              </w:rPr>
            </w:pPr>
            <w:del w:id="2287" w:author="Huang, Jia Chang" w:date="2014-06-04T11:46:00Z">
              <w:r w:rsidRPr="005704D6" w:rsidDel="00A95BA0">
                <w:rPr>
                  <w:rFonts w:cs="Arial"/>
                  <w:b/>
                  <w:sz w:val="20"/>
                  <w:szCs w:val="20"/>
                </w:rPr>
                <w:delText>353.76</w:delText>
              </w:r>
            </w:del>
          </w:p>
        </w:tc>
        <w:tc>
          <w:tcPr>
            <w:tcW w:w="737" w:type="pct"/>
            <w:shd w:val="clear" w:color="auto" w:fill="auto"/>
          </w:tcPr>
          <w:p w:rsidR="002F3610" w:rsidRPr="00A01631" w:rsidDel="00A95BA0" w:rsidRDefault="005704D6" w:rsidP="002F3610">
            <w:pPr>
              <w:rPr>
                <w:del w:id="2288" w:author="Huang, Jia Chang" w:date="2014-06-04T11:46:00Z"/>
                <w:rFonts w:cs="Arial"/>
                <w:b/>
                <w:sz w:val="20"/>
                <w:szCs w:val="20"/>
              </w:rPr>
            </w:pPr>
            <w:del w:id="2289" w:author="Huang, Jia Chang" w:date="2014-06-04T11:46:00Z">
              <w:r w:rsidRPr="005704D6" w:rsidDel="00A95BA0">
                <w:rPr>
                  <w:rFonts w:cs="Arial"/>
                  <w:b/>
                  <w:sz w:val="20"/>
                  <w:szCs w:val="20"/>
                </w:rPr>
                <w:delText>353.76</w:delText>
              </w:r>
            </w:del>
          </w:p>
        </w:tc>
        <w:tc>
          <w:tcPr>
            <w:tcW w:w="960" w:type="pct"/>
            <w:shd w:val="clear" w:color="auto" w:fill="auto"/>
          </w:tcPr>
          <w:p w:rsidR="002F3610" w:rsidRPr="00A01631" w:rsidDel="00A95BA0" w:rsidRDefault="005704D6" w:rsidP="002F3610">
            <w:pPr>
              <w:rPr>
                <w:del w:id="2290" w:author="Huang, Jia Chang" w:date="2014-06-04T11:46:00Z"/>
                <w:rFonts w:cs="Arial"/>
                <w:b/>
                <w:sz w:val="20"/>
                <w:szCs w:val="20"/>
              </w:rPr>
            </w:pPr>
            <w:del w:id="2291" w:author="Huang, Jia Chang" w:date="2014-06-04T11:46:00Z">
              <w:r w:rsidRPr="005704D6" w:rsidDel="00A95BA0">
                <w:rPr>
                  <w:rFonts w:cs="Arial"/>
                  <w:b/>
                  <w:sz w:val="20"/>
                  <w:szCs w:val="20"/>
                </w:rPr>
                <w:delText>353.76</w:delText>
              </w:r>
            </w:del>
          </w:p>
        </w:tc>
      </w:tr>
    </w:tbl>
    <w:p w:rsidR="002F3610" w:rsidRPr="002F3610" w:rsidDel="00A95BA0" w:rsidRDefault="002F3610" w:rsidP="002F3610">
      <w:pPr>
        <w:ind w:firstLine="720"/>
        <w:rPr>
          <w:del w:id="2292" w:author="Huang, Jia Chang" w:date="2014-06-04T11:46:00Z"/>
          <w:rFonts w:cs="Arial"/>
          <w:b/>
          <w:sz w:val="20"/>
          <w:szCs w:val="20"/>
        </w:rPr>
      </w:pPr>
    </w:p>
    <w:p w:rsidR="00A47BFE" w:rsidRPr="00ED3B31" w:rsidDel="00A95BA0" w:rsidRDefault="00A47BFE" w:rsidP="00786700">
      <w:pPr>
        <w:pStyle w:val="Heading1"/>
        <w:rPr>
          <w:del w:id="2293" w:author="Huang, Jia Chang" w:date="2014-06-04T11:46:00Z"/>
          <w:sz w:val="20"/>
          <w:szCs w:val="20"/>
        </w:rPr>
      </w:pPr>
    </w:p>
    <w:p w:rsidR="00F52572" w:rsidRPr="00F52572" w:rsidRDefault="00915CE6" w:rsidP="0035309C">
      <w:pPr>
        <w:pStyle w:val="Heading1"/>
      </w:pPr>
      <w:bookmarkStart w:id="2294" w:name="_MON_1382719630"/>
      <w:bookmarkStart w:id="2295" w:name="_Toc324340506"/>
      <w:bookmarkStart w:id="2296" w:name="_Toc324318377"/>
      <w:bookmarkStart w:id="2297" w:name="_Toc324340404"/>
      <w:bookmarkEnd w:id="2294"/>
      <w:r>
        <w:br w:type="page"/>
      </w:r>
      <w:bookmarkEnd w:id="2160"/>
      <w:bookmarkEnd w:id="2295"/>
      <w:bookmarkEnd w:id="2296"/>
      <w:bookmarkEnd w:id="2297"/>
    </w:p>
    <w:p w:rsidR="00315AB7" w:rsidRPr="0030080B" w:rsidRDefault="00315AB7" w:rsidP="000966CC">
      <w:pPr>
        <w:pStyle w:val="Heading1"/>
        <w:rPr>
          <w:rStyle w:val="Strong"/>
          <w:sz w:val="32"/>
        </w:rPr>
        <w:sectPr w:rsidR="00315AB7" w:rsidRPr="0030080B" w:rsidSect="007F7740">
          <w:endnotePr>
            <w:numFmt w:val="decimal"/>
          </w:endnotePr>
          <w:pgSz w:w="12240" w:h="15840"/>
          <w:pgMar w:top="1440" w:right="1440" w:bottom="1440" w:left="1440" w:header="720" w:footer="720" w:gutter="0"/>
          <w:pgNumType w:start="1"/>
          <w:cols w:space="720"/>
          <w:docGrid w:linePitch="360"/>
        </w:sectPr>
      </w:pPr>
    </w:p>
    <w:p w:rsidR="00626129" w:rsidDel="00AD1E10" w:rsidRDefault="00626129" w:rsidP="000966CC">
      <w:pPr>
        <w:pStyle w:val="Heading1"/>
        <w:rPr>
          <w:del w:id="2298" w:author="Huang, Jia Chang" w:date="2014-06-04T11:50:00Z"/>
        </w:rPr>
      </w:pPr>
      <w:bookmarkStart w:id="2299" w:name="_Toc324318378"/>
      <w:bookmarkStart w:id="2300" w:name="_Toc324340508"/>
      <w:bookmarkStart w:id="2301" w:name="_Toc304800222"/>
      <w:del w:id="2302" w:author="Huang, Jia Chang" w:date="2014-06-04T11:50:00Z">
        <w:r w:rsidDel="00AD1E10">
          <w:delText>Input Appendices</w:delText>
        </w:r>
        <w:bookmarkEnd w:id="2299"/>
        <w:bookmarkEnd w:id="2300"/>
      </w:del>
    </w:p>
    <w:p w:rsidR="001E4C31" w:rsidRPr="001E4C31" w:rsidDel="00AD1E10" w:rsidRDefault="001E4C31" w:rsidP="001E4C31">
      <w:pPr>
        <w:rPr>
          <w:del w:id="2303" w:author="Huang, Jia Chang" w:date="2014-06-04T11:50:00Z"/>
        </w:rPr>
      </w:pPr>
    </w:p>
    <w:p w:rsidR="00626129" w:rsidDel="00AD1E10" w:rsidRDefault="008645F9" w:rsidP="00626129">
      <w:pPr>
        <w:pStyle w:val="Heading2"/>
        <w:rPr>
          <w:del w:id="2304" w:author="Huang, Jia Chang" w:date="2014-06-04T11:50:00Z"/>
        </w:rPr>
      </w:pPr>
      <w:bookmarkStart w:id="2305" w:name="_Toc324318379"/>
      <w:bookmarkStart w:id="2306" w:name="_Toc324340509"/>
      <w:del w:id="2307" w:author="Huang, Jia Chang" w:date="2014-06-04T11:50:00Z">
        <w:r w:rsidDel="00AD1E10">
          <w:delText>A. (</w:delText>
        </w:r>
        <w:r w:rsidR="00626129" w:rsidDel="00AD1E10">
          <w:delText>1.4.1</w:delText>
        </w:r>
        <w:r w:rsidDel="00AD1E10">
          <w:delText>)</w:delText>
        </w:r>
        <w:r w:rsidR="00626129" w:rsidDel="00AD1E10">
          <w:delText xml:space="preserve"> </w:delText>
        </w:r>
        <w:r w:rsidR="00626129" w:rsidRPr="001248A3" w:rsidDel="00AD1E10">
          <w:delText xml:space="preserve">DEER </w:delText>
        </w:r>
        <w:r w:rsidR="00626129" w:rsidDel="00AD1E10">
          <w:delText>Base Case and Measure Case Information</w:delText>
        </w:r>
        <w:bookmarkEnd w:id="2305"/>
        <w:bookmarkEnd w:id="2306"/>
        <w:r w:rsidR="00626129" w:rsidDel="00AD1E10">
          <w:delText xml:space="preserve"> </w:delText>
        </w:r>
      </w:del>
    </w:p>
    <w:p w:rsidR="00626129" w:rsidDel="00AD1E10" w:rsidRDefault="00626129" w:rsidP="00626129">
      <w:pPr>
        <w:rPr>
          <w:del w:id="2308" w:author="Huang, Jia Chang" w:date="2014-06-04T11:50:00Z"/>
          <w:i/>
        </w:rPr>
      </w:pPr>
    </w:p>
    <w:p w:rsidR="0022764D" w:rsidRPr="000D4C7A" w:rsidDel="00AD1E10" w:rsidRDefault="0022764D">
      <w:pPr>
        <w:rPr>
          <w:del w:id="2309" w:author="Huang, Jia Chang" w:date="2014-06-04T11:51:00Z"/>
          <w:sz w:val="20"/>
          <w:rPrChange w:id="2310" w:author="Huang, Jia Chang" w:date="2014-06-02T11:10:00Z">
            <w:rPr>
              <w:del w:id="2311" w:author="Huang, Jia Chang" w:date="2014-06-04T11:51:00Z"/>
            </w:rPr>
          </w:rPrChange>
        </w:rPr>
      </w:pPr>
      <w:bookmarkStart w:id="2312" w:name="_Toc324318383"/>
      <w:bookmarkStart w:id="2313" w:name="_Toc324340513"/>
      <w:del w:id="2314" w:author="Huang, Jia Chang" w:date="2014-06-04T11:50:00Z">
        <w:r w:rsidRPr="000D4C7A" w:rsidDel="00AD1E10">
          <w:rPr>
            <w:sz w:val="20"/>
            <w:rPrChange w:id="2315" w:author="Huang, Jia Chang" w:date="2014-06-02T11:10:00Z">
              <w:rPr/>
            </w:rPrChange>
          </w:rPr>
          <w:delText>The DEER</w:delText>
        </w:r>
        <w:r w:rsidR="00AA5F81" w:rsidRPr="000D4C7A" w:rsidDel="00AD1E10">
          <w:rPr>
            <w:sz w:val="20"/>
            <w:rPrChange w:id="2316" w:author="Huang, Jia Chang" w:date="2014-06-02T11:10:00Z">
              <w:rPr/>
            </w:rPrChange>
          </w:rPr>
          <w:delText>2008</w:delText>
        </w:r>
        <w:r w:rsidRPr="000D4C7A" w:rsidDel="00AD1E10">
          <w:rPr>
            <w:sz w:val="20"/>
            <w:rPrChange w:id="2317" w:author="Huang, Jia Chang" w:date="2014-06-02T11:10:00Z">
              <w:rPr/>
            </w:rPrChange>
          </w:rPr>
          <w:delText xml:space="preserve"> </w:delText>
        </w:r>
        <w:r w:rsidR="00280A16" w:rsidRPr="000D4C7A" w:rsidDel="00AD1E10">
          <w:rPr>
            <w:sz w:val="20"/>
            <w:rPrChange w:id="2318" w:author="Huang, Jia Chang" w:date="2014-06-02T11:10:00Z">
              <w:rPr/>
            </w:rPrChange>
          </w:rPr>
          <w:delText xml:space="preserve">and 2014 </w:delText>
        </w:r>
        <w:r w:rsidRPr="000D4C7A" w:rsidDel="00AD1E10">
          <w:rPr>
            <w:sz w:val="20"/>
            <w:rPrChange w:id="2319" w:author="Huang, Jia Chang" w:date="2014-06-02T11:10:00Z">
              <w:rPr/>
            </w:rPrChange>
          </w:rPr>
          <w:delText>baseline records and savings calculations are provided in the embedded spreadsheet:</w:delText>
        </w:r>
      </w:del>
    </w:p>
    <w:p w:rsidR="0022764D" w:rsidDel="00AD1E10" w:rsidRDefault="0022764D">
      <w:pPr>
        <w:rPr>
          <w:del w:id="2320" w:author="Huang, Jia Chang" w:date="2014-06-04T11:51:00Z"/>
        </w:rPr>
      </w:pPr>
    </w:p>
    <w:p w:rsidR="0022764D" w:rsidDel="00AD1E10" w:rsidRDefault="0022764D">
      <w:pPr>
        <w:rPr>
          <w:del w:id="2321" w:author="Huang, Jia Chang" w:date="2014-06-04T11:51:00Z"/>
        </w:rPr>
      </w:pPr>
    </w:p>
    <w:p w:rsidR="0022764D" w:rsidDel="00AD1E10" w:rsidRDefault="0022764D">
      <w:pPr>
        <w:rPr>
          <w:del w:id="2322" w:author="Huang, Jia Chang" w:date="2014-06-04T11:51:00Z"/>
          <w:rFonts w:cs="Arial"/>
          <w:b/>
          <w:bCs/>
          <w:kern w:val="32"/>
          <w:sz w:val="32"/>
          <w:szCs w:val="32"/>
        </w:rPr>
      </w:pPr>
      <w:del w:id="2323" w:author="Huang, Jia Chang" w:date="2014-06-04T11:51:00Z">
        <w:r w:rsidDel="00AD1E10">
          <w:br w:type="page"/>
        </w:r>
      </w:del>
    </w:p>
    <w:p w:rsidR="006B4563" w:rsidRDefault="000966CC" w:rsidP="000966CC">
      <w:pPr>
        <w:pStyle w:val="Heading1"/>
      </w:pPr>
      <w:bookmarkStart w:id="2324" w:name="_Toc389646577"/>
      <w:r>
        <w:t>References</w:t>
      </w:r>
      <w:bookmarkEnd w:id="2312"/>
      <w:bookmarkEnd w:id="2313"/>
      <w:bookmarkEnd w:id="2324"/>
      <w:r w:rsidR="00844B27">
        <w:t xml:space="preserve"> </w:t>
      </w:r>
    </w:p>
    <w:bookmarkEnd w:id="2301"/>
    <w:p w:rsidR="009D7A24" w:rsidRDefault="009D7A24" w:rsidP="00F55847"/>
    <w:p w:rsidR="001E4D7A" w:rsidRPr="000D4C7A" w:rsidRDefault="001E4D7A" w:rsidP="001E4D7A">
      <w:pPr>
        <w:numPr>
          <w:ilvl w:val="0"/>
          <w:numId w:val="2"/>
        </w:numPr>
        <w:tabs>
          <w:tab w:val="clear" w:pos="720"/>
          <w:tab w:val="num" w:pos="540"/>
        </w:tabs>
        <w:ind w:left="540"/>
        <w:rPr>
          <w:rFonts w:cs="Arial"/>
          <w:sz w:val="20"/>
          <w:szCs w:val="20"/>
          <w:rPrChange w:id="2325" w:author="Huang, Jia Chang" w:date="2014-06-02T11:11:00Z">
            <w:rPr/>
          </w:rPrChange>
        </w:rPr>
      </w:pPr>
      <w:r w:rsidRPr="000D4C7A">
        <w:rPr>
          <w:rFonts w:cs="Arial"/>
          <w:i/>
          <w:iCs/>
          <w:sz w:val="20"/>
          <w:szCs w:val="20"/>
          <w:rPrChange w:id="2326" w:author="Huang, Jia Chang" w:date="2014-06-02T11:11:00Z">
            <w:rPr>
              <w:rFonts w:cs="Arial"/>
              <w:i/>
              <w:iCs/>
            </w:rPr>
          </w:rPrChange>
        </w:rPr>
        <w:t>Opportunities for Energy Savings in the Residential and Commercial Sectors with High-Efficiency Electric Motors Final Report</w:t>
      </w:r>
      <w:r w:rsidRPr="000D4C7A">
        <w:rPr>
          <w:rFonts w:cs="Arial"/>
          <w:sz w:val="20"/>
          <w:szCs w:val="20"/>
          <w:rPrChange w:id="2327" w:author="Huang, Jia Chang" w:date="2014-06-02T11:11:00Z">
            <w:rPr/>
          </w:rPrChange>
        </w:rPr>
        <w:t xml:space="preserve"> Prepared for: U.S. Department of Energy Contract No. DE-AC01- 90CE23821 Reference 35495-14 Arthur D. Little, Inc. Washington, DC</w:t>
      </w:r>
      <w:r w:rsidR="00E10670" w:rsidRPr="000D4C7A">
        <w:rPr>
          <w:rFonts w:cs="Arial"/>
          <w:sz w:val="20"/>
          <w:szCs w:val="20"/>
          <w:rPrChange w:id="2328" w:author="Huang, Jia Chang" w:date="2014-06-02T11:11:00Z">
            <w:rPr/>
          </w:rPrChange>
        </w:rPr>
        <w:t>, 1999</w:t>
      </w:r>
    </w:p>
    <w:p w:rsidR="001E4D7A" w:rsidRPr="000D4C7A" w:rsidRDefault="001E4D7A" w:rsidP="00465528">
      <w:pPr>
        <w:ind w:left="540"/>
        <w:rPr>
          <w:rFonts w:cs="Arial"/>
          <w:sz w:val="20"/>
          <w:szCs w:val="20"/>
          <w:rPrChange w:id="2329" w:author="Huang, Jia Chang" w:date="2014-06-02T11:11:00Z">
            <w:rPr/>
          </w:rPrChange>
        </w:rPr>
      </w:pPr>
      <w:bookmarkStart w:id="2330" w:name="_MON_1399991823"/>
      <w:bookmarkEnd w:id="2330"/>
    </w:p>
    <w:p w:rsidR="001E4D7A" w:rsidRPr="000D4C7A" w:rsidRDefault="001E4D7A" w:rsidP="001E4D7A">
      <w:pPr>
        <w:ind w:left="180"/>
        <w:rPr>
          <w:rFonts w:cs="Arial"/>
          <w:sz w:val="20"/>
          <w:szCs w:val="20"/>
          <w:rPrChange w:id="2331" w:author="Huang, Jia Chang" w:date="2014-06-02T11:11:00Z">
            <w:rPr/>
          </w:rPrChange>
        </w:rPr>
      </w:pPr>
    </w:p>
    <w:p w:rsidR="001E4D7A" w:rsidRPr="000D4C7A" w:rsidRDefault="001E4D7A" w:rsidP="001E4D7A">
      <w:pPr>
        <w:numPr>
          <w:ilvl w:val="0"/>
          <w:numId w:val="2"/>
        </w:numPr>
        <w:tabs>
          <w:tab w:val="clear" w:pos="720"/>
          <w:tab w:val="num" w:pos="540"/>
        </w:tabs>
        <w:ind w:left="540"/>
        <w:rPr>
          <w:rFonts w:cs="Arial"/>
          <w:sz w:val="20"/>
          <w:szCs w:val="20"/>
          <w:rPrChange w:id="2332" w:author="Huang, Jia Chang" w:date="2014-06-02T11:11:00Z">
            <w:rPr/>
          </w:rPrChange>
        </w:rPr>
      </w:pPr>
      <w:r w:rsidRPr="000D4C7A">
        <w:rPr>
          <w:rFonts w:cs="Arial"/>
          <w:sz w:val="20"/>
          <w:szCs w:val="20"/>
          <w:rPrChange w:id="2333" w:author="Huang, Jia Chang" w:date="2014-06-02T11:11:00Z">
            <w:rPr/>
          </w:rPrChange>
        </w:rPr>
        <w:t xml:space="preserve">Pigg, Scott </w:t>
      </w:r>
      <w:r w:rsidRPr="000D4C7A">
        <w:rPr>
          <w:rFonts w:cs="Arial"/>
          <w:i/>
          <w:iCs/>
          <w:sz w:val="20"/>
          <w:szCs w:val="20"/>
          <w:rPrChange w:id="2334" w:author="Huang, Jia Chang" w:date="2014-06-02T11:11:00Z">
            <w:rPr>
              <w:i/>
              <w:iCs/>
            </w:rPr>
          </w:rPrChange>
        </w:rPr>
        <w:t>Electricity Use by New Furnaces - A Wisconsin Field Study,</w:t>
      </w:r>
      <w:r w:rsidRPr="000D4C7A">
        <w:rPr>
          <w:rFonts w:cs="Arial"/>
          <w:sz w:val="20"/>
          <w:szCs w:val="20"/>
          <w:rPrChange w:id="2335" w:author="Huang, Jia Chang" w:date="2014-06-02T11:11:00Z">
            <w:rPr/>
          </w:rPrChange>
        </w:rPr>
        <w:t xml:space="preserve"> State of Wisconsin Department of Administration Division of Energy. Technical Report 230-1 Madison WI</w:t>
      </w:r>
      <w:r w:rsidR="00E10670" w:rsidRPr="000D4C7A">
        <w:rPr>
          <w:rFonts w:cs="Arial"/>
          <w:sz w:val="20"/>
          <w:szCs w:val="20"/>
          <w:rPrChange w:id="2336" w:author="Huang, Jia Chang" w:date="2014-06-02T11:11:00Z">
            <w:rPr/>
          </w:rPrChange>
        </w:rPr>
        <w:t>,</w:t>
      </w:r>
      <w:r w:rsidRPr="000D4C7A">
        <w:rPr>
          <w:rFonts w:cs="Arial"/>
          <w:sz w:val="20"/>
          <w:szCs w:val="20"/>
          <w:rPrChange w:id="2337" w:author="Huang, Jia Chang" w:date="2014-06-02T11:11:00Z">
            <w:rPr/>
          </w:rPrChange>
        </w:rPr>
        <w:t xml:space="preserve"> </w:t>
      </w:r>
      <w:r w:rsidR="00E10670" w:rsidRPr="000D4C7A">
        <w:rPr>
          <w:rFonts w:cs="Arial"/>
          <w:sz w:val="20"/>
          <w:szCs w:val="20"/>
          <w:rPrChange w:id="2338" w:author="Huang, Jia Chang" w:date="2014-06-02T11:11:00Z">
            <w:rPr/>
          </w:rPrChange>
        </w:rPr>
        <w:t>2003</w:t>
      </w:r>
      <w:r w:rsidRPr="000D4C7A">
        <w:rPr>
          <w:rFonts w:cs="Arial"/>
          <w:sz w:val="20"/>
          <w:szCs w:val="20"/>
          <w:rPrChange w:id="2339" w:author="Huang, Jia Chang" w:date="2014-06-02T11:11:00Z">
            <w:rPr/>
          </w:rPrChange>
        </w:rPr>
        <w:br/>
      </w:r>
    </w:p>
    <w:p w:rsidR="001E4D7A" w:rsidRPr="000D4C7A" w:rsidRDefault="001E4D7A" w:rsidP="001E4D7A">
      <w:pPr>
        <w:ind w:left="180"/>
        <w:rPr>
          <w:rFonts w:cs="Arial"/>
          <w:sz w:val="20"/>
          <w:szCs w:val="20"/>
          <w:rPrChange w:id="2340" w:author="Huang, Jia Chang" w:date="2014-06-02T11:11:00Z">
            <w:rPr/>
          </w:rPrChange>
        </w:rPr>
      </w:pPr>
      <w:r w:rsidRPr="000D4C7A">
        <w:rPr>
          <w:rFonts w:cs="Arial"/>
          <w:sz w:val="20"/>
          <w:szCs w:val="20"/>
          <w:rPrChange w:id="2341" w:author="Huang, Jia Chang" w:date="2014-06-02T11:11:00Z">
            <w:rPr/>
          </w:rPrChange>
        </w:rPr>
        <w:t xml:space="preserve"> </w:t>
      </w:r>
    </w:p>
    <w:p w:rsidR="001E4D7A" w:rsidRPr="000D4C7A" w:rsidRDefault="001E4D7A" w:rsidP="001E4D7A">
      <w:pPr>
        <w:numPr>
          <w:ilvl w:val="0"/>
          <w:numId w:val="2"/>
        </w:numPr>
        <w:tabs>
          <w:tab w:val="clear" w:pos="720"/>
          <w:tab w:val="num" w:pos="540"/>
        </w:tabs>
        <w:ind w:left="540"/>
        <w:rPr>
          <w:rFonts w:cs="Arial"/>
          <w:sz w:val="20"/>
          <w:szCs w:val="20"/>
          <w:rPrChange w:id="2342" w:author="Huang, Jia Chang" w:date="2014-06-02T11:11:00Z">
            <w:rPr/>
          </w:rPrChange>
        </w:rPr>
      </w:pPr>
      <w:bookmarkStart w:id="2343" w:name="OLE_LINK2"/>
      <w:r w:rsidRPr="000D4C7A">
        <w:rPr>
          <w:rFonts w:cs="Arial"/>
          <w:sz w:val="20"/>
          <w:szCs w:val="20"/>
          <w:rPrChange w:id="2344" w:author="Huang, Jia Chang" w:date="2014-06-02T11:11:00Z">
            <w:rPr/>
          </w:rPrChange>
        </w:rPr>
        <w:t xml:space="preserve">Wilcox B, Proctor J, Chitwood R, Nittler K, </w:t>
      </w:r>
      <w:r w:rsidRPr="000D4C7A">
        <w:rPr>
          <w:rFonts w:cs="Arial"/>
          <w:i/>
          <w:iCs/>
          <w:sz w:val="20"/>
          <w:szCs w:val="20"/>
          <w:rPrChange w:id="2345" w:author="Huang, Jia Chang" w:date="2014-06-02T11:11:00Z">
            <w:rPr>
              <w:i/>
              <w:iCs/>
            </w:rPr>
          </w:rPrChange>
        </w:rPr>
        <w:t>Furnace Fan Watt Draw and Air Flow in Cooling and Air Distribution Modes</w:t>
      </w:r>
      <w:r w:rsidRPr="000D4C7A">
        <w:rPr>
          <w:rFonts w:cs="Arial"/>
          <w:sz w:val="20"/>
          <w:szCs w:val="20"/>
          <w:rPrChange w:id="2346" w:author="Huang, Jia Chang" w:date="2014-06-02T11:11:00Z">
            <w:rPr/>
          </w:rPrChange>
        </w:rPr>
        <w:t>, 2008 California Building Energy Efficiency Standards, July 2006, Figures 1 and 2</w:t>
      </w:r>
      <w:r w:rsidRPr="000D4C7A">
        <w:rPr>
          <w:rFonts w:cs="Arial"/>
          <w:sz w:val="20"/>
          <w:szCs w:val="20"/>
          <w:rPrChange w:id="2347" w:author="Huang, Jia Chang" w:date="2014-06-02T11:11:00Z">
            <w:rPr/>
          </w:rPrChange>
        </w:rPr>
        <w:br/>
      </w:r>
      <w:bookmarkEnd w:id="2343"/>
    </w:p>
    <w:p w:rsidR="001E4D7A" w:rsidRPr="000D4C7A" w:rsidRDefault="001E4D7A" w:rsidP="001E4D7A">
      <w:pPr>
        <w:pStyle w:val="ListParagraph"/>
        <w:rPr>
          <w:rFonts w:ascii="Arial" w:hAnsi="Arial" w:cs="Arial"/>
          <w:sz w:val="20"/>
          <w:szCs w:val="20"/>
          <w:rPrChange w:id="2348" w:author="Huang, Jia Chang" w:date="2014-06-02T11:11:00Z">
            <w:rPr/>
          </w:rPrChange>
        </w:rPr>
      </w:pPr>
    </w:p>
    <w:p w:rsidR="001E4D7A" w:rsidRPr="000D4C7A" w:rsidRDefault="001E4D7A" w:rsidP="001E4D7A">
      <w:pPr>
        <w:numPr>
          <w:ilvl w:val="0"/>
          <w:numId w:val="2"/>
        </w:numPr>
        <w:tabs>
          <w:tab w:val="clear" w:pos="720"/>
          <w:tab w:val="num" w:pos="540"/>
        </w:tabs>
        <w:ind w:left="540"/>
        <w:rPr>
          <w:rFonts w:cs="Arial"/>
          <w:sz w:val="20"/>
          <w:szCs w:val="20"/>
          <w:rPrChange w:id="2349" w:author="Huang, Jia Chang" w:date="2014-06-02T11:11:00Z">
            <w:rPr/>
          </w:rPrChange>
        </w:rPr>
      </w:pPr>
      <w:r w:rsidRPr="000D4C7A">
        <w:rPr>
          <w:rFonts w:cs="Arial"/>
          <w:sz w:val="20"/>
          <w:szCs w:val="20"/>
          <w:rPrChange w:id="2350" w:author="Huang, Jia Chang" w:date="2014-06-02T11:11:00Z">
            <w:rPr>
              <w:rFonts w:cs="Arial"/>
            </w:rPr>
          </w:rPrChange>
        </w:rPr>
        <w:t xml:space="preserve">Lovvorn, N and C. Hiller, “Heat Pump Life Revisited”, </w:t>
      </w:r>
      <w:r w:rsidRPr="000D4C7A">
        <w:rPr>
          <w:rFonts w:cs="Arial"/>
          <w:i/>
          <w:iCs/>
          <w:sz w:val="20"/>
          <w:szCs w:val="20"/>
          <w:rPrChange w:id="2351" w:author="Huang, Jia Chang" w:date="2014-06-02T11:11:00Z">
            <w:rPr>
              <w:i/>
              <w:iCs/>
            </w:rPr>
          </w:rPrChange>
        </w:rPr>
        <w:t>ASHRAE Transactions Research, 2002 ASHRAE Annual Meeting</w:t>
      </w:r>
      <w:r w:rsidRPr="000D4C7A">
        <w:rPr>
          <w:rFonts w:cs="Arial"/>
          <w:sz w:val="20"/>
          <w:szCs w:val="20"/>
          <w:rPrChange w:id="2352" w:author="Huang, Jia Chang" w:date="2014-06-02T11:11:00Z">
            <w:rPr/>
          </w:rPrChange>
        </w:rPr>
        <w:t>. p.107-112. American Society of Heating Refrigeration and Air-</w:t>
      </w:r>
      <w:r w:rsidR="00E10670" w:rsidRPr="000D4C7A">
        <w:rPr>
          <w:rFonts w:cs="Arial"/>
          <w:sz w:val="20"/>
          <w:szCs w:val="20"/>
          <w:rPrChange w:id="2353" w:author="Huang, Jia Chang" w:date="2014-06-02T11:11:00Z">
            <w:rPr/>
          </w:rPrChange>
        </w:rPr>
        <w:t>Conditioning Engineers. Atlanta, 2002</w:t>
      </w:r>
      <w:r w:rsidRPr="000D4C7A">
        <w:rPr>
          <w:rFonts w:cs="Arial"/>
          <w:sz w:val="20"/>
          <w:szCs w:val="20"/>
          <w:rPrChange w:id="2354" w:author="Huang, Jia Chang" w:date="2014-06-02T11:11:00Z">
            <w:rPr/>
          </w:rPrChange>
        </w:rPr>
        <w:br/>
      </w:r>
    </w:p>
    <w:p w:rsidR="00465528" w:rsidRPr="000D4C7A" w:rsidRDefault="00465528" w:rsidP="00465528">
      <w:pPr>
        <w:pStyle w:val="ListParagraph"/>
        <w:rPr>
          <w:rFonts w:ascii="Arial" w:hAnsi="Arial" w:cs="Arial"/>
          <w:sz w:val="20"/>
          <w:szCs w:val="20"/>
          <w:rPrChange w:id="2355" w:author="Huang, Jia Chang" w:date="2014-06-02T11:11:00Z">
            <w:rPr/>
          </w:rPrChange>
        </w:rPr>
      </w:pPr>
    </w:p>
    <w:p w:rsidR="00465528" w:rsidRPr="000D4C7A" w:rsidRDefault="00465528" w:rsidP="001E4D7A">
      <w:pPr>
        <w:numPr>
          <w:ilvl w:val="0"/>
          <w:numId w:val="2"/>
        </w:numPr>
        <w:tabs>
          <w:tab w:val="clear" w:pos="720"/>
          <w:tab w:val="num" w:pos="540"/>
        </w:tabs>
        <w:ind w:left="540"/>
        <w:rPr>
          <w:rFonts w:cs="Arial"/>
          <w:sz w:val="20"/>
          <w:szCs w:val="20"/>
          <w:rPrChange w:id="2356" w:author="Huang, Jia Chang" w:date="2014-06-02T11:11:00Z">
            <w:rPr>
              <w:rFonts w:cs="Arial"/>
            </w:rPr>
          </w:rPrChange>
        </w:rPr>
      </w:pPr>
      <w:r w:rsidRPr="000D4C7A">
        <w:rPr>
          <w:rFonts w:cs="Arial"/>
          <w:sz w:val="20"/>
          <w:szCs w:val="20"/>
          <w:rPrChange w:id="2357" w:author="Huang, Jia Chang" w:date="2014-06-02T11:11:00Z">
            <w:rPr>
              <w:rFonts w:cs="Arial"/>
            </w:rPr>
          </w:rPrChange>
        </w:rPr>
        <w:t xml:space="preserve">Lowenberger A, Mauer J, deLaski A, DiMascio M, Amann J, Nadel S, “The Efficiency Boom: Cashing In on the Savings from Appliance Standards”, ACEEE report ASAP-8/ACEEE-A123, 2012. </w:t>
      </w:r>
    </w:p>
    <w:p w:rsidR="00E10670" w:rsidRPr="000D4C7A" w:rsidRDefault="00E10670" w:rsidP="00E10670">
      <w:pPr>
        <w:pStyle w:val="ListParagraph"/>
        <w:rPr>
          <w:rFonts w:ascii="Arial" w:hAnsi="Arial" w:cs="Arial"/>
          <w:sz w:val="20"/>
          <w:szCs w:val="20"/>
          <w:rPrChange w:id="2358" w:author="Huang, Jia Chang" w:date="2014-06-02T11:11:00Z">
            <w:rPr/>
          </w:rPrChange>
        </w:rPr>
      </w:pPr>
    </w:p>
    <w:p w:rsidR="00E10670" w:rsidRPr="000D4C7A" w:rsidRDefault="00E10670" w:rsidP="00E10670">
      <w:pPr>
        <w:pStyle w:val="ListParagraph"/>
        <w:rPr>
          <w:rFonts w:ascii="Arial" w:hAnsi="Arial" w:cs="Arial"/>
          <w:sz w:val="20"/>
          <w:szCs w:val="20"/>
          <w:rPrChange w:id="2359" w:author="Huang, Jia Chang" w:date="2014-06-02T11:11:00Z">
            <w:rPr/>
          </w:rPrChange>
        </w:rPr>
      </w:pPr>
    </w:p>
    <w:p w:rsidR="00E10670" w:rsidRPr="000D4C7A" w:rsidRDefault="00E10670" w:rsidP="001E4D7A">
      <w:pPr>
        <w:numPr>
          <w:ilvl w:val="0"/>
          <w:numId w:val="2"/>
        </w:numPr>
        <w:tabs>
          <w:tab w:val="clear" w:pos="720"/>
          <w:tab w:val="num" w:pos="540"/>
        </w:tabs>
        <w:ind w:left="540"/>
        <w:rPr>
          <w:rFonts w:cs="Arial"/>
          <w:sz w:val="20"/>
          <w:szCs w:val="20"/>
          <w:rPrChange w:id="2360" w:author="Huang, Jia Chang" w:date="2014-06-02T11:11:00Z">
            <w:rPr/>
          </w:rPrChange>
        </w:rPr>
      </w:pPr>
      <w:r w:rsidRPr="000D4C7A">
        <w:rPr>
          <w:rFonts w:cs="Arial"/>
          <w:sz w:val="20"/>
          <w:szCs w:val="20"/>
          <w:rPrChange w:id="2361" w:author="Huang, Jia Chang" w:date="2014-06-02T11:11:00Z">
            <w:rPr>
              <w:rFonts w:cs="Arial"/>
            </w:rPr>
          </w:rPrChange>
        </w:rPr>
        <w:t>Proctor J, Conant A, “Western Climate Air Conditioner Pilot Program Design”, PG&amp;E Contract # 4400000873, 2009</w:t>
      </w:r>
    </w:p>
    <w:p w:rsidR="00E10670" w:rsidRPr="000D4C7A" w:rsidRDefault="00E10670" w:rsidP="00E10670">
      <w:pPr>
        <w:ind w:left="720"/>
        <w:rPr>
          <w:rFonts w:cs="Arial"/>
          <w:sz w:val="20"/>
          <w:szCs w:val="20"/>
          <w:rPrChange w:id="2362" w:author="Huang, Jia Chang" w:date="2014-06-02T11:11:00Z">
            <w:rPr/>
          </w:rPrChange>
        </w:rPr>
      </w:pPr>
    </w:p>
    <w:p w:rsidR="00F05A2C" w:rsidRPr="000D4C7A" w:rsidRDefault="00F05A2C" w:rsidP="00E10670">
      <w:pPr>
        <w:ind w:left="720"/>
        <w:rPr>
          <w:rFonts w:cs="Arial"/>
          <w:sz w:val="20"/>
          <w:szCs w:val="20"/>
          <w:rPrChange w:id="2363" w:author="Huang, Jia Chang" w:date="2014-06-02T11:11:00Z">
            <w:rPr/>
          </w:rPrChange>
        </w:rPr>
      </w:pPr>
    </w:p>
    <w:p w:rsidR="00E10670" w:rsidRPr="000D4C7A" w:rsidRDefault="00E10670" w:rsidP="00E10670">
      <w:pPr>
        <w:ind w:left="540"/>
        <w:rPr>
          <w:rFonts w:cs="Arial"/>
          <w:sz w:val="20"/>
          <w:szCs w:val="20"/>
          <w:rPrChange w:id="2364" w:author="Huang, Jia Chang" w:date="2014-06-02T11:11:00Z">
            <w:rPr/>
          </w:rPrChange>
        </w:rPr>
      </w:pPr>
    </w:p>
    <w:p w:rsidR="00F05A2C" w:rsidRPr="000D4C7A" w:rsidRDefault="00F05A2C" w:rsidP="001E4D7A">
      <w:pPr>
        <w:numPr>
          <w:ilvl w:val="0"/>
          <w:numId w:val="2"/>
        </w:numPr>
        <w:tabs>
          <w:tab w:val="clear" w:pos="720"/>
          <w:tab w:val="num" w:pos="540"/>
        </w:tabs>
        <w:ind w:left="540"/>
        <w:rPr>
          <w:rFonts w:cs="Arial"/>
          <w:sz w:val="20"/>
          <w:szCs w:val="20"/>
          <w:rPrChange w:id="2365" w:author="Huang, Jia Chang" w:date="2014-06-02T11:11:00Z">
            <w:rPr/>
          </w:rPrChange>
        </w:rPr>
      </w:pPr>
      <w:r w:rsidRPr="000D4C7A">
        <w:rPr>
          <w:rFonts w:cs="Arial"/>
          <w:sz w:val="20"/>
          <w:szCs w:val="20"/>
          <w:rPrChange w:id="2366" w:author="Huang, Jia Chang" w:date="2014-06-02T11:11:00Z">
            <w:rPr/>
          </w:rPrChange>
        </w:rPr>
        <w:t>US Department of Energy, 10 CFR Parts 429 and 430, Docket No. EERE–2010–BT–TP–0010, RIN 1904–AC21, Energy Conservation Program for Consumer Products: Test Procedures for Residential Furnace Fans, 2012</w:t>
      </w:r>
    </w:p>
    <w:p w:rsidR="00F05A2C" w:rsidRPr="000D4C7A" w:rsidRDefault="00F05A2C" w:rsidP="00F05A2C">
      <w:pPr>
        <w:ind w:left="720"/>
        <w:rPr>
          <w:rFonts w:cs="Arial"/>
          <w:sz w:val="20"/>
          <w:szCs w:val="20"/>
          <w:rPrChange w:id="2367" w:author="Huang, Jia Chang" w:date="2014-06-02T11:11:00Z">
            <w:rPr/>
          </w:rPrChange>
        </w:rPr>
      </w:pPr>
    </w:p>
    <w:p w:rsidR="00F05A2C" w:rsidRPr="000D4C7A" w:rsidRDefault="00F05A2C" w:rsidP="00F05A2C">
      <w:pPr>
        <w:ind w:left="540"/>
        <w:rPr>
          <w:rFonts w:cs="Arial"/>
          <w:sz w:val="20"/>
          <w:szCs w:val="20"/>
          <w:rPrChange w:id="2368" w:author="Huang, Jia Chang" w:date="2014-06-02T11:11:00Z">
            <w:rPr/>
          </w:rPrChange>
        </w:rPr>
      </w:pPr>
    </w:p>
    <w:p w:rsidR="00E10670" w:rsidRPr="000D4C7A" w:rsidRDefault="00E10670" w:rsidP="001E4D7A">
      <w:pPr>
        <w:numPr>
          <w:ilvl w:val="0"/>
          <w:numId w:val="2"/>
        </w:numPr>
        <w:tabs>
          <w:tab w:val="clear" w:pos="720"/>
          <w:tab w:val="num" w:pos="540"/>
        </w:tabs>
        <w:ind w:left="540"/>
        <w:rPr>
          <w:rFonts w:cs="Arial"/>
          <w:sz w:val="20"/>
          <w:szCs w:val="20"/>
          <w:rPrChange w:id="2369" w:author="Huang, Jia Chang" w:date="2014-06-02T11:11:00Z">
            <w:rPr/>
          </w:rPrChange>
        </w:rPr>
      </w:pPr>
      <w:r w:rsidRPr="000D4C7A">
        <w:rPr>
          <w:rFonts w:cs="Arial"/>
          <w:sz w:val="20"/>
          <w:szCs w:val="20"/>
          <w:rPrChange w:id="2370" w:author="Huang, Jia Chang" w:date="2014-06-02T11:11:00Z">
            <w:rPr/>
          </w:rPrChange>
        </w:rPr>
        <w:t>US Department of Energy DOE/ORNL Heat Pump Design Model, 3 ton air conditioner model with PSC and BPM fan motor</w:t>
      </w:r>
      <w:r w:rsidR="00C65D25" w:rsidRPr="000D4C7A">
        <w:rPr>
          <w:rFonts w:cs="Arial"/>
          <w:sz w:val="20"/>
          <w:szCs w:val="20"/>
          <w:rPrChange w:id="2371" w:author="Huang, Jia Chang" w:date="2014-06-02T11:11:00Z">
            <w:rPr/>
          </w:rPrChange>
        </w:rPr>
        <w:t xml:space="preserve"> (The models open in a web browser.  You must have internet access to connect to the DOE/ORNL website to run the model)</w:t>
      </w:r>
    </w:p>
    <w:p w:rsidR="00E10670" w:rsidRPr="000D4C7A" w:rsidRDefault="00E10670" w:rsidP="00F96B51">
      <w:pPr>
        <w:ind w:left="720"/>
        <w:rPr>
          <w:rFonts w:cs="Arial"/>
          <w:sz w:val="20"/>
          <w:szCs w:val="20"/>
          <w:rPrChange w:id="2372" w:author="Huang, Jia Chang" w:date="2014-06-02T11:11:00Z">
            <w:rPr/>
          </w:rPrChange>
        </w:rPr>
      </w:pPr>
    </w:p>
    <w:p w:rsidR="00E10670" w:rsidRPr="000D4C7A" w:rsidRDefault="00E10670" w:rsidP="00E10670">
      <w:pPr>
        <w:ind w:left="540"/>
        <w:rPr>
          <w:rFonts w:cs="Arial"/>
          <w:sz w:val="20"/>
          <w:szCs w:val="20"/>
          <w:rPrChange w:id="2373" w:author="Huang, Jia Chang" w:date="2014-06-02T11:11:00Z">
            <w:rPr/>
          </w:rPrChange>
        </w:rPr>
      </w:pPr>
    </w:p>
    <w:p w:rsidR="00402432" w:rsidRPr="000D4C7A" w:rsidRDefault="00402432" w:rsidP="00402432">
      <w:pPr>
        <w:numPr>
          <w:ilvl w:val="0"/>
          <w:numId w:val="2"/>
        </w:numPr>
        <w:tabs>
          <w:tab w:val="clear" w:pos="720"/>
          <w:tab w:val="num" w:pos="540"/>
        </w:tabs>
        <w:ind w:left="540"/>
        <w:rPr>
          <w:rFonts w:cs="Arial"/>
          <w:sz w:val="20"/>
          <w:szCs w:val="20"/>
          <w:rPrChange w:id="2374" w:author="Huang, Jia Chang" w:date="2014-06-02T11:11:00Z">
            <w:rPr/>
          </w:rPrChange>
        </w:rPr>
      </w:pPr>
      <w:r w:rsidRPr="000D4C7A">
        <w:rPr>
          <w:rFonts w:cs="Arial"/>
          <w:sz w:val="20"/>
          <w:szCs w:val="20"/>
          <w:rPrChange w:id="2375" w:author="Huang, Jia Chang" w:date="2014-06-02T11:11:00Z">
            <w:rPr/>
          </w:rPrChange>
        </w:rPr>
        <w:t xml:space="preserve">California Utilities Statewide Codes and Standards Team, </w:t>
      </w:r>
      <w:r w:rsidRPr="000D4C7A">
        <w:rPr>
          <w:rFonts w:cs="Arial"/>
          <w:i/>
          <w:iCs/>
          <w:sz w:val="20"/>
          <w:szCs w:val="20"/>
          <w:rPrChange w:id="2376" w:author="Huang, Jia Chang" w:date="2014-06-02T11:11:00Z">
            <w:rPr>
              <w:i/>
              <w:iCs/>
            </w:rPr>
          </w:rPrChange>
        </w:rPr>
        <w:t>Residential Refrigerant Charge Testing and Related Issues</w:t>
      </w:r>
      <w:r w:rsidRPr="000D4C7A">
        <w:rPr>
          <w:rFonts w:cs="Arial"/>
          <w:sz w:val="20"/>
          <w:szCs w:val="20"/>
          <w:rPrChange w:id="2377" w:author="Huang, Jia Chang" w:date="2014-06-02T11:11:00Z">
            <w:rPr/>
          </w:rPrChange>
        </w:rPr>
        <w:t>, 201</w:t>
      </w:r>
    </w:p>
    <w:p w:rsidR="00E10670" w:rsidRPr="000D4C7A" w:rsidRDefault="00E10670" w:rsidP="00402432">
      <w:pPr>
        <w:ind w:left="540"/>
        <w:rPr>
          <w:rFonts w:cs="Arial"/>
          <w:sz w:val="20"/>
          <w:szCs w:val="20"/>
          <w:rPrChange w:id="2378" w:author="Huang, Jia Chang" w:date="2014-06-02T11:11:00Z">
            <w:rPr/>
          </w:rPrChange>
        </w:rPr>
      </w:pPr>
    </w:p>
    <w:p w:rsidR="00C23636" w:rsidRPr="000D4C7A" w:rsidRDefault="00C23636" w:rsidP="00402432">
      <w:pPr>
        <w:ind w:left="540"/>
        <w:rPr>
          <w:rFonts w:cs="Arial"/>
          <w:sz w:val="20"/>
          <w:szCs w:val="20"/>
          <w:rPrChange w:id="2379" w:author="Huang, Jia Chang" w:date="2014-06-02T11:11:00Z">
            <w:rPr/>
          </w:rPrChange>
        </w:rPr>
      </w:pPr>
    </w:p>
    <w:p w:rsidR="00D022FA" w:rsidRDefault="00C23636">
      <w:pPr>
        <w:pStyle w:val="ListBulletIndent"/>
        <w:tabs>
          <w:tab w:val="clear" w:pos="720"/>
          <w:tab w:val="num" w:pos="540"/>
        </w:tabs>
        <w:ind w:left="180" w:firstLine="0"/>
        <w:rPr>
          <w:ins w:id="2380" w:author="Huang, Jia Chang" w:date="2014-06-04T11:33:00Z"/>
          <w:rFonts w:ascii="Arial" w:hAnsi="Arial" w:cs="Arial"/>
          <w:sz w:val="20"/>
          <w:szCs w:val="20"/>
        </w:rPr>
      </w:pPr>
      <w:del w:id="2381" w:author="Huang, Jia Chang" w:date="2014-06-04T11:35:00Z">
        <w:r w:rsidRPr="000D4C7A" w:rsidDel="00D62863">
          <w:rPr>
            <w:rFonts w:ascii="Arial" w:hAnsi="Arial" w:cs="Arial"/>
            <w:sz w:val="20"/>
            <w:szCs w:val="20"/>
            <w:rPrChange w:id="2382" w:author="Huang, Jia Chang" w:date="2014-06-02T11:11:00Z">
              <w:rPr/>
            </w:rPrChange>
          </w:rPr>
          <w:delText>BPM motor cost documentation</w:delText>
        </w:r>
      </w:del>
      <w:ins w:id="2383" w:author="Huang, Jia Chang" w:date="2014-06-04T11:35:00Z">
        <w:r w:rsidR="00D62863">
          <w:rPr>
            <w:rFonts w:ascii="Arial" w:hAnsi="Arial" w:cs="Arial"/>
            <w:sz w:val="20"/>
            <w:szCs w:val="20"/>
          </w:rPr>
          <w:t xml:space="preserve">PSC </w:t>
        </w:r>
      </w:ins>
      <w:ins w:id="2384" w:author="Huang, Jia Chang" w:date="2014-06-04T15:59:00Z">
        <w:r w:rsidR="007E04DD">
          <w:rPr>
            <w:rFonts w:ascii="Arial" w:hAnsi="Arial" w:cs="Arial"/>
            <w:sz w:val="20"/>
            <w:szCs w:val="20"/>
          </w:rPr>
          <w:t xml:space="preserve">and BPM </w:t>
        </w:r>
      </w:ins>
      <w:ins w:id="2385" w:author="Huang, Jia Chang" w:date="2014-06-04T11:35:00Z">
        <w:r w:rsidR="00D62863">
          <w:rPr>
            <w:rFonts w:ascii="Arial" w:hAnsi="Arial" w:cs="Arial"/>
            <w:sz w:val="20"/>
            <w:szCs w:val="20"/>
          </w:rPr>
          <w:t>motor cost documentation</w:t>
        </w:r>
      </w:ins>
    </w:p>
    <w:p w:rsidR="00D022FA" w:rsidRDefault="00D022FA">
      <w:pPr>
        <w:pStyle w:val="ListBulletIndent"/>
        <w:numPr>
          <w:ilvl w:val="0"/>
          <w:numId w:val="0"/>
        </w:numPr>
        <w:ind w:left="180"/>
        <w:rPr>
          <w:ins w:id="2386" w:author="Huang, Jia Chang" w:date="2014-06-04T11:33:00Z"/>
          <w:rFonts w:ascii="Arial" w:hAnsi="Arial" w:cs="Arial"/>
          <w:sz w:val="20"/>
          <w:szCs w:val="20"/>
        </w:rPr>
        <w:pPrChange w:id="2387" w:author="Huang, Jia Chang" w:date="2014-06-04T11:33:00Z">
          <w:pPr>
            <w:pStyle w:val="ListBulletIndent"/>
            <w:tabs>
              <w:tab w:val="clear" w:pos="720"/>
              <w:tab w:val="num" w:pos="540"/>
            </w:tabs>
            <w:ind w:left="180" w:firstLine="0"/>
          </w:pPr>
        </w:pPrChange>
      </w:pPr>
    </w:p>
    <w:p w:rsidR="00D022FA" w:rsidRPr="00D022FA" w:rsidDel="007E04DD" w:rsidRDefault="00D022FA">
      <w:pPr>
        <w:pStyle w:val="ListBulletIndent"/>
        <w:tabs>
          <w:tab w:val="clear" w:pos="720"/>
          <w:tab w:val="num" w:pos="540"/>
        </w:tabs>
        <w:ind w:left="180" w:firstLine="0"/>
        <w:rPr>
          <w:del w:id="2388" w:author="Huang, Jia Chang" w:date="2014-06-04T15:59:00Z"/>
          <w:rFonts w:ascii="Arial" w:hAnsi="Arial" w:cs="Arial"/>
          <w:sz w:val="20"/>
          <w:szCs w:val="20"/>
          <w:rPrChange w:id="2389" w:author="Huang, Jia Chang" w:date="2014-06-04T11:33:00Z">
            <w:rPr>
              <w:del w:id="2390" w:author="Huang, Jia Chang" w:date="2014-06-04T15:59:00Z"/>
            </w:rPr>
          </w:rPrChange>
        </w:rPr>
      </w:pPr>
    </w:p>
    <w:p w:rsidR="009168A1" w:rsidRPr="000966CC" w:rsidRDefault="0035309C" w:rsidP="0035309C">
      <w:r w:rsidRPr="000966CC">
        <w:t xml:space="preserve"> </w:t>
      </w:r>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57" w:rsidRDefault="00C54A57">
      <w:r>
        <w:separator/>
      </w:r>
    </w:p>
    <w:p w:rsidR="00C54A57" w:rsidRDefault="00C54A57"/>
  </w:endnote>
  <w:endnote w:type="continuationSeparator" w:id="0">
    <w:p w:rsidR="00C54A57" w:rsidRDefault="00C54A57">
      <w:r>
        <w:continuationSeparator/>
      </w:r>
    </w:p>
    <w:p w:rsidR="00C54A57" w:rsidRDefault="00C54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Default="00AE704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7043" w:rsidRDefault="00AE7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Pr="00846195" w:rsidRDefault="00AE7043"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CF4E77">
      <w:rPr>
        <w:rStyle w:val="PageNumber"/>
        <w:b/>
        <w:noProof/>
        <w:sz w:val="20"/>
        <w:szCs w:val="20"/>
      </w:rPr>
      <w:t>i</w:t>
    </w:r>
    <w:r w:rsidRPr="00846195">
      <w:rPr>
        <w:rStyle w:val="PageNumber"/>
        <w:b/>
        <w:sz w:val="20"/>
        <w:szCs w:val="20"/>
      </w:rPr>
      <w:fldChar w:fldCharType="end"/>
    </w:r>
  </w:p>
  <w:p w:rsidR="00AE7043" w:rsidRPr="00BF5896" w:rsidRDefault="00AE7043" w:rsidP="00D7047A">
    <w:pPr>
      <w:pStyle w:val="Footer"/>
      <w:pBdr>
        <w:top w:val="single" w:sz="4" w:space="1" w:color="auto"/>
      </w:pBdr>
      <w:tabs>
        <w:tab w:val="clear" w:pos="8640"/>
        <w:tab w:val="right" w:pos="9360"/>
      </w:tabs>
      <w:rPr>
        <w:b/>
        <w:sz w:val="20"/>
        <w:szCs w:val="20"/>
      </w:rPr>
    </w:pPr>
    <w:r w:rsidRPr="00BF5896">
      <w:rPr>
        <w:b/>
        <w:sz w:val="20"/>
        <w:szCs w:val="20"/>
      </w:rPr>
      <w:t xml:space="preserve">Work Paper PGE3PMOT102, Revision 1 </w:t>
    </w:r>
    <w:r w:rsidRPr="00BF5896">
      <w:rPr>
        <w:b/>
        <w:sz w:val="20"/>
        <w:szCs w:val="20"/>
      </w:rPr>
      <w:tab/>
    </w:r>
    <w:r w:rsidRPr="00BF5896">
      <w:rPr>
        <w:b/>
        <w:sz w:val="20"/>
        <w:szCs w:val="20"/>
      </w:rPr>
      <w:tab/>
    </w:r>
    <w:r>
      <w:rPr>
        <w:b/>
        <w:sz w:val="20"/>
        <w:szCs w:val="20"/>
      </w:rPr>
      <w:t>05/28/2014</w:t>
    </w:r>
  </w:p>
  <w:p w:rsidR="00AE7043" w:rsidRPr="00BF5896" w:rsidRDefault="00AE7043" w:rsidP="00D7047A">
    <w:pPr>
      <w:pStyle w:val="Footer"/>
      <w:rPr>
        <w:b/>
        <w:sz w:val="20"/>
        <w:szCs w:val="20"/>
      </w:rPr>
    </w:pPr>
    <w:r w:rsidRPr="00BF5896">
      <w:rPr>
        <w:b/>
        <w:sz w:val="20"/>
        <w:szCs w:val="20"/>
      </w:rPr>
      <w:t>Pacific Gas &amp; Electric Company</w:t>
    </w:r>
  </w:p>
  <w:p w:rsidR="00AE7043" w:rsidRDefault="00AE7043" w:rsidP="00D7047A">
    <w:pPr>
      <w:pStyle w:val="Footer"/>
      <w:rPr>
        <w:b/>
        <w:color w:val="0000FF"/>
        <w:sz w:val="20"/>
        <w:szCs w:val="20"/>
      </w:rPr>
    </w:pPr>
    <w:r w:rsidRPr="00BF5896">
      <w:rPr>
        <w:b/>
        <w:sz w:val="20"/>
        <w:szCs w:val="20"/>
      </w:rPr>
      <w:fldChar w:fldCharType="begin"/>
    </w:r>
    <w:r w:rsidRPr="00BF5896">
      <w:rPr>
        <w:b/>
        <w:sz w:val="20"/>
        <w:szCs w:val="20"/>
      </w:rPr>
      <w:instrText xml:space="preserve"> FILENAME </w:instrText>
    </w:r>
    <w:r w:rsidRPr="00BF5896">
      <w:rPr>
        <w:b/>
        <w:sz w:val="20"/>
        <w:szCs w:val="20"/>
      </w:rPr>
      <w:fldChar w:fldCharType="separate"/>
    </w:r>
    <w:r w:rsidRPr="00BF5896">
      <w:rPr>
        <w:b/>
        <w:noProof/>
        <w:sz w:val="20"/>
        <w:szCs w:val="20"/>
      </w:rPr>
      <w:t>PGE3PMOT102 R1 Enhanced Time Delay BPM Motor.docx</w:t>
    </w:r>
    <w:r w:rsidRPr="00BF5896">
      <w:rPr>
        <w:b/>
        <w:sz w:val="20"/>
        <w:szCs w:val="20"/>
      </w:rPr>
      <w:fldChar w:fldCharType="end"/>
    </w:r>
    <w:r>
      <w:rPr>
        <w:b/>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Pr="002E0E3F" w:rsidRDefault="00AE7043" w:rsidP="00D7047A">
    <w:pPr>
      <w:pStyle w:val="Footer"/>
      <w:jc w:val="right"/>
      <w:rPr>
        <w:rFonts w:cs="Arial"/>
        <w:b/>
        <w:sz w:val="36"/>
        <w:szCs w:val="36"/>
      </w:rPr>
    </w:pPr>
    <w:r>
      <w:rPr>
        <w:rFonts w:cs="Arial"/>
        <w:b/>
        <w:sz w:val="36"/>
        <w:szCs w:val="36"/>
      </w:rPr>
      <w:t>Date of Last Revision</w:t>
    </w:r>
  </w:p>
  <w:p w:rsidR="00AE7043" w:rsidRDefault="00AE7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57" w:rsidRDefault="00C54A57">
      <w:r>
        <w:separator/>
      </w:r>
    </w:p>
    <w:p w:rsidR="00C54A57" w:rsidRDefault="00C54A57"/>
  </w:footnote>
  <w:footnote w:type="continuationSeparator" w:id="0">
    <w:p w:rsidR="00C54A57" w:rsidRDefault="00C54A57">
      <w:r>
        <w:continuationSeparator/>
      </w:r>
    </w:p>
    <w:p w:rsidR="00C54A57" w:rsidRDefault="00C54A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Default="00CF4E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Default="00AE7043" w:rsidP="001A573F">
    <w:pPr>
      <w:pStyle w:val="Header"/>
      <w:jc w:val="right"/>
    </w:pPr>
  </w:p>
  <w:p w:rsidR="00AE7043" w:rsidRDefault="00AE704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43" w:rsidRDefault="00CF4E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EFE5F7D"/>
    <w:multiLevelType w:val="hybridMultilevel"/>
    <w:tmpl w:val="1D6C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457F5"/>
    <w:multiLevelType w:val="hybridMultilevel"/>
    <w:tmpl w:val="4BF68A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7175318"/>
    <w:multiLevelType w:val="hybridMultilevel"/>
    <w:tmpl w:val="0BF89CE4"/>
    <w:lvl w:ilvl="0" w:tplc="9EC69B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4F0626"/>
    <w:multiLevelType w:val="hybridMultilevel"/>
    <w:tmpl w:val="22100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pStyle w:val="ListBulletInden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C30C77"/>
    <w:multiLevelType w:val="hybridMultilevel"/>
    <w:tmpl w:val="C3BE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86B8E"/>
    <w:multiLevelType w:val="hybridMultilevel"/>
    <w:tmpl w:val="1D6C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594332CD"/>
    <w:multiLevelType w:val="hybridMultilevel"/>
    <w:tmpl w:val="63844B28"/>
    <w:lvl w:ilvl="0" w:tplc="7DFA7588">
      <w:start w:val="1"/>
      <w:numFmt w:val="bullet"/>
      <w:lvlText w:val=""/>
      <w:lvlJc w:val="left"/>
      <w:pPr>
        <w:tabs>
          <w:tab w:val="num" w:pos="1080"/>
        </w:tabs>
        <w:ind w:left="1080" w:hanging="360"/>
      </w:pPr>
      <w:rPr>
        <w:rFonts w:ascii="Wingdings" w:hAnsi="Wingdings" w:hint="default"/>
        <w:color w:val="004C37"/>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1733"/>
        </w:tabs>
        <w:ind w:left="1733" w:hanging="360"/>
      </w:pPr>
    </w:lvl>
    <w:lvl w:ilvl="3" w:tplc="04090001">
      <w:start w:val="1"/>
      <w:numFmt w:val="decimal"/>
      <w:lvlText w:val="%4."/>
      <w:lvlJc w:val="left"/>
      <w:pPr>
        <w:tabs>
          <w:tab w:val="num" w:pos="2453"/>
        </w:tabs>
        <w:ind w:left="2453" w:hanging="360"/>
      </w:pPr>
    </w:lvl>
    <w:lvl w:ilvl="4" w:tplc="04090003">
      <w:start w:val="1"/>
      <w:numFmt w:val="decimal"/>
      <w:lvlText w:val="%5."/>
      <w:lvlJc w:val="left"/>
      <w:pPr>
        <w:tabs>
          <w:tab w:val="num" w:pos="3173"/>
        </w:tabs>
        <w:ind w:left="3173" w:hanging="360"/>
      </w:pPr>
    </w:lvl>
    <w:lvl w:ilvl="5" w:tplc="04090005">
      <w:start w:val="1"/>
      <w:numFmt w:val="decimal"/>
      <w:lvlText w:val="%6."/>
      <w:lvlJc w:val="left"/>
      <w:pPr>
        <w:tabs>
          <w:tab w:val="num" w:pos="3893"/>
        </w:tabs>
        <w:ind w:left="3893" w:hanging="360"/>
      </w:pPr>
    </w:lvl>
    <w:lvl w:ilvl="6" w:tplc="04090001">
      <w:start w:val="1"/>
      <w:numFmt w:val="decimal"/>
      <w:lvlText w:val="%7."/>
      <w:lvlJc w:val="left"/>
      <w:pPr>
        <w:tabs>
          <w:tab w:val="num" w:pos="4613"/>
        </w:tabs>
        <w:ind w:left="4613" w:hanging="360"/>
      </w:pPr>
    </w:lvl>
    <w:lvl w:ilvl="7" w:tplc="04090003">
      <w:start w:val="1"/>
      <w:numFmt w:val="decimal"/>
      <w:lvlText w:val="%8."/>
      <w:lvlJc w:val="left"/>
      <w:pPr>
        <w:tabs>
          <w:tab w:val="num" w:pos="5333"/>
        </w:tabs>
        <w:ind w:left="5333" w:hanging="360"/>
      </w:pPr>
    </w:lvl>
    <w:lvl w:ilvl="8" w:tplc="04090005">
      <w:start w:val="1"/>
      <w:numFmt w:val="decimal"/>
      <w:lvlText w:val="%9."/>
      <w:lvlJc w:val="left"/>
      <w:pPr>
        <w:tabs>
          <w:tab w:val="num" w:pos="6053"/>
        </w:tabs>
        <w:ind w:left="6053" w:hanging="360"/>
      </w:pPr>
    </w:lvl>
  </w:abstractNum>
  <w:abstractNum w:abstractNumId="21">
    <w:nsid w:val="604C19C6"/>
    <w:multiLevelType w:val="hybridMultilevel"/>
    <w:tmpl w:val="DF823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0C3BC8"/>
    <w:multiLevelType w:val="hybridMultilevel"/>
    <w:tmpl w:val="D87E001A"/>
    <w:lvl w:ilvl="0" w:tplc="04090001">
      <w:start w:val="1"/>
      <w:numFmt w:val="bullet"/>
      <w:lvlText w:val=""/>
      <w:lvlJc w:val="left"/>
      <w:pPr>
        <w:tabs>
          <w:tab w:val="num" w:pos="1080"/>
        </w:tabs>
        <w:ind w:left="1080" w:hanging="360"/>
      </w:pPr>
      <w:rPr>
        <w:rFonts w:ascii="Symbol" w:hAnsi="Symbol" w:hint="default"/>
        <w:color w:val="004C37"/>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1733"/>
        </w:tabs>
        <w:ind w:left="1733" w:hanging="360"/>
      </w:pPr>
    </w:lvl>
    <w:lvl w:ilvl="3" w:tplc="04090001">
      <w:start w:val="1"/>
      <w:numFmt w:val="decimal"/>
      <w:lvlText w:val="%4."/>
      <w:lvlJc w:val="left"/>
      <w:pPr>
        <w:tabs>
          <w:tab w:val="num" w:pos="2453"/>
        </w:tabs>
        <w:ind w:left="2453" w:hanging="360"/>
      </w:pPr>
    </w:lvl>
    <w:lvl w:ilvl="4" w:tplc="04090003">
      <w:start w:val="1"/>
      <w:numFmt w:val="decimal"/>
      <w:lvlText w:val="%5."/>
      <w:lvlJc w:val="left"/>
      <w:pPr>
        <w:tabs>
          <w:tab w:val="num" w:pos="3173"/>
        </w:tabs>
        <w:ind w:left="3173" w:hanging="360"/>
      </w:pPr>
    </w:lvl>
    <w:lvl w:ilvl="5" w:tplc="04090005">
      <w:start w:val="1"/>
      <w:numFmt w:val="decimal"/>
      <w:lvlText w:val="%6."/>
      <w:lvlJc w:val="left"/>
      <w:pPr>
        <w:tabs>
          <w:tab w:val="num" w:pos="3893"/>
        </w:tabs>
        <w:ind w:left="3893" w:hanging="360"/>
      </w:pPr>
    </w:lvl>
    <w:lvl w:ilvl="6" w:tplc="04090001">
      <w:start w:val="1"/>
      <w:numFmt w:val="decimal"/>
      <w:lvlText w:val="%7."/>
      <w:lvlJc w:val="left"/>
      <w:pPr>
        <w:tabs>
          <w:tab w:val="num" w:pos="4613"/>
        </w:tabs>
        <w:ind w:left="4613" w:hanging="360"/>
      </w:pPr>
    </w:lvl>
    <w:lvl w:ilvl="7" w:tplc="04090003">
      <w:start w:val="1"/>
      <w:numFmt w:val="decimal"/>
      <w:lvlText w:val="%8."/>
      <w:lvlJc w:val="left"/>
      <w:pPr>
        <w:tabs>
          <w:tab w:val="num" w:pos="5333"/>
        </w:tabs>
        <w:ind w:left="5333" w:hanging="360"/>
      </w:pPr>
    </w:lvl>
    <w:lvl w:ilvl="8" w:tplc="04090005">
      <w:start w:val="1"/>
      <w:numFmt w:val="decimal"/>
      <w:lvlText w:val="%9."/>
      <w:lvlJc w:val="left"/>
      <w:pPr>
        <w:tabs>
          <w:tab w:val="num" w:pos="6053"/>
        </w:tabs>
        <w:ind w:left="6053" w:hanging="360"/>
      </w:p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63749B"/>
    <w:multiLevelType w:val="hybridMultilevel"/>
    <w:tmpl w:val="62EEB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6"/>
  </w:num>
  <w:num w:numId="4">
    <w:abstractNumId w:val="8"/>
  </w:num>
  <w:num w:numId="5">
    <w:abstractNumId w:val="25"/>
  </w:num>
  <w:num w:numId="6">
    <w:abstractNumId w:val="12"/>
  </w:num>
  <w:num w:numId="7">
    <w:abstractNumId w:val="7"/>
  </w:num>
  <w:num w:numId="8">
    <w:abstractNumId w:val="14"/>
  </w:num>
  <w:num w:numId="9">
    <w:abstractNumId w:val="9"/>
  </w:num>
  <w:num w:numId="10">
    <w:abstractNumId w:val="1"/>
  </w:num>
  <w:num w:numId="11">
    <w:abstractNumId w:val="19"/>
  </w:num>
  <w:num w:numId="12">
    <w:abstractNumId w:val="22"/>
  </w:num>
  <w:num w:numId="13">
    <w:abstractNumId w:val="5"/>
  </w:num>
  <w:num w:numId="14">
    <w:abstractNumId w:val="27"/>
  </w:num>
  <w:num w:numId="15">
    <w:abstractNumId w:val="15"/>
  </w:num>
  <w:num w:numId="16">
    <w:abstractNumId w:val="16"/>
  </w:num>
  <w:num w:numId="17">
    <w:abstractNumId w:val="0"/>
  </w:num>
  <w:num w:numId="18">
    <w:abstractNumId w:val="26"/>
  </w:num>
  <w:num w:numId="19">
    <w:abstractNumId w:val="23"/>
  </w:num>
  <w:num w:numId="20">
    <w:abstractNumId w:val="4"/>
  </w:num>
  <w:num w:numId="2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4"/>
  </w:num>
  <w:num w:numId="24">
    <w:abstractNumId w:val="2"/>
  </w:num>
  <w:num w:numId="25">
    <w:abstractNumId w:val="10"/>
  </w:num>
  <w:num w:numId="26">
    <w:abstractNumId w:val="11"/>
  </w:num>
  <w:num w:numId="27">
    <w:abstractNumId w:val="21"/>
  </w:num>
  <w:num w:numId="28">
    <w:abstractNumId w:val="18"/>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509"/>
    <w:rsid w:val="00003527"/>
    <w:rsid w:val="00005E70"/>
    <w:rsid w:val="00012F86"/>
    <w:rsid w:val="00014740"/>
    <w:rsid w:val="000159A7"/>
    <w:rsid w:val="000170B5"/>
    <w:rsid w:val="00017488"/>
    <w:rsid w:val="00020042"/>
    <w:rsid w:val="0002129F"/>
    <w:rsid w:val="000231D5"/>
    <w:rsid w:val="000246C8"/>
    <w:rsid w:val="00024AA9"/>
    <w:rsid w:val="00026F78"/>
    <w:rsid w:val="000272C2"/>
    <w:rsid w:val="0003064A"/>
    <w:rsid w:val="00030BE8"/>
    <w:rsid w:val="00032B63"/>
    <w:rsid w:val="000351CB"/>
    <w:rsid w:val="00035DEE"/>
    <w:rsid w:val="000374A5"/>
    <w:rsid w:val="00044570"/>
    <w:rsid w:val="00056348"/>
    <w:rsid w:val="000571F6"/>
    <w:rsid w:val="00057C09"/>
    <w:rsid w:val="000639E4"/>
    <w:rsid w:val="00063FA7"/>
    <w:rsid w:val="0006490F"/>
    <w:rsid w:val="00065A01"/>
    <w:rsid w:val="00066D5B"/>
    <w:rsid w:val="000678A2"/>
    <w:rsid w:val="00067EB5"/>
    <w:rsid w:val="000701EB"/>
    <w:rsid w:val="000719AA"/>
    <w:rsid w:val="000749EA"/>
    <w:rsid w:val="0007589E"/>
    <w:rsid w:val="00077161"/>
    <w:rsid w:val="000814B9"/>
    <w:rsid w:val="000838A1"/>
    <w:rsid w:val="000842B9"/>
    <w:rsid w:val="00084C59"/>
    <w:rsid w:val="00085DF5"/>
    <w:rsid w:val="00086594"/>
    <w:rsid w:val="00087378"/>
    <w:rsid w:val="00095610"/>
    <w:rsid w:val="00095CE7"/>
    <w:rsid w:val="000966CC"/>
    <w:rsid w:val="000A2ABA"/>
    <w:rsid w:val="000A2FB3"/>
    <w:rsid w:val="000A48F2"/>
    <w:rsid w:val="000A526A"/>
    <w:rsid w:val="000B0B1E"/>
    <w:rsid w:val="000C0C35"/>
    <w:rsid w:val="000C0FD3"/>
    <w:rsid w:val="000C5B2D"/>
    <w:rsid w:val="000C6D7B"/>
    <w:rsid w:val="000D07AF"/>
    <w:rsid w:val="000D1172"/>
    <w:rsid w:val="000D4C7A"/>
    <w:rsid w:val="000D5A85"/>
    <w:rsid w:val="000D6434"/>
    <w:rsid w:val="000E132D"/>
    <w:rsid w:val="000E22C9"/>
    <w:rsid w:val="000E31B5"/>
    <w:rsid w:val="000F0069"/>
    <w:rsid w:val="000F11DD"/>
    <w:rsid w:val="000F7446"/>
    <w:rsid w:val="0010265A"/>
    <w:rsid w:val="001071BA"/>
    <w:rsid w:val="00113464"/>
    <w:rsid w:val="00115EB1"/>
    <w:rsid w:val="001178BE"/>
    <w:rsid w:val="00120173"/>
    <w:rsid w:val="00121A22"/>
    <w:rsid w:val="001248A3"/>
    <w:rsid w:val="00124F32"/>
    <w:rsid w:val="00126483"/>
    <w:rsid w:val="00126A4E"/>
    <w:rsid w:val="0012705A"/>
    <w:rsid w:val="00127CC8"/>
    <w:rsid w:val="0013046A"/>
    <w:rsid w:val="0013080C"/>
    <w:rsid w:val="0013087E"/>
    <w:rsid w:val="00133198"/>
    <w:rsid w:val="00133C60"/>
    <w:rsid w:val="00136D56"/>
    <w:rsid w:val="00142616"/>
    <w:rsid w:val="00146434"/>
    <w:rsid w:val="001465B1"/>
    <w:rsid w:val="00150614"/>
    <w:rsid w:val="00150EC7"/>
    <w:rsid w:val="00154FDA"/>
    <w:rsid w:val="00155EF5"/>
    <w:rsid w:val="001607FE"/>
    <w:rsid w:val="00167F2B"/>
    <w:rsid w:val="0017179F"/>
    <w:rsid w:val="00172149"/>
    <w:rsid w:val="00174F4B"/>
    <w:rsid w:val="00175673"/>
    <w:rsid w:val="00176431"/>
    <w:rsid w:val="00183C8E"/>
    <w:rsid w:val="00187D0F"/>
    <w:rsid w:val="00192B77"/>
    <w:rsid w:val="001946B1"/>
    <w:rsid w:val="00194E14"/>
    <w:rsid w:val="0019569D"/>
    <w:rsid w:val="001965AF"/>
    <w:rsid w:val="00196D7C"/>
    <w:rsid w:val="00197A23"/>
    <w:rsid w:val="001A00D1"/>
    <w:rsid w:val="001A3026"/>
    <w:rsid w:val="001A4516"/>
    <w:rsid w:val="001A550C"/>
    <w:rsid w:val="001A573F"/>
    <w:rsid w:val="001A60A8"/>
    <w:rsid w:val="001A64C6"/>
    <w:rsid w:val="001A7081"/>
    <w:rsid w:val="001A70AD"/>
    <w:rsid w:val="001A73E3"/>
    <w:rsid w:val="001B073B"/>
    <w:rsid w:val="001B14C1"/>
    <w:rsid w:val="001B1948"/>
    <w:rsid w:val="001B238D"/>
    <w:rsid w:val="001B242B"/>
    <w:rsid w:val="001B4ACB"/>
    <w:rsid w:val="001B5E15"/>
    <w:rsid w:val="001B5FEC"/>
    <w:rsid w:val="001B75E6"/>
    <w:rsid w:val="001B792D"/>
    <w:rsid w:val="001B7C6A"/>
    <w:rsid w:val="001C0CB0"/>
    <w:rsid w:val="001C2942"/>
    <w:rsid w:val="001C64AA"/>
    <w:rsid w:val="001D11CE"/>
    <w:rsid w:val="001D16C2"/>
    <w:rsid w:val="001D3F48"/>
    <w:rsid w:val="001D483C"/>
    <w:rsid w:val="001D6E0F"/>
    <w:rsid w:val="001E4C31"/>
    <w:rsid w:val="001E4D7A"/>
    <w:rsid w:val="001E7CA0"/>
    <w:rsid w:val="001F4083"/>
    <w:rsid w:val="001F60D5"/>
    <w:rsid w:val="001F627F"/>
    <w:rsid w:val="001F7023"/>
    <w:rsid w:val="00200174"/>
    <w:rsid w:val="00205F53"/>
    <w:rsid w:val="00206985"/>
    <w:rsid w:val="00211BAC"/>
    <w:rsid w:val="00212CD3"/>
    <w:rsid w:val="002154B2"/>
    <w:rsid w:val="002170D6"/>
    <w:rsid w:val="002203EA"/>
    <w:rsid w:val="0022055B"/>
    <w:rsid w:val="0022067C"/>
    <w:rsid w:val="002207C3"/>
    <w:rsid w:val="0022428B"/>
    <w:rsid w:val="002257FA"/>
    <w:rsid w:val="00225F98"/>
    <w:rsid w:val="0022764D"/>
    <w:rsid w:val="00235694"/>
    <w:rsid w:val="0024233E"/>
    <w:rsid w:val="00243BAC"/>
    <w:rsid w:val="00244BD6"/>
    <w:rsid w:val="00244C0C"/>
    <w:rsid w:val="00245A56"/>
    <w:rsid w:val="00246095"/>
    <w:rsid w:val="002466F4"/>
    <w:rsid w:val="00251E83"/>
    <w:rsid w:val="00252352"/>
    <w:rsid w:val="00255067"/>
    <w:rsid w:val="0025738E"/>
    <w:rsid w:val="00257989"/>
    <w:rsid w:val="0026064D"/>
    <w:rsid w:val="002628B9"/>
    <w:rsid w:val="00264B03"/>
    <w:rsid w:val="00271CD3"/>
    <w:rsid w:val="0027474D"/>
    <w:rsid w:val="00274A7E"/>
    <w:rsid w:val="00276918"/>
    <w:rsid w:val="00276ED1"/>
    <w:rsid w:val="002775AB"/>
    <w:rsid w:val="0027792C"/>
    <w:rsid w:val="00280A16"/>
    <w:rsid w:val="00283CA0"/>
    <w:rsid w:val="002854D7"/>
    <w:rsid w:val="00285AF5"/>
    <w:rsid w:val="0028709C"/>
    <w:rsid w:val="00287200"/>
    <w:rsid w:val="00291D75"/>
    <w:rsid w:val="00294C73"/>
    <w:rsid w:val="00295B67"/>
    <w:rsid w:val="002A1FD8"/>
    <w:rsid w:val="002A2C2E"/>
    <w:rsid w:val="002A4B6C"/>
    <w:rsid w:val="002A669E"/>
    <w:rsid w:val="002B0ECF"/>
    <w:rsid w:val="002B4FEF"/>
    <w:rsid w:val="002B7BEA"/>
    <w:rsid w:val="002C12FA"/>
    <w:rsid w:val="002C21F9"/>
    <w:rsid w:val="002C26EB"/>
    <w:rsid w:val="002C321E"/>
    <w:rsid w:val="002C42E0"/>
    <w:rsid w:val="002C4F1C"/>
    <w:rsid w:val="002C518C"/>
    <w:rsid w:val="002C526A"/>
    <w:rsid w:val="002C7B46"/>
    <w:rsid w:val="002D0F51"/>
    <w:rsid w:val="002D27DC"/>
    <w:rsid w:val="002D4621"/>
    <w:rsid w:val="002D7265"/>
    <w:rsid w:val="002E0043"/>
    <w:rsid w:val="002E40A2"/>
    <w:rsid w:val="002E47B4"/>
    <w:rsid w:val="002E4B46"/>
    <w:rsid w:val="002E5671"/>
    <w:rsid w:val="002E6162"/>
    <w:rsid w:val="002F06C7"/>
    <w:rsid w:val="002F0D4E"/>
    <w:rsid w:val="002F105C"/>
    <w:rsid w:val="002F2D19"/>
    <w:rsid w:val="002F3610"/>
    <w:rsid w:val="002F36EC"/>
    <w:rsid w:val="002F3FE5"/>
    <w:rsid w:val="002F4E8C"/>
    <w:rsid w:val="003006D5"/>
    <w:rsid w:val="0030080B"/>
    <w:rsid w:val="0030114D"/>
    <w:rsid w:val="00302B74"/>
    <w:rsid w:val="003032B7"/>
    <w:rsid w:val="0030550A"/>
    <w:rsid w:val="003111DF"/>
    <w:rsid w:val="003129E8"/>
    <w:rsid w:val="00313794"/>
    <w:rsid w:val="00315AB7"/>
    <w:rsid w:val="00322367"/>
    <w:rsid w:val="00324AFE"/>
    <w:rsid w:val="00324D0F"/>
    <w:rsid w:val="003259CD"/>
    <w:rsid w:val="0032657A"/>
    <w:rsid w:val="00333E01"/>
    <w:rsid w:val="00335017"/>
    <w:rsid w:val="003379EB"/>
    <w:rsid w:val="003408A4"/>
    <w:rsid w:val="00340DAD"/>
    <w:rsid w:val="0034540D"/>
    <w:rsid w:val="003457AB"/>
    <w:rsid w:val="00345971"/>
    <w:rsid w:val="00345DE6"/>
    <w:rsid w:val="0034647B"/>
    <w:rsid w:val="003466C1"/>
    <w:rsid w:val="00347DD4"/>
    <w:rsid w:val="00350382"/>
    <w:rsid w:val="0035309C"/>
    <w:rsid w:val="00353DC2"/>
    <w:rsid w:val="003541A6"/>
    <w:rsid w:val="00355291"/>
    <w:rsid w:val="00362067"/>
    <w:rsid w:val="00363819"/>
    <w:rsid w:val="003715E7"/>
    <w:rsid w:val="00374640"/>
    <w:rsid w:val="00376F7C"/>
    <w:rsid w:val="00377407"/>
    <w:rsid w:val="003779FD"/>
    <w:rsid w:val="0038391A"/>
    <w:rsid w:val="003906E6"/>
    <w:rsid w:val="00392B5E"/>
    <w:rsid w:val="00392C05"/>
    <w:rsid w:val="00393618"/>
    <w:rsid w:val="00393D41"/>
    <w:rsid w:val="00395845"/>
    <w:rsid w:val="003A06E8"/>
    <w:rsid w:val="003A0CC5"/>
    <w:rsid w:val="003A1B51"/>
    <w:rsid w:val="003A336A"/>
    <w:rsid w:val="003A648E"/>
    <w:rsid w:val="003A66D0"/>
    <w:rsid w:val="003A7230"/>
    <w:rsid w:val="003B384E"/>
    <w:rsid w:val="003B51DE"/>
    <w:rsid w:val="003B6B5B"/>
    <w:rsid w:val="003C27C4"/>
    <w:rsid w:val="003C2824"/>
    <w:rsid w:val="003C3A3C"/>
    <w:rsid w:val="003C48C5"/>
    <w:rsid w:val="003C5980"/>
    <w:rsid w:val="003C6DFA"/>
    <w:rsid w:val="003D0187"/>
    <w:rsid w:val="003D04BC"/>
    <w:rsid w:val="003D298F"/>
    <w:rsid w:val="003D36AD"/>
    <w:rsid w:val="003D3F36"/>
    <w:rsid w:val="003D5191"/>
    <w:rsid w:val="003D60B8"/>
    <w:rsid w:val="003D636F"/>
    <w:rsid w:val="003E15A5"/>
    <w:rsid w:val="003E1EAF"/>
    <w:rsid w:val="003E24CE"/>
    <w:rsid w:val="003E3441"/>
    <w:rsid w:val="003E3941"/>
    <w:rsid w:val="003E4812"/>
    <w:rsid w:val="003E540D"/>
    <w:rsid w:val="003E7422"/>
    <w:rsid w:val="003E7CF9"/>
    <w:rsid w:val="003E7D3D"/>
    <w:rsid w:val="003E7E0A"/>
    <w:rsid w:val="003F0CBE"/>
    <w:rsid w:val="003F3145"/>
    <w:rsid w:val="003F3179"/>
    <w:rsid w:val="003F3DED"/>
    <w:rsid w:val="003F4D99"/>
    <w:rsid w:val="003F5744"/>
    <w:rsid w:val="003F57BD"/>
    <w:rsid w:val="003F5B70"/>
    <w:rsid w:val="004018B3"/>
    <w:rsid w:val="00402432"/>
    <w:rsid w:val="004030D6"/>
    <w:rsid w:val="0040323C"/>
    <w:rsid w:val="00403FBE"/>
    <w:rsid w:val="00404DA2"/>
    <w:rsid w:val="004078BB"/>
    <w:rsid w:val="00407CF9"/>
    <w:rsid w:val="0041339D"/>
    <w:rsid w:val="0041365D"/>
    <w:rsid w:val="00415754"/>
    <w:rsid w:val="004162E3"/>
    <w:rsid w:val="00421ED8"/>
    <w:rsid w:val="0042297B"/>
    <w:rsid w:val="00422F19"/>
    <w:rsid w:val="00423B48"/>
    <w:rsid w:val="00425FE9"/>
    <w:rsid w:val="00427131"/>
    <w:rsid w:val="00427F36"/>
    <w:rsid w:val="00430775"/>
    <w:rsid w:val="004323E9"/>
    <w:rsid w:val="00432C65"/>
    <w:rsid w:val="004339ED"/>
    <w:rsid w:val="00433B89"/>
    <w:rsid w:val="00436F7E"/>
    <w:rsid w:val="00437947"/>
    <w:rsid w:val="00437BE1"/>
    <w:rsid w:val="0044128D"/>
    <w:rsid w:val="004419D3"/>
    <w:rsid w:val="0044337C"/>
    <w:rsid w:val="00445790"/>
    <w:rsid w:val="00446A0E"/>
    <w:rsid w:val="00447E8D"/>
    <w:rsid w:val="00450273"/>
    <w:rsid w:val="004509A5"/>
    <w:rsid w:val="00453CE7"/>
    <w:rsid w:val="004551F3"/>
    <w:rsid w:val="00455856"/>
    <w:rsid w:val="004563F1"/>
    <w:rsid w:val="0045687B"/>
    <w:rsid w:val="004602EC"/>
    <w:rsid w:val="004617A6"/>
    <w:rsid w:val="00463667"/>
    <w:rsid w:val="00464A3E"/>
    <w:rsid w:val="00465528"/>
    <w:rsid w:val="00467FE9"/>
    <w:rsid w:val="00474025"/>
    <w:rsid w:val="0048008C"/>
    <w:rsid w:val="004809C9"/>
    <w:rsid w:val="00480BAD"/>
    <w:rsid w:val="00480C7E"/>
    <w:rsid w:val="00481EE4"/>
    <w:rsid w:val="00485E3F"/>
    <w:rsid w:val="00486CF9"/>
    <w:rsid w:val="00487A47"/>
    <w:rsid w:val="00487D95"/>
    <w:rsid w:val="00490888"/>
    <w:rsid w:val="00492048"/>
    <w:rsid w:val="004959B4"/>
    <w:rsid w:val="004967A2"/>
    <w:rsid w:val="00497CD3"/>
    <w:rsid w:val="004A2D46"/>
    <w:rsid w:val="004A3A35"/>
    <w:rsid w:val="004A6FCA"/>
    <w:rsid w:val="004B0F48"/>
    <w:rsid w:val="004B2CFB"/>
    <w:rsid w:val="004B4489"/>
    <w:rsid w:val="004C4E2A"/>
    <w:rsid w:val="004C56D1"/>
    <w:rsid w:val="004C6863"/>
    <w:rsid w:val="004D2C76"/>
    <w:rsid w:val="004D58D5"/>
    <w:rsid w:val="004D71AF"/>
    <w:rsid w:val="004D7301"/>
    <w:rsid w:val="004E2777"/>
    <w:rsid w:val="004E46AA"/>
    <w:rsid w:val="004E513E"/>
    <w:rsid w:val="004E6C94"/>
    <w:rsid w:val="004F1881"/>
    <w:rsid w:val="004F1996"/>
    <w:rsid w:val="004F1DB8"/>
    <w:rsid w:val="004F21BC"/>
    <w:rsid w:val="004F3EDB"/>
    <w:rsid w:val="004F55EC"/>
    <w:rsid w:val="004F61DD"/>
    <w:rsid w:val="005018CD"/>
    <w:rsid w:val="00502032"/>
    <w:rsid w:val="00502569"/>
    <w:rsid w:val="0050446F"/>
    <w:rsid w:val="00506204"/>
    <w:rsid w:val="00511171"/>
    <w:rsid w:val="005136CC"/>
    <w:rsid w:val="00513858"/>
    <w:rsid w:val="00514373"/>
    <w:rsid w:val="00514B37"/>
    <w:rsid w:val="00514CCF"/>
    <w:rsid w:val="00514EEC"/>
    <w:rsid w:val="00521874"/>
    <w:rsid w:val="00521920"/>
    <w:rsid w:val="005230F7"/>
    <w:rsid w:val="005246B1"/>
    <w:rsid w:val="00530B04"/>
    <w:rsid w:val="00531AE1"/>
    <w:rsid w:val="00532135"/>
    <w:rsid w:val="00534386"/>
    <w:rsid w:val="0053683E"/>
    <w:rsid w:val="00537B0D"/>
    <w:rsid w:val="005403E8"/>
    <w:rsid w:val="00542990"/>
    <w:rsid w:val="00542A98"/>
    <w:rsid w:val="00544873"/>
    <w:rsid w:val="005453C5"/>
    <w:rsid w:val="0054599C"/>
    <w:rsid w:val="00545A84"/>
    <w:rsid w:val="00551EF3"/>
    <w:rsid w:val="00552EF4"/>
    <w:rsid w:val="00554084"/>
    <w:rsid w:val="00557E24"/>
    <w:rsid w:val="00560593"/>
    <w:rsid w:val="0056163A"/>
    <w:rsid w:val="00562217"/>
    <w:rsid w:val="00563BE5"/>
    <w:rsid w:val="00567397"/>
    <w:rsid w:val="005704D6"/>
    <w:rsid w:val="00574FBD"/>
    <w:rsid w:val="005773BB"/>
    <w:rsid w:val="00583CD1"/>
    <w:rsid w:val="00585C83"/>
    <w:rsid w:val="00586604"/>
    <w:rsid w:val="00587DDD"/>
    <w:rsid w:val="00591FDD"/>
    <w:rsid w:val="005A1F9D"/>
    <w:rsid w:val="005A3798"/>
    <w:rsid w:val="005A5DA7"/>
    <w:rsid w:val="005A67E5"/>
    <w:rsid w:val="005A7302"/>
    <w:rsid w:val="005B4CE0"/>
    <w:rsid w:val="005C2844"/>
    <w:rsid w:val="005C4274"/>
    <w:rsid w:val="005C7F3F"/>
    <w:rsid w:val="005D6266"/>
    <w:rsid w:val="005D71C2"/>
    <w:rsid w:val="005E1B12"/>
    <w:rsid w:val="005E2187"/>
    <w:rsid w:val="005E3A0A"/>
    <w:rsid w:val="005E44E6"/>
    <w:rsid w:val="005E4B30"/>
    <w:rsid w:val="005E4FE9"/>
    <w:rsid w:val="005E64A3"/>
    <w:rsid w:val="005F19E0"/>
    <w:rsid w:val="005F3E96"/>
    <w:rsid w:val="005F55C8"/>
    <w:rsid w:val="005F57B5"/>
    <w:rsid w:val="005F7AA1"/>
    <w:rsid w:val="00604FAE"/>
    <w:rsid w:val="006056A4"/>
    <w:rsid w:val="00607605"/>
    <w:rsid w:val="0061001E"/>
    <w:rsid w:val="00610B3C"/>
    <w:rsid w:val="00610FC6"/>
    <w:rsid w:val="00613101"/>
    <w:rsid w:val="00622319"/>
    <w:rsid w:val="00623394"/>
    <w:rsid w:val="00623494"/>
    <w:rsid w:val="00623BA1"/>
    <w:rsid w:val="00623D84"/>
    <w:rsid w:val="0062416A"/>
    <w:rsid w:val="00625FB3"/>
    <w:rsid w:val="00626129"/>
    <w:rsid w:val="006265AE"/>
    <w:rsid w:val="00632A52"/>
    <w:rsid w:val="00633A9C"/>
    <w:rsid w:val="00634414"/>
    <w:rsid w:val="00634712"/>
    <w:rsid w:val="00636012"/>
    <w:rsid w:val="00636987"/>
    <w:rsid w:val="00640BB6"/>
    <w:rsid w:val="00642FCD"/>
    <w:rsid w:val="006433B2"/>
    <w:rsid w:val="00644D17"/>
    <w:rsid w:val="00645027"/>
    <w:rsid w:val="0064609B"/>
    <w:rsid w:val="00652DD9"/>
    <w:rsid w:val="006559C8"/>
    <w:rsid w:val="006571B2"/>
    <w:rsid w:val="00657405"/>
    <w:rsid w:val="006605C2"/>
    <w:rsid w:val="00661864"/>
    <w:rsid w:val="00663A00"/>
    <w:rsid w:val="00664FA6"/>
    <w:rsid w:val="006652A7"/>
    <w:rsid w:val="0066632E"/>
    <w:rsid w:val="00670BFD"/>
    <w:rsid w:val="00673682"/>
    <w:rsid w:val="006832A4"/>
    <w:rsid w:val="006835C9"/>
    <w:rsid w:val="006846E9"/>
    <w:rsid w:val="006872DB"/>
    <w:rsid w:val="00690E02"/>
    <w:rsid w:val="00692C93"/>
    <w:rsid w:val="00695CD4"/>
    <w:rsid w:val="00695ED2"/>
    <w:rsid w:val="006A1022"/>
    <w:rsid w:val="006A1A83"/>
    <w:rsid w:val="006A2C4B"/>
    <w:rsid w:val="006A3926"/>
    <w:rsid w:val="006A541C"/>
    <w:rsid w:val="006A54FF"/>
    <w:rsid w:val="006A55D2"/>
    <w:rsid w:val="006B42B8"/>
    <w:rsid w:val="006B4563"/>
    <w:rsid w:val="006B6104"/>
    <w:rsid w:val="006B763D"/>
    <w:rsid w:val="006B7EDD"/>
    <w:rsid w:val="006C44B4"/>
    <w:rsid w:val="006D0365"/>
    <w:rsid w:val="006D2068"/>
    <w:rsid w:val="006D303D"/>
    <w:rsid w:val="006D3725"/>
    <w:rsid w:val="006D4AE1"/>
    <w:rsid w:val="006D52D8"/>
    <w:rsid w:val="006D541B"/>
    <w:rsid w:val="006D5AAB"/>
    <w:rsid w:val="006E0111"/>
    <w:rsid w:val="006E3C13"/>
    <w:rsid w:val="006E5CB6"/>
    <w:rsid w:val="006F0139"/>
    <w:rsid w:val="006F214B"/>
    <w:rsid w:val="006F28C7"/>
    <w:rsid w:val="006F5765"/>
    <w:rsid w:val="007001DD"/>
    <w:rsid w:val="00703899"/>
    <w:rsid w:val="0070443C"/>
    <w:rsid w:val="00712407"/>
    <w:rsid w:val="00712477"/>
    <w:rsid w:val="00721A54"/>
    <w:rsid w:val="00721C75"/>
    <w:rsid w:val="007224D2"/>
    <w:rsid w:val="007228DB"/>
    <w:rsid w:val="00723862"/>
    <w:rsid w:val="00723D77"/>
    <w:rsid w:val="007270CA"/>
    <w:rsid w:val="00731859"/>
    <w:rsid w:val="00733275"/>
    <w:rsid w:val="00733662"/>
    <w:rsid w:val="00734E72"/>
    <w:rsid w:val="00735A4C"/>
    <w:rsid w:val="00735CB1"/>
    <w:rsid w:val="00741573"/>
    <w:rsid w:val="00741D9D"/>
    <w:rsid w:val="00741F74"/>
    <w:rsid w:val="00742E8A"/>
    <w:rsid w:val="007431B7"/>
    <w:rsid w:val="00745482"/>
    <w:rsid w:val="00745780"/>
    <w:rsid w:val="0074677C"/>
    <w:rsid w:val="00746DDC"/>
    <w:rsid w:val="007475AA"/>
    <w:rsid w:val="0075061C"/>
    <w:rsid w:val="00752CE2"/>
    <w:rsid w:val="00754D25"/>
    <w:rsid w:val="00755961"/>
    <w:rsid w:val="00756A18"/>
    <w:rsid w:val="00757590"/>
    <w:rsid w:val="007652CE"/>
    <w:rsid w:val="00765936"/>
    <w:rsid w:val="007716FE"/>
    <w:rsid w:val="00771790"/>
    <w:rsid w:val="0077416A"/>
    <w:rsid w:val="0077706D"/>
    <w:rsid w:val="00781316"/>
    <w:rsid w:val="007821CF"/>
    <w:rsid w:val="00782532"/>
    <w:rsid w:val="00782C0F"/>
    <w:rsid w:val="0078337A"/>
    <w:rsid w:val="00783DAC"/>
    <w:rsid w:val="00784500"/>
    <w:rsid w:val="00784B71"/>
    <w:rsid w:val="00784F9B"/>
    <w:rsid w:val="00785112"/>
    <w:rsid w:val="00786700"/>
    <w:rsid w:val="007878B9"/>
    <w:rsid w:val="007931BC"/>
    <w:rsid w:val="00793646"/>
    <w:rsid w:val="0079521E"/>
    <w:rsid w:val="00796071"/>
    <w:rsid w:val="007A0C2E"/>
    <w:rsid w:val="007A1510"/>
    <w:rsid w:val="007A4D97"/>
    <w:rsid w:val="007A6D62"/>
    <w:rsid w:val="007A768C"/>
    <w:rsid w:val="007B1872"/>
    <w:rsid w:val="007B2CAC"/>
    <w:rsid w:val="007B2E26"/>
    <w:rsid w:val="007B3ACE"/>
    <w:rsid w:val="007B44FB"/>
    <w:rsid w:val="007B4605"/>
    <w:rsid w:val="007B4937"/>
    <w:rsid w:val="007C0E38"/>
    <w:rsid w:val="007C18E3"/>
    <w:rsid w:val="007C4E08"/>
    <w:rsid w:val="007D0411"/>
    <w:rsid w:val="007D2F4C"/>
    <w:rsid w:val="007D3DFF"/>
    <w:rsid w:val="007D3F38"/>
    <w:rsid w:val="007D4DB8"/>
    <w:rsid w:val="007E04DD"/>
    <w:rsid w:val="007E2197"/>
    <w:rsid w:val="007E3304"/>
    <w:rsid w:val="007E6002"/>
    <w:rsid w:val="007F0B85"/>
    <w:rsid w:val="007F1E48"/>
    <w:rsid w:val="007F2147"/>
    <w:rsid w:val="007F30D3"/>
    <w:rsid w:val="007F36E9"/>
    <w:rsid w:val="007F4605"/>
    <w:rsid w:val="007F6C7D"/>
    <w:rsid w:val="007F7740"/>
    <w:rsid w:val="008001E8"/>
    <w:rsid w:val="008026F6"/>
    <w:rsid w:val="00803F84"/>
    <w:rsid w:val="00804C36"/>
    <w:rsid w:val="00806070"/>
    <w:rsid w:val="00806EE8"/>
    <w:rsid w:val="00811D89"/>
    <w:rsid w:val="00814500"/>
    <w:rsid w:val="00822F77"/>
    <w:rsid w:val="00833589"/>
    <w:rsid w:val="00833AF7"/>
    <w:rsid w:val="00834023"/>
    <w:rsid w:val="00834AD2"/>
    <w:rsid w:val="00835579"/>
    <w:rsid w:val="00836F9B"/>
    <w:rsid w:val="00844106"/>
    <w:rsid w:val="00844B27"/>
    <w:rsid w:val="00844D29"/>
    <w:rsid w:val="00846195"/>
    <w:rsid w:val="00846FA0"/>
    <w:rsid w:val="008479B6"/>
    <w:rsid w:val="00851ABA"/>
    <w:rsid w:val="0085227E"/>
    <w:rsid w:val="00853362"/>
    <w:rsid w:val="0086002F"/>
    <w:rsid w:val="00862B6B"/>
    <w:rsid w:val="00863F9D"/>
    <w:rsid w:val="008645F9"/>
    <w:rsid w:val="0086628A"/>
    <w:rsid w:val="00871279"/>
    <w:rsid w:val="00871602"/>
    <w:rsid w:val="00872913"/>
    <w:rsid w:val="00873F82"/>
    <w:rsid w:val="0087599D"/>
    <w:rsid w:val="00875DB7"/>
    <w:rsid w:val="00875EF5"/>
    <w:rsid w:val="00880CA5"/>
    <w:rsid w:val="008817B1"/>
    <w:rsid w:val="008834BB"/>
    <w:rsid w:val="008840FA"/>
    <w:rsid w:val="008846D2"/>
    <w:rsid w:val="00885F47"/>
    <w:rsid w:val="00890F95"/>
    <w:rsid w:val="0089311A"/>
    <w:rsid w:val="008946C3"/>
    <w:rsid w:val="008948E0"/>
    <w:rsid w:val="0089528C"/>
    <w:rsid w:val="00897152"/>
    <w:rsid w:val="008A0858"/>
    <w:rsid w:val="008A1884"/>
    <w:rsid w:val="008A4DD6"/>
    <w:rsid w:val="008B034D"/>
    <w:rsid w:val="008B0BBC"/>
    <w:rsid w:val="008B4153"/>
    <w:rsid w:val="008B5356"/>
    <w:rsid w:val="008B7927"/>
    <w:rsid w:val="008C5AF3"/>
    <w:rsid w:val="008C6AD1"/>
    <w:rsid w:val="008C71B5"/>
    <w:rsid w:val="008D112F"/>
    <w:rsid w:val="008D17B9"/>
    <w:rsid w:val="008D3BD1"/>
    <w:rsid w:val="008D5EDC"/>
    <w:rsid w:val="008D71CC"/>
    <w:rsid w:val="008D78F5"/>
    <w:rsid w:val="008E2F10"/>
    <w:rsid w:val="008E431F"/>
    <w:rsid w:val="008E5E12"/>
    <w:rsid w:val="008F0D2A"/>
    <w:rsid w:val="008F12D4"/>
    <w:rsid w:val="008F17A0"/>
    <w:rsid w:val="008F23EF"/>
    <w:rsid w:val="008F386F"/>
    <w:rsid w:val="008F48E1"/>
    <w:rsid w:val="008F5BD0"/>
    <w:rsid w:val="009003FE"/>
    <w:rsid w:val="00903C95"/>
    <w:rsid w:val="009046D4"/>
    <w:rsid w:val="0091058D"/>
    <w:rsid w:val="00911DFD"/>
    <w:rsid w:val="00913858"/>
    <w:rsid w:val="00913A0F"/>
    <w:rsid w:val="00914959"/>
    <w:rsid w:val="00915CE6"/>
    <w:rsid w:val="00916468"/>
    <w:rsid w:val="009168A1"/>
    <w:rsid w:val="0091798E"/>
    <w:rsid w:val="00924681"/>
    <w:rsid w:val="0092622E"/>
    <w:rsid w:val="00927BB1"/>
    <w:rsid w:val="00930877"/>
    <w:rsid w:val="00945CB0"/>
    <w:rsid w:val="00951188"/>
    <w:rsid w:val="00955732"/>
    <w:rsid w:val="00955CBA"/>
    <w:rsid w:val="00960F2F"/>
    <w:rsid w:val="00962EB3"/>
    <w:rsid w:val="009634F6"/>
    <w:rsid w:val="00963B5E"/>
    <w:rsid w:val="00963FA0"/>
    <w:rsid w:val="0096491F"/>
    <w:rsid w:val="00965E97"/>
    <w:rsid w:val="00970B9B"/>
    <w:rsid w:val="00974E95"/>
    <w:rsid w:val="00975F2D"/>
    <w:rsid w:val="00977BF5"/>
    <w:rsid w:val="0098302D"/>
    <w:rsid w:val="009833EF"/>
    <w:rsid w:val="00987608"/>
    <w:rsid w:val="009943A0"/>
    <w:rsid w:val="009953BC"/>
    <w:rsid w:val="009963D2"/>
    <w:rsid w:val="009964F2"/>
    <w:rsid w:val="009A0568"/>
    <w:rsid w:val="009A0AF9"/>
    <w:rsid w:val="009A16BE"/>
    <w:rsid w:val="009A2337"/>
    <w:rsid w:val="009A2E00"/>
    <w:rsid w:val="009A3055"/>
    <w:rsid w:val="009A355A"/>
    <w:rsid w:val="009A5CE8"/>
    <w:rsid w:val="009A7B5A"/>
    <w:rsid w:val="009A7F79"/>
    <w:rsid w:val="009B1863"/>
    <w:rsid w:val="009B23DC"/>
    <w:rsid w:val="009B2BDC"/>
    <w:rsid w:val="009B5F33"/>
    <w:rsid w:val="009B5F5D"/>
    <w:rsid w:val="009B6201"/>
    <w:rsid w:val="009B6326"/>
    <w:rsid w:val="009B73BA"/>
    <w:rsid w:val="009C10D9"/>
    <w:rsid w:val="009C425A"/>
    <w:rsid w:val="009C439D"/>
    <w:rsid w:val="009C4DD9"/>
    <w:rsid w:val="009C5CA7"/>
    <w:rsid w:val="009D03F8"/>
    <w:rsid w:val="009D1DF4"/>
    <w:rsid w:val="009D1E2B"/>
    <w:rsid w:val="009D7A24"/>
    <w:rsid w:val="009E00E4"/>
    <w:rsid w:val="009E018C"/>
    <w:rsid w:val="009E0D20"/>
    <w:rsid w:val="009E0F6B"/>
    <w:rsid w:val="009E23B7"/>
    <w:rsid w:val="009E2964"/>
    <w:rsid w:val="009E5D18"/>
    <w:rsid w:val="009E7DCD"/>
    <w:rsid w:val="009F55F9"/>
    <w:rsid w:val="009F5CC0"/>
    <w:rsid w:val="009F6F8B"/>
    <w:rsid w:val="009F7164"/>
    <w:rsid w:val="009F7312"/>
    <w:rsid w:val="00A00380"/>
    <w:rsid w:val="00A01631"/>
    <w:rsid w:val="00A02F0A"/>
    <w:rsid w:val="00A1074D"/>
    <w:rsid w:val="00A11CD0"/>
    <w:rsid w:val="00A127DD"/>
    <w:rsid w:val="00A14E6C"/>
    <w:rsid w:val="00A167EC"/>
    <w:rsid w:val="00A172E6"/>
    <w:rsid w:val="00A209B2"/>
    <w:rsid w:val="00A2331D"/>
    <w:rsid w:val="00A24434"/>
    <w:rsid w:val="00A24B89"/>
    <w:rsid w:val="00A24C8D"/>
    <w:rsid w:val="00A26F15"/>
    <w:rsid w:val="00A3074E"/>
    <w:rsid w:val="00A30E37"/>
    <w:rsid w:val="00A35CF8"/>
    <w:rsid w:val="00A360E7"/>
    <w:rsid w:val="00A400FB"/>
    <w:rsid w:val="00A40D07"/>
    <w:rsid w:val="00A41D96"/>
    <w:rsid w:val="00A443D1"/>
    <w:rsid w:val="00A456B3"/>
    <w:rsid w:val="00A471FA"/>
    <w:rsid w:val="00A47BFE"/>
    <w:rsid w:val="00A51808"/>
    <w:rsid w:val="00A51D78"/>
    <w:rsid w:val="00A51EA8"/>
    <w:rsid w:val="00A537FC"/>
    <w:rsid w:val="00A549C3"/>
    <w:rsid w:val="00A550C4"/>
    <w:rsid w:val="00A55DD1"/>
    <w:rsid w:val="00A561A8"/>
    <w:rsid w:val="00A562A6"/>
    <w:rsid w:val="00A646B3"/>
    <w:rsid w:val="00A67F41"/>
    <w:rsid w:val="00A7007B"/>
    <w:rsid w:val="00A71623"/>
    <w:rsid w:val="00A81CF8"/>
    <w:rsid w:val="00A84B87"/>
    <w:rsid w:val="00A84D4B"/>
    <w:rsid w:val="00A8592D"/>
    <w:rsid w:val="00A90D08"/>
    <w:rsid w:val="00A913D3"/>
    <w:rsid w:val="00A93FFF"/>
    <w:rsid w:val="00A95746"/>
    <w:rsid w:val="00A95AB5"/>
    <w:rsid w:val="00A95BA0"/>
    <w:rsid w:val="00A96D45"/>
    <w:rsid w:val="00A973EE"/>
    <w:rsid w:val="00AA18DD"/>
    <w:rsid w:val="00AA1F91"/>
    <w:rsid w:val="00AA5CE1"/>
    <w:rsid w:val="00AA5F81"/>
    <w:rsid w:val="00AA663A"/>
    <w:rsid w:val="00AA74A9"/>
    <w:rsid w:val="00AB2D9E"/>
    <w:rsid w:val="00AB4404"/>
    <w:rsid w:val="00AB68E3"/>
    <w:rsid w:val="00AB7A18"/>
    <w:rsid w:val="00AC21EE"/>
    <w:rsid w:val="00AC3B22"/>
    <w:rsid w:val="00AC4101"/>
    <w:rsid w:val="00AC5597"/>
    <w:rsid w:val="00AC6261"/>
    <w:rsid w:val="00AC6C3F"/>
    <w:rsid w:val="00AD0116"/>
    <w:rsid w:val="00AD1B42"/>
    <w:rsid w:val="00AD1E10"/>
    <w:rsid w:val="00AD4177"/>
    <w:rsid w:val="00AD4B84"/>
    <w:rsid w:val="00AE23BE"/>
    <w:rsid w:val="00AE5772"/>
    <w:rsid w:val="00AE7043"/>
    <w:rsid w:val="00AF0AC0"/>
    <w:rsid w:val="00AF1807"/>
    <w:rsid w:val="00AF4CA9"/>
    <w:rsid w:val="00AF5B52"/>
    <w:rsid w:val="00AF6F15"/>
    <w:rsid w:val="00B008BF"/>
    <w:rsid w:val="00B06ABC"/>
    <w:rsid w:val="00B07460"/>
    <w:rsid w:val="00B14B35"/>
    <w:rsid w:val="00B14C93"/>
    <w:rsid w:val="00B16978"/>
    <w:rsid w:val="00B16BE4"/>
    <w:rsid w:val="00B17EBB"/>
    <w:rsid w:val="00B2025E"/>
    <w:rsid w:val="00B20E14"/>
    <w:rsid w:val="00B2256A"/>
    <w:rsid w:val="00B24A6F"/>
    <w:rsid w:val="00B27730"/>
    <w:rsid w:val="00B278DB"/>
    <w:rsid w:val="00B30D4F"/>
    <w:rsid w:val="00B32B63"/>
    <w:rsid w:val="00B3434E"/>
    <w:rsid w:val="00B351FD"/>
    <w:rsid w:val="00B359FB"/>
    <w:rsid w:val="00B35BFD"/>
    <w:rsid w:val="00B40257"/>
    <w:rsid w:val="00B421F2"/>
    <w:rsid w:val="00B42822"/>
    <w:rsid w:val="00B42A69"/>
    <w:rsid w:val="00B42C54"/>
    <w:rsid w:val="00B4395A"/>
    <w:rsid w:val="00B44D59"/>
    <w:rsid w:val="00B4553E"/>
    <w:rsid w:val="00B46773"/>
    <w:rsid w:val="00B47091"/>
    <w:rsid w:val="00B4731E"/>
    <w:rsid w:val="00B47E14"/>
    <w:rsid w:val="00B54256"/>
    <w:rsid w:val="00B545F4"/>
    <w:rsid w:val="00B56303"/>
    <w:rsid w:val="00B57DBB"/>
    <w:rsid w:val="00B64F62"/>
    <w:rsid w:val="00B66898"/>
    <w:rsid w:val="00B67CDB"/>
    <w:rsid w:val="00B7164C"/>
    <w:rsid w:val="00B74917"/>
    <w:rsid w:val="00B74AEE"/>
    <w:rsid w:val="00B76C5B"/>
    <w:rsid w:val="00B807AB"/>
    <w:rsid w:val="00B80F53"/>
    <w:rsid w:val="00B82E26"/>
    <w:rsid w:val="00B872DA"/>
    <w:rsid w:val="00B92AD9"/>
    <w:rsid w:val="00B93053"/>
    <w:rsid w:val="00B95FBC"/>
    <w:rsid w:val="00B97C44"/>
    <w:rsid w:val="00BA05AE"/>
    <w:rsid w:val="00BA2557"/>
    <w:rsid w:val="00BA2B45"/>
    <w:rsid w:val="00BA2FA3"/>
    <w:rsid w:val="00BA4B72"/>
    <w:rsid w:val="00BA6418"/>
    <w:rsid w:val="00BA7D18"/>
    <w:rsid w:val="00BB3A8F"/>
    <w:rsid w:val="00BB5877"/>
    <w:rsid w:val="00BB5FC1"/>
    <w:rsid w:val="00BC19F6"/>
    <w:rsid w:val="00BC288C"/>
    <w:rsid w:val="00BC2A83"/>
    <w:rsid w:val="00BC6BF4"/>
    <w:rsid w:val="00BD02D0"/>
    <w:rsid w:val="00BD0D15"/>
    <w:rsid w:val="00BD5425"/>
    <w:rsid w:val="00BD587D"/>
    <w:rsid w:val="00BE4C2A"/>
    <w:rsid w:val="00BF0332"/>
    <w:rsid w:val="00BF1E03"/>
    <w:rsid w:val="00BF5896"/>
    <w:rsid w:val="00BF5FCC"/>
    <w:rsid w:val="00C00FA2"/>
    <w:rsid w:val="00C03148"/>
    <w:rsid w:val="00C069A2"/>
    <w:rsid w:val="00C069EC"/>
    <w:rsid w:val="00C07FF2"/>
    <w:rsid w:val="00C1293C"/>
    <w:rsid w:val="00C17416"/>
    <w:rsid w:val="00C1748F"/>
    <w:rsid w:val="00C221D5"/>
    <w:rsid w:val="00C2280A"/>
    <w:rsid w:val="00C23636"/>
    <w:rsid w:val="00C2652B"/>
    <w:rsid w:val="00C274E0"/>
    <w:rsid w:val="00C30598"/>
    <w:rsid w:val="00C346C7"/>
    <w:rsid w:val="00C3523A"/>
    <w:rsid w:val="00C373FB"/>
    <w:rsid w:val="00C41E61"/>
    <w:rsid w:val="00C45C85"/>
    <w:rsid w:val="00C515CA"/>
    <w:rsid w:val="00C533E6"/>
    <w:rsid w:val="00C54A57"/>
    <w:rsid w:val="00C56730"/>
    <w:rsid w:val="00C6024F"/>
    <w:rsid w:val="00C60CE3"/>
    <w:rsid w:val="00C63D95"/>
    <w:rsid w:val="00C64B94"/>
    <w:rsid w:val="00C65D25"/>
    <w:rsid w:val="00C66EE1"/>
    <w:rsid w:val="00C70DBD"/>
    <w:rsid w:val="00C739BF"/>
    <w:rsid w:val="00C74F44"/>
    <w:rsid w:val="00C768C1"/>
    <w:rsid w:val="00C76C24"/>
    <w:rsid w:val="00C80E3F"/>
    <w:rsid w:val="00C856D0"/>
    <w:rsid w:val="00C87539"/>
    <w:rsid w:val="00C90663"/>
    <w:rsid w:val="00C918D3"/>
    <w:rsid w:val="00C93DCA"/>
    <w:rsid w:val="00CA071B"/>
    <w:rsid w:val="00CA5466"/>
    <w:rsid w:val="00CA591D"/>
    <w:rsid w:val="00CA59F3"/>
    <w:rsid w:val="00CA734B"/>
    <w:rsid w:val="00CB0475"/>
    <w:rsid w:val="00CB2C4F"/>
    <w:rsid w:val="00CB3583"/>
    <w:rsid w:val="00CB6A8C"/>
    <w:rsid w:val="00CC1241"/>
    <w:rsid w:val="00CC34FF"/>
    <w:rsid w:val="00CC44F0"/>
    <w:rsid w:val="00CD0E5B"/>
    <w:rsid w:val="00CD0FE9"/>
    <w:rsid w:val="00CD3681"/>
    <w:rsid w:val="00CD396E"/>
    <w:rsid w:val="00CD5104"/>
    <w:rsid w:val="00CD6046"/>
    <w:rsid w:val="00CD6114"/>
    <w:rsid w:val="00CE06A5"/>
    <w:rsid w:val="00CE202E"/>
    <w:rsid w:val="00CE2229"/>
    <w:rsid w:val="00CE374E"/>
    <w:rsid w:val="00CF0534"/>
    <w:rsid w:val="00CF17A9"/>
    <w:rsid w:val="00CF3FF0"/>
    <w:rsid w:val="00CF41AF"/>
    <w:rsid w:val="00CF4567"/>
    <w:rsid w:val="00CF4E77"/>
    <w:rsid w:val="00CF53AB"/>
    <w:rsid w:val="00CF6815"/>
    <w:rsid w:val="00D022FA"/>
    <w:rsid w:val="00D033FB"/>
    <w:rsid w:val="00D04D3D"/>
    <w:rsid w:val="00D110C4"/>
    <w:rsid w:val="00D11B02"/>
    <w:rsid w:val="00D1202C"/>
    <w:rsid w:val="00D12617"/>
    <w:rsid w:val="00D1418C"/>
    <w:rsid w:val="00D16DDF"/>
    <w:rsid w:val="00D16E24"/>
    <w:rsid w:val="00D20486"/>
    <w:rsid w:val="00D20E95"/>
    <w:rsid w:val="00D228D8"/>
    <w:rsid w:val="00D30FE4"/>
    <w:rsid w:val="00D31439"/>
    <w:rsid w:val="00D33677"/>
    <w:rsid w:val="00D34934"/>
    <w:rsid w:val="00D35713"/>
    <w:rsid w:val="00D373EC"/>
    <w:rsid w:val="00D4180D"/>
    <w:rsid w:val="00D42875"/>
    <w:rsid w:val="00D42B44"/>
    <w:rsid w:val="00D44A14"/>
    <w:rsid w:val="00D47738"/>
    <w:rsid w:val="00D51A9B"/>
    <w:rsid w:val="00D51D95"/>
    <w:rsid w:val="00D53EC6"/>
    <w:rsid w:val="00D55A00"/>
    <w:rsid w:val="00D55A8A"/>
    <w:rsid w:val="00D56F77"/>
    <w:rsid w:val="00D61E9F"/>
    <w:rsid w:val="00D62863"/>
    <w:rsid w:val="00D62CC8"/>
    <w:rsid w:val="00D6402F"/>
    <w:rsid w:val="00D7047A"/>
    <w:rsid w:val="00D719E9"/>
    <w:rsid w:val="00D72225"/>
    <w:rsid w:val="00D73550"/>
    <w:rsid w:val="00D8315A"/>
    <w:rsid w:val="00D832AD"/>
    <w:rsid w:val="00D838F7"/>
    <w:rsid w:val="00D8479E"/>
    <w:rsid w:val="00D850AA"/>
    <w:rsid w:val="00D868F1"/>
    <w:rsid w:val="00D8766A"/>
    <w:rsid w:val="00D87EFF"/>
    <w:rsid w:val="00D91AE6"/>
    <w:rsid w:val="00D941E0"/>
    <w:rsid w:val="00D95840"/>
    <w:rsid w:val="00DA212A"/>
    <w:rsid w:val="00DA554C"/>
    <w:rsid w:val="00DA5765"/>
    <w:rsid w:val="00DA5F07"/>
    <w:rsid w:val="00DB42FB"/>
    <w:rsid w:val="00DB512D"/>
    <w:rsid w:val="00DB7AEE"/>
    <w:rsid w:val="00DC39C4"/>
    <w:rsid w:val="00DC4019"/>
    <w:rsid w:val="00DC4568"/>
    <w:rsid w:val="00DC5E42"/>
    <w:rsid w:val="00DC72EF"/>
    <w:rsid w:val="00DD0941"/>
    <w:rsid w:val="00DD1C47"/>
    <w:rsid w:val="00DD6B5E"/>
    <w:rsid w:val="00DE13A2"/>
    <w:rsid w:val="00DE21B1"/>
    <w:rsid w:val="00DE2B0E"/>
    <w:rsid w:val="00DE36ED"/>
    <w:rsid w:val="00DE4BF6"/>
    <w:rsid w:val="00DE69D0"/>
    <w:rsid w:val="00DE7070"/>
    <w:rsid w:val="00DE77A3"/>
    <w:rsid w:val="00DF02F6"/>
    <w:rsid w:val="00DF0C93"/>
    <w:rsid w:val="00DF19C4"/>
    <w:rsid w:val="00DF21B8"/>
    <w:rsid w:val="00DF31EE"/>
    <w:rsid w:val="00DF3395"/>
    <w:rsid w:val="00DF7681"/>
    <w:rsid w:val="00E0146B"/>
    <w:rsid w:val="00E02D36"/>
    <w:rsid w:val="00E03431"/>
    <w:rsid w:val="00E04E43"/>
    <w:rsid w:val="00E05E74"/>
    <w:rsid w:val="00E0678C"/>
    <w:rsid w:val="00E079A3"/>
    <w:rsid w:val="00E10670"/>
    <w:rsid w:val="00E12971"/>
    <w:rsid w:val="00E149CE"/>
    <w:rsid w:val="00E16AC4"/>
    <w:rsid w:val="00E17C58"/>
    <w:rsid w:val="00E2178D"/>
    <w:rsid w:val="00E23958"/>
    <w:rsid w:val="00E23AD4"/>
    <w:rsid w:val="00E23BEC"/>
    <w:rsid w:val="00E23EC3"/>
    <w:rsid w:val="00E24BBF"/>
    <w:rsid w:val="00E24E4D"/>
    <w:rsid w:val="00E254A9"/>
    <w:rsid w:val="00E2618B"/>
    <w:rsid w:val="00E267F1"/>
    <w:rsid w:val="00E32027"/>
    <w:rsid w:val="00E34E73"/>
    <w:rsid w:val="00E3598A"/>
    <w:rsid w:val="00E375C8"/>
    <w:rsid w:val="00E4121E"/>
    <w:rsid w:val="00E42CFC"/>
    <w:rsid w:val="00E4302B"/>
    <w:rsid w:val="00E4640D"/>
    <w:rsid w:val="00E528AF"/>
    <w:rsid w:val="00E53131"/>
    <w:rsid w:val="00E5518E"/>
    <w:rsid w:val="00E56222"/>
    <w:rsid w:val="00E566D8"/>
    <w:rsid w:val="00E57743"/>
    <w:rsid w:val="00E577C9"/>
    <w:rsid w:val="00E62C06"/>
    <w:rsid w:val="00E62DD3"/>
    <w:rsid w:val="00E64A3D"/>
    <w:rsid w:val="00E66D8F"/>
    <w:rsid w:val="00E6742D"/>
    <w:rsid w:val="00E67637"/>
    <w:rsid w:val="00E71707"/>
    <w:rsid w:val="00E71EF1"/>
    <w:rsid w:val="00E731C6"/>
    <w:rsid w:val="00E740C4"/>
    <w:rsid w:val="00E74686"/>
    <w:rsid w:val="00E74750"/>
    <w:rsid w:val="00E76686"/>
    <w:rsid w:val="00E80520"/>
    <w:rsid w:val="00E81BD0"/>
    <w:rsid w:val="00E83C6B"/>
    <w:rsid w:val="00E83C98"/>
    <w:rsid w:val="00E840FE"/>
    <w:rsid w:val="00E84DBD"/>
    <w:rsid w:val="00E86555"/>
    <w:rsid w:val="00E879C6"/>
    <w:rsid w:val="00E90AFB"/>
    <w:rsid w:val="00E9128A"/>
    <w:rsid w:val="00E91C15"/>
    <w:rsid w:val="00E943E8"/>
    <w:rsid w:val="00E945CE"/>
    <w:rsid w:val="00E94FAF"/>
    <w:rsid w:val="00E95BF8"/>
    <w:rsid w:val="00E95F13"/>
    <w:rsid w:val="00EA0528"/>
    <w:rsid w:val="00EA18BE"/>
    <w:rsid w:val="00EA347E"/>
    <w:rsid w:val="00EA38B4"/>
    <w:rsid w:val="00EA4E02"/>
    <w:rsid w:val="00EA6276"/>
    <w:rsid w:val="00EB048C"/>
    <w:rsid w:val="00EB2C67"/>
    <w:rsid w:val="00EB367C"/>
    <w:rsid w:val="00EB43BA"/>
    <w:rsid w:val="00EB4429"/>
    <w:rsid w:val="00EB46D0"/>
    <w:rsid w:val="00EB4700"/>
    <w:rsid w:val="00EB7F72"/>
    <w:rsid w:val="00EC4357"/>
    <w:rsid w:val="00EC4946"/>
    <w:rsid w:val="00EC49A4"/>
    <w:rsid w:val="00EC4EF3"/>
    <w:rsid w:val="00EC5D1B"/>
    <w:rsid w:val="00ED20C9"/>
    <w:rsid w:val="00ED21EE"/>
    <w:rsid w:val="00ED272D"/>
    <w:rsid w:val="00ED37E1"/>
    <w:rsid w:val="00ED3B31"/>
    <w:rsid w:val="00ED4EC4"/>
    <w:rsid w:val="00ED6C04"/>
    <w:rsid w:val="00ED7D3D"/>
    <w:rsid w:val="00EE1C4A"/>
    <w:rsid w:val="00EE21B7"/>
    <w:rsid w:val="00EE3162"/>
    <w:rsid w:val="00EE4094"/>
    <w:rsid w:val="00EE4C9D"/>
    <w:rsid w:val="00EE4D57"/>
    <w:rsid w:val="00EE53FF"/>
    <w:rsid w:val="00EE5E83"/>
    <w:rsid w:val="00EE7092"/>
    <w:rsid w:val="00EF0565"/>
    <w:rsid w:val="00EF2F5C"/>
    <w:rsid w:val="00EF3A92"/>
    <w:rsid w:val="00EF7590"/>
    <w:rsid w:val="00F024CA"/>
    <w:rsid w:val="00F02D68"/>
    <w:rsid w:val="00F0354F"/>
    <w:rsid w:val="00F035A9"/>
    <w:rsid w:val="00F0521A"/>
    <w:rsid w:val="00F05A2C"/>
    <w:rsid w:val="00F1013F"/>
    <w:rsid w:val="00F10A99"/>
    <w:rsid w:val="00F138A2"/>
    <w:rsid w:val="00F154EB"/>
    <w:rsid w:val="00F20632"/>
    <w:rsid w:val="00F23738"/>
    <w:rsid w:val="00F26ED6"/>
    <w:rsid w:val="00F30846"/>
    <w:rsid w:val="00F30878"/>
    <w:rsid w:val="00F30CAB"/>
    <w:rsid w:val="00F32479"/>
    <w:rsid w:val="00F327DF"/>
    <w:rsid w:val="00F33121"/>
    <w:rsid w:val="00F33769"/>
    <w:rsid w:val="00F36C81"/>
    <w:rsid w:val="00F36DEB"/>
    <w:rsid w:val="00F406FD"/>
    <w:rsid w:val="00F40C31"/>
    <w:rsid w:val="00F414D0"/>
    <w:rsid w:val="00F434DF"/>
    <w:rsid w:val="00F4617D"/>
    <w:rsid w:val="00F47D9D"/>
    <w:rsid w:val="00F50558"/>
    <w:rsid w:val="00F50A8E"/>
    <w:rsid w:val="00F52372"/>
    <w:rsid w:val="00F52572"/>
    <w:rsid w:val="00F55847"/>
    <w:rsid w:val="00F57142"/>
    <w:rsid w:val="00F5756D"/>
    <w:rsid w:val="00F630A2"/>
    <w:rsid w:val="00F631D3"/>
    <w:rsid w:val="00F63AD0"/>
    <w:rsid w:val="00F63E1C"/>
    <w:rsid w:val="00F652AB"/>
    <w:rsid w:val="00F65942"/>
    <w:rsid w:val="00F72AA0"/>
    <w:rsid w:val="00F76A40"/>
    <w:rsid w:val="00F76D67"/>
    <w:rsid w:val="00F80C07"/>
    <w:rsid w:val="00F8162C"/>
    <w:rsid w:val="00F87264"/>
    <w:rsid w:val="00F908E9"/>
    <w:rsid w:val="00F90EBC"/>
    <w:rsid w:val="00F96B51"/>
    <w:rsid w:val="00F96C94"/>
    <w:rsid w:val="00F96CA0"/>
    <w:rsid w:val="00F973FF"/>
    <w:rsid w:val="00FA2B8F"/>
    <w:rsid w:val="00FA3372"/>
    <w:rsid w:val="00FA47E6"/>
    <w:rsid w:val="00FA56D6"/>
    <w:rsid w:val="00FA595F"/>
    <w:rsid w:val="00FA6C24"/>
    <w:rsid w:val="00FB1EE5"/>
    <w:rsid w:val="00FB3B40"/>
    <w:rsid w:val="00FB4493"/>
    <w:rsid w:val="00FB651A"/>
    <w:rsid w:val="00FC0CB3"/>
    <w:rsid w:val="00FC2999"/>
    <w:rsid w:val="00FC765F"/>
    <w:rsid w:val="00FC781D"/>
    <w:rsid w:val="00FD1861"/>
    <w:rsid w:val="00FD5375"/>
    <w:rsid w:val="00FD61A3"/>
    <w:rsid w:val="00FD66C9"/>
    <w:rsid w:val="00FD79F6"/>
    <w:rsid w:val="00FE00D0"/>
    <w:rsid w:val="00FE0371"/>
    <w:rsid w:val="00FE1258"/>
    <w:rsid w:val="00FE31D0"/>
    <w:rsid w:val="00FE3581"/>
    <w:rsid w:val="00FE4E0F"/>
    <w:rsid w:val="00FE7A3F"/>
    <w:rsid w:val="00FF0A6F"/>
    <w:rsid w:val="00FF34FF"/>
    <w:rsid w:val="00FF3923"/>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7716FE"/>
    <w:pPr>
      <w:keepNext/>
      <w:keepLines/>
      <w:spacing w:before="200"/>
      <w:outlineLvl w:val="3"/>
    </w:pPr>
    <w:rPr>
      <w:rFonts w:asciiTheme="majorHAnsi" w:eastAsiaTheme="majorEastAsia" w:hAnsiTheme="majorHAnsi" w:cstheme="majorBidi"/>
      <w:b/>
      <w:bCs/>
      <w:i/>
      <w:iCs/>
    </w:rPr>
  </w:style>
  <w:style w:type="paragraph" w:styleId="Heading6">
    <w:name w:val="heading 6"/>
    <w:basedOn w:val="Normal"/>
    <w:next w:val="Normal"/>
    <w:link w:val="Heading6Char"/>
    <w:semiHidden/>
    <w:unhideWhenUsed/>
    <w:qFormat/>
    <w:rsid w:val="000D07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5E4B30"/>
    <w:pPr>
      <w:ind w:left="720"/>
      <w:contextualSpacing/>
    </w:pPr>
    <w:rPr>
      <w:rFonts w:ascii="Times New Roman" w:hAnsi="Times New Roman"/>
      <w:sz w:val="24"/>
    </w:rPr>
  </w:style>
  <w:style w:type="paragraph" w:customStyle="1" w:styleId="ListBulletIndent">
    <w:name w:val="List Bullet_Indent"/>
    <w:basedOn w:val="Normal"/>
    <w:rsid w:val="00244C0C"/>
    <w:pPr>
      <w:numPr>
        <w:numId w:val="2"/>
      </w:numPr>
    </w:pPr>
    <w:rPr>
      <w:rFonts w:ascii="Times New Roman" w:hAnsi="Times New Roman"/>
      <w:sz w:val="24"/>
    </w:rPr>
  </w:style>
  <w:style w:type="character" w:customStyle="1" w:styleId="Heading4Char">
    <w:name w:val="Heading 4 Char"/>
    <w:basedOn w:val="DefaultParagraphFont"/>
    <w:link w:val="Heading4"/>
    <w:rsid w:val="007716FE"/>
    <w:rPr>
      <w:rFonts w:asciiTheme="majorHAnsi" w:eastAsiaTheme="majorEastAsia" w:hAnsiTheme="majorHAnsi" w:cstheme="majorBidi"/>
      <w:b/>
      <w:bCs/>
      <w:i/>
      <w:iCs/>
      <w:sz w:val="22"/>
      <w:szCs w:val="24"/>
    </w:rPr>
  </w:style>
  <w:style w:type="character" w:customStyle="1" w:styleId="Heading6Char">
    <w:name w:val="Heading 6 Char"/>
    <w:basedOn w:val="DefaultParagraphFont"/>
    <w:link w:val="Heading6"/>
    <w:semiHidden/>
    <w:rsid w:val="000D07AF"/>
    <w:rPr>
      <w:rFonts w:asciiTheme="majorHAnsi" w:eastAsiaTheme="majorEastAsia" w:hAnsiTheme="majorHAnsi" w:cstheme="majorBidi"/>
      <w:i/>
      <w:iCs/>
      <w:color w:val="243F60" w:themeColor="accent1" w:themeShade="7F"/>
      <w:sz w:val="22"/>
      <w:szCs w:val="24"/>
    </w:rPr>
  </w:style>
  <w:style w:type="character" w:customStyle="1" w:styleId="Heading3Char">
    <w:name w:val="Heading 3 Char"/>
    <w:basedOn w:val="DefaultParagraphFont"/>
    <w:link w:val="Heading3"/>
    <w:rsid w:val="004E46AA"/>
    <w:rPr>
      <w:rFonts w:ascii="Arial" w:hAnsi="Arial" w:cs="Arial"/>
      <w:b/>
      <w:bCs/>
      <w:sz w:val="26"/>
      <w:szCs w:val="26"/>
    </w:rPr>
  </w:style>
  <w:style w:type="paragraph" w:customStyle="1" w:styleId="Table">
    <w:name w:val="Table"/>
    <w:basedOn w:val="Caption"/>
    <w:link w:val="TableChar"/>
    <w:qFormat/>
    <w:rsid w:val="005018CD"/>
  </w:style>
  <w:style w:type="paragraph" w:customStyle="1" w:styleId="Figure">
    <w:name w:val="Figure"/>
    <w:basedOn w:val="Caption"/>
    <w:link w:val="FigureChar"/>
    <w:qFormat/>
    <w:rsid w:val="00E24BBF"/>
    <w:pPr>
      <w:spacing w:before="240"/>
    </w:pPr>
  </w:style>
  <w:style w:type="character" w:customStyle="1" w:styleId="TableChar">
    <w:name w:val="Table Char"/>
    <w:basedOn w:val="CaptionChar"/>
    <w:link w:val="Table"/>
    <w:rsid w:val="005018CD"/>
    <w:rPr>
      <w:rFonts w:ascii="Arial" w:hAnsi="Arial"/>
      <w:b/>
      <w:bCs/>
      <w:lang w:val="en-US" w:eastAsia="en-US" w:bidi="ar-SA"/>
    </w:rPr>
  </w:style>
  <w:style w:type="paragraph" w:styleId="TOC4">
    <w:name w:val="toc 4"/>
    <w:basedOn w:val="Normal"/>
    <w:next w:val="Normal"/>
    <w:autoRedefine/>
    <w:uiPriority w:val="39"/>
    <w:rsid w:val="007716FE"/>
    <w:pPr>
      <w:spacing w:after="100"/>
      <w:ind w:left="660"/>
    </w:pPr>
  </w:style>
  <w:style w:type="character" w:customStyle="1" w:styleId="FigureChar">
    <w:name w:val="Figure Char"/>
    <w:basedOn w:val="CaptionChar"/>
    <w:link w:val="Figure"/>
    <w:rsid w:val="00E24BBF"/>
    <w:rPr>
      <w:rFonts w:ascii="Arial" w:hAnsi="Arial"/>
      <w:b/>
      <w:bCs/>
      <w:lang w:val="en-US" w:eastAsia="en-US" w:bidi="ar-SA"/>
    </w:rPr>
  </w:style>
  <w:style w:type="paragraph" w:styleId="BodyText">
    <w:name w:val="Body Text"/>
    <w:basedOn w:val="Normal"/>
    <w:link w:val="BodyTextChar"/>
    <w:unhideWhenUsed/>
    <w:rsid w:val="00B67CDB"/>
    <w:pPr>
      <w:spacing w:after="120"/>
    </w:pPr>
    <w:rPr>
      <w:rFonts w:ascii="Times New Roman" w:hAnsi="Times New Roman"/>
      <w:sz w:val="24"/>
    </w:rPr>
  </w:style>
  <w:style w:type="character" w:customStyle="1" w:styleId="BodyTextChar">
    <w:name w:val="Body Text Char"/>
    <w:basedOn w:val="DefaultParagraphFont"/>
    <w:link w:val="BodyText"/>
    <w:rsid w:val="00B67CD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7716FE"/>
    <w:pPr>
      <w:keepNext/>
      <w:keepLines/>
      <w:spacing w:before="200"/>
      <w:outlineLvl w:val="3"/>
    </w:pPr>
    <w:rPr>
      <w:rFonts w:asciiTheme="majorHAnsi" w:eastAsiaTheme="majorEastAsia" w:hAnsiTheme="majorHAnsi" w:cstheme="majorBidi"/>
      <w:b/>
      <w:bCs/>
      <w:i/>
      <w:iCs/>
    </w:rPr>
  </w:style>
  <w:style w:type="paragraph" w:styleId="Heading6">
    <w:name w:val="heading 6"/>
    <w:basedOn w:val="Normal"/>
    <w:next w:val="Normal"/>
    <w:link w:val="Heading6Char"/>
    <w:semiHidden/>
    <w:unhideWhenUsed/>
    <w:qFormat/>
    <w:rsid w:val="000D07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5E4B30"/>
    <w:pPr>
      <w:ind w:left="720"/>
      <w:contextualSpacing/>
    </w:pPr>
    <w:rPr>
      <w:rFonts w:ascii="Times New Roman" w:hAnsi="Times New Roman"/>
      <w:sz w:val="24"/>
    </w:rPr>
  </w:style>
  <w:style w:type="paragraph" w:customStyle="1" w:styleId="ListBulletIndent">
    <w:name w:val="List Bullet_Indent"/>
    <w:basedOn w:val="Normal"/>
    <w:rsid w:val="00244C0C"/>
    <w:pPr>
      <w:numPr>
        <w:numId w:val="2"/>
      </w:numPr>
    </w:pPr>
    <w:rPr>
      <w:rFonts w:ascii="Times New Roman" w:hAnsi="Times New Roman"/>
      <w:sz w:val="24"/>
    </w:rPr>
  </w:style>
  <w:style w:type="character" w:customStyle="1" w:styleId="Heading4Char">
    <w:name w:val="Heading 4 Char"/>
    <w:basedOn w:val="DefaultParagraphFont"/>
    <w:link w:val="Heading4"/>
    <w:rsid w:val="007716FE"/>
    <w:rPr>
      <w:rFonts w:asciiTheme="majorHAnsi" w:eastAsiaTheme="majorEastAsia" w:hAnsiTheme="majorHAnsi" w:cstheme="majorBidi"/>
      <w:b/>
      <w:bCs/>
      <w:i/>
      <w:iCs/>
      <w:sz w:val="22"/>
      <w:szCs w:val="24"/>
    </w:rPr>
  </w:style>
  <w:style w:type="character" w:customStyle="1" w:styleId="Heading6Char">
    <w:name w:val="Heading 6 Char"/>
    <w:basedOn w:val="DefaultParagraphFont"/>
    <w:link w:val="Heading6"/>
    <w:semiHidden/>
    <w:rsid w:val="000D07AF"/>
    <w:rPr>
      <w:rFonts w:asciiTheme="majorHAnsi" w:eastAsiaTheme="majorEastAsia" w:hAnsiTheme="majorHAnsi" w:cstheme="majorBidi"/>
      <w:i/>
      <w:iCs/>
      <w:color w:val="243F60" w:themeColor="accent1" w:themeShade="7F"/>
      <w:sz w:val="22"/>
      <w:szCs w:val="24"/>
    </w:rPr>
  </w:style>
  <w:style w:type="character" w:customStyle="1" w:styleId="Heading3Char">
    <w:name w:val="Heading 3 Char"/>
    <w:basedOn w:val="DefaultParagraphFont"/>
    <w:link w:val="Heading3"/>
    <w:rsid w:val="004E46AA"/>
    <w:rPr>
      <w:rFonts w:ascii="Arial" w:hAnsi="Arial" w:cs="Arial"/>
      <w:b/>
      <w:bCs/>
      <w:sz w:val="26"/>
      <w:szCs w:val="26"/>
    </w:rPr>
  </w:style>
  <w:style w:type="paragraph" w:customStyle="1" w:styleId="Table">
    <w:name w:val="Table"/>
    <w:basedOn w:val="Caption"/>
    <w:link w:val="TableChar"/>
    <w:qFormat/>
    <w:rsid w:val="005018CD"/>
  </w:style>
  <w:style w:type="paragraph" w:customStyle="1" w:styleId="Figure">
    <w:name w:val="Figure"/>
    <w:basedOn w:val="Caption"/>
    <w:link w:val="FigureChar"/>
    <w:qFormat/>
    <w:rsid w:val="00E24BBF"/>
    <w:pPr>
      <w:spacing w:before="240"/>
    </w:pPr>
  </w:style>
  <w:style w:type="character" w:customStyle="1" w:styleId="TableChar">
    <w:name w:val="Table Char"/>
    <w:basedOn w:val="CaptionChar"/>
    <w:link w:val="Table"/>
    <w:rsid w:val="005018CD"/>
    <w:rPr>
      <w:rFonts w:ascii="Arial" w:hAnsi="Arial"/>
      <w:b/>
      <w:bCs/>
      <w:lang w:val="en-US" w:eastAsia="en-US" w:bidi="ar-SA"/>
    </w:rPr>
  </w:style>
  <w:style w:type="paragraph" w:styleId="TOC4">
    <w:name w:val="toc 4"/>
    <w:basedOn w:val="Normal"/>
    <w:next w:val="Normal"/>
    <w:autoRedefine/>
    <w:uiPriority w:val="39"/>
    <w:rsid w:val="007716FE"/>
    <w:pPr>
      <w:spacing w:after="100"/>
      <w:ind w:left="660"/>
    </w:pPr>
  </w:style>
  <w:style w:type="character" w:customStyle="1" w:styleId="FigureChar">
    <w:name w:val="Figure Char"/>
    <w:basedOn w:val="CaptionChar"/>
    <w:link w:val="Figure"/>
    <w:rsid w:val="00E24BBF"/>
    <w:rPr>
      <w:rFonts w:ascii="Arial" w:hAnsi="Arial"/>
      <w:b/>
      <w:bCs/>
      <w:lang w:val="en-US" w:eastAsia="en-US" w:bidi="ar-SA"/>
    </w:rPr>
  </w:style>
  <w:style w:type="paragraph" w:styleId="BodyText">
    <w:name w:val="Body Text"/>
    <w:basedOn w:val="Normal"/>
    <w:link w:val="BodyTextChar"/>
    <w:unhideWhenUsed/>
    <w:rsid w:val="00B67CDB"/>
    <w:pPr>
      <w:spacing w:after="120"/>
    </w:pPr>
    <w:rPr>
      <w:rFonts w:ascii="Times New Roman" w:hAnsi="Times New Roman"/>
      <w:sz w:val="24"/>
    </w:rPr>
  </w:style>
  <w:style w:type="character" w:customStyle="1" w:styleId="BodyTextChar">
    <w:name w:val="Body Text Char"/>
    <w:basedOn w:val="DefaultParagraphFont"/>
    <w:link w:val="BodyText"/>
    <w:rsid w:val="00B67C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0802">
      <w:bodyDiv w:val="1"/>
      <w:marLeft w:val="0"/>
      <w:marRight w:val="0"/>
      <w:marTop w:val="0"/>
      <w:marBottom w:val="0"/>
      <w:divBdr>
        <w:top w:val="none" w:sz="0" w:space="0" w:color="auto"/>
        <w:left w:val="none" w:sz="0" w:space="0" w:color="auto"/>
        <w:bottom w:val="none" w:sz="0" w:space="0" w:color="auto"/>
        <w:right w:val="none" w:sz="0" w:space="0" w:color="auto"/>
      </w:divBdr>
    </w:div>
    <w:div w:id="26637927">
      <w:bodyDiv w:val="1"/>
      <w:marLeft w:val="0"/>
      <w:marRight w:val="0"/>
      <w:marTop w:val="0"/>
      <w:marBottom w:val="0"/>
      <w:divBdr>
        <w:top w:val="none" w:sz="0" w:space="0" w:color="auto"/>
        <w:left w:val="none" w:sz="0" w:space="0" w:color="auto"/>
        <w:bottom w:val="none" w:sz="0" w:space="0" w:color="auto"/>
        <w:right w:val="none" w:sz="0" w:space="0" w:color="auto"/>
      </w:divBdr>
    </w:div>
    <w:div w:id="97995391">
      <w:bodyDiv w:val="1"/>
      <w:marLeft w:val="0"/>
      <w:marRight w:val="0"/>
      <w:marTop w:val="0"/>
      <w:marBottom w:val="0"/>
      <w:divBdr>
        <w:top w:val="none" w:sz="0" w:space="0" w:color="auto"/>
        <w:left w:val="none" w:sz="0" w:space="0" w:color="auto"/>
        <w:bottom w:val="none" w:sz="0" w:space="0" w:color="auto"/>
        <w:right w:val="none" w:sz="0" w:space="0" w:color="auto"/>
      </w:divBdr>
    </w:div>
    <w:div w:id="148864747">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03184501">
      <w:bodyDiv w:val="1"/>
      <w:marLeft w:val="0"/>
      <w:marRight w:val="0"/>
      <w:marTop w:val="0"/>
      <w:marBottom w:val="0"/>
      <w:divBdr>
        <w:top w:val="none" w:sz="0" w:space="0" w:color="auto"/>
        <w:left w:val="none" w:sz="0" w:space="0" w:color="auto"/>
        <w:bottom w:val="none" w:sz="0" w:space="0" w:color="auto"/>
        <w:right w:val="none" w:sz="0" w:space="0" w:color="auto"/>
      </w:divBdr>
    </w:div>
    <w:div w:id="448353423">
      <w:bodyDiv w:val="1"/>
      <w:marLeft w:val="0"/>
      <w:marRight w:val="0"/>
      <w:marTop w:val="0"/>
      <w:marBottom w:val="0"/>
      <w:divBdr>
        <w:top w:val="none" w:sz="0" w:space="0" w:color="auto"/>
        <w:left w:val="none" w:sz="0" w:space="0" w:color="auto"/>
        <w:bottom w:val="none" w:sz="0" w:space="0" w:color="auto"/>
        <w:right w:val="none" w:sz="0" w:space="0" w:color="auto"/>
      </w:divBdr>
    </w:div>
    <w:div w:id="454644004">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2333312">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13543866">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13942244">
      <w:bodyDiv w:val="1"/>
      <w:marLeft w:val="0"/>
      <w:marRight w:val="0"/>
      <w:marTop w:val="0"/>
      <w:marBottom w:val="0"/>
      <w:divBdr>
        <w:top w:val="none" w:sz="0" w:space="0" w:color="auto"/>
        <w:left w:val="none" w:sz="0" w:space="0" w:color="auto"/>
        <w:bottom w:val="none" w:sz="0" w:space="0" w:color="auto"/>
        <w:right w:val="none" w:sz="0" w:space="0" w:color="auto"/>
      </w:divBdr>
    </w:div>
    <w:div w:id="654259596">
      <w:bodyDiv w:val="1"/>
      <w:marLeft w:val="0"/>
      <w:marRight w:val="0"/>
      <w:marTop w:val="0"/>
      <w:marBottom w:val="0"/>
      <w:divBdr>
        <w:top w:val="none" w:sz="0" w:space="0" w:color="auto"/>
        <w:left w:val="none" w:sz="0" w:space="0" w:color="auto"/>
        <w:bottom w:val="none" w:sz="0" w:space="0" w:color="auto"/>
        <w:right w:val="none" w:sz="0" w:space="0" w:color="auto"/>
      </w:divBdr>
    </w:div>
    <w:div w:id="657226517">
      <w:bodyDiv w:val="1"/>
      <w:marLeft w:val="0"/>
      <w:marRight w:val="0"/>
      <w:marTop w:val="0"/>
      <w:marBottom w:val="0"/>
      <w:divBdr>
        <w:top w:val="none" w:sz="0" w:space="0" w:color="auto"/>
        <w:left w:val="none" w:sz="0" w:space="0" w:color="auto"/>
        <w:bottom w:val="none" w:sz="0" w:space="0" w:color="auto"/>
        <w:right w:val="none" w:sz="0" w:space="0" w:color="auto"/>
      </w:divBdr>
    </w:div>
    <w:div w:id="667026213">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696194370">
      <w:bodyDiv w:val="1"/>
      <w:marLeft w:val="0"/>
      <w:marRight w:val="0"/>
      <w:marTop w:val="0"/>
      <w:marBottom w:val="0"/>
      <w:divBdr>
        <w:top w:val="none" w:sz="0" w:space="0" w:color="auto"/>
        <w:left w:val="none" w:sz="0" w:space="0" w:color="auto"/>
        <w:bottom w:val="none" w:sz="0" w:space="0" w:color="auto"/>
        <w:right w:val="none" w:sz="0" w:space="0" w:color="auto"/>
      </w:divBdr>
    </w:div>
    <w:div w:id="733547311">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977959656">
      <w:bodyDiv w:val="1"/>
      <w:marLeft w:val="0"/>
      <w:marRight w:val="0"/>
      <w:marTop w:val="0"/>
      <w:marBottom w:val="0"/>
      <w:divBdr>
        <w:top w:val="none" w:sz="0" w:space="0" w:color="auto"/>
        <w:left w:val="none" w:sz="0" w:space="0" w:color="auto"/>
        <w:bottom w:val="none" w:sz="0" w:space="0" w:color="auto"/>
        <w:right w:val="none" w:sz="0" w:space="0" w:color="auto"/>
      </w:divBdr>
    </w:div>
    <w:div w:id="1013066508">
      <w:bodyDiv w:val="1"/>
      <w:marLeft w:val="0"/>
      <w:marRight w:val="0"/>
      <w:marTop w:val="0"/>
      <w:marBottom w:val="0"/>
      <w:divBdr>
        <w:top w:val="none" w:sz="0" w:space="0" w:color="auto"/>
        <w:left w:val="none" w:sz="0" w:space="0" w:color="auto"/>
        <w:bottom w:val="none" w:sz="0" w:space="0" w:color="auto"/>
        <w:right w:val="none" w:sz="0" w:space="0" w:color="auto"/>
      </w:divBdr>
    </w:div>
    <w:div w:id="1087456175">
      <w:bodyDiv w:val="1"/>
      <w:marLeft w:val="0"/>
      <w:marRight w:val="0"/>
      <w:marTop w:val="0"/>
      <w:marBottom w:val="0"/>
      <w:divBdr>
        <w:top w:val="none" w:sz="0" w:space="0" w:color="auto"/>
        <w:left w:val="none" w:sz="0" w:space="0" w:color="auto"/>
        <w:bottom w:val="none" w:sz="0" w:space="0" w:color="auto"/>
        <w:right w:val="none" w:sz="0" w:space="0" w:color="auto"/>
      </w:divBdr>
    </w:div>
    <w:div w:id="1109010364">
      <w:bodyDiv w:val="1"/>
      <w:marLeft w:val="0"/>
      <w:marRight w:val="0"/>
      <w:marTop w:val="0"/>
      <w:marBottom w:val="0"/>
      <w:divBdr>
        <w:top w:val="none" w:sz="0" w:space="0" w:color="auto"/>
        <w:left w:val="none" w:sz="0" w:space="0" w:color="auto"/>
        <w:bottom w:val="none" w:sz="0" w:space="0" w:color="auto"/>
        <w:right w:val="none" w:sz="0" w:space="0" w:color="auto"/>
      </w:divBdr>
    </w:div>
    <w:div w:id="111794398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42077128">
      <w:bodyDiv w:val="1"/>
      <w:marLeft w:val="0"/>
      <w:marRight w:val="0"/>
      <w:marTop w:val="0"/>
      <w:marBottom w:val="0"/>
      <w:divBdr>
        <w:top w:val="none" w:sz="0" w:space="0" w:color="auto"/>
        <w:left w:val="none" w:sz="0" w:space="0" w:color="auto"/>
        <w:bottom w:val="none" w:sz="0" w:space="0" w:color="auto"/>
        <w:right w:val="none" w:sz="0" w:space="0" w:color="auto"/>
      </w:divBdr>
    </w:div>
    <w:div w:id="1403411302">
      <w:bodyDiv w:val="1"/>
      <w:marLeft w:val="0"/>
      <w:marRight w:val="0"/>
      <w:marTop w:val="0"/>
      <w:marBottom w:val="0"/>
      <w:divBdr>
        <w:top w:val="none" w:sz="0" w:space="0" w:color="auto"/>
        <w:left w:val="none" w:sz="0" w:space="0" w:color="auto"/>
        <w:bottom w:val="none" w:sz="0" w:space="0" w:color="auto"/>
        <w:right w:val="none" w:sz="0" w:space="0" w:color="auto"/>
      </w:divBdr>
    </w:div>
    <w:div w:id="1453785096">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70533835">
      <w:bodyDiv w:val="1"/>
      <w:marLeft w:val="0"/>
      <w:marRight w:val="0"/>
      <w:marTop w:val="0"/>
      <w:marBottom w:val="0"/>
      <w:divBdr>
        <w:top w:val="none" w:sz="0" w:space="0" w:color="auto"/>
        <w:left w:val="none" w:sz="0" w:space="0" w:color="auto"/>
        <w:bottom w:val="none" w:sz="0" w:space="0" w:color="auto"/>
        <w:right w:val="none" w:sz="0" w:space="0" w:color="auto"/>
      </w:divBdr>
    </w:div>
    <w:div w:id="1611471044">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1233388">
      <w:bodyDiv w:val="1"/>
      <w:marLeft w:val="0"/>
      <w:marRight w:val="0"/>
      <w:marTop w:val="0"/>
      <w:marBottom w:val="0"/>
      <w:divBdr>
        <w:top w:val="none" w:sz="0" w:space="0" w:color="auto"/>
        <w:left w:val="none" w:sz="0" w:space="0" w:color="auto"/>
        <w:bottom w:val="none" w:sz="0" w:space="0" w:color="auto"/>
        <w:right w:val="none" w:sz="0" w:space="0" w:color="auto"/>
      </w:divBdr>
    </w:div>
    <w:div w:id="167722546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78415149">
      <w:bodyDiv w:val="1"/>
      <w:marLeft w:val="0"/>
      <w:marRight w:val="0"/>
      <w:marTop w:val="0"/>
      <w:marBottom w:val="0"/>
      <w:divBdr>
        <w:top w:val="none" w:sz="0" w:space="0" w:color="auto"/>
        <w:left w:val="none" w:sz="0" w:space="0" w:color="auto"/>
        <w:bottom w:val="none" w:sz="0" w:space="0" w:color="auto"/>
        <w:right w:val="none" w:sz="0" w:space="0" w:color="auto"/>
      </w:divBdr>
    </w:div>
    <w:div w:id="1985891803">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42433540">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wmf"/><Relationship Id="rId26" Type="http://schemas.openxmlformats.org/officeDocument/2006/relationships/image" Target="media/image9.gif"/><Relationship Id="rId39" Type="http://schemas.openxmlformats.org/officeDocument/2006/relationships/oleObject" Target="embeddings/oleObject6.bin"/><Relationship Id="rId21" Type="http://schemas.openxmlformats.org/officeDocument/2006/relationships/image" Target="media/image4.e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0.bin"/><Relationship Id="rId50" Type="http://schemas.openxmlformats.org/officeDocument/2006/relationships/image" Target="media/image22.wmf"/><Relationship Id="rId55" Type="http://schemas.openxmlformats.org/officeDocument/2006/relationships/oleObject" Target="embeddings/oleObject14.bin"/><Relationship Id="rId63" Type="http://schemas.openxmlformats.org/officeDocument/2006/relationships/oleObject" Target="embeddings/oleObject18.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fontTable" Target="fontTable.xml"/><Relationship Id="rId7" Type="http://schemas.microsoft.com/office/2007/relationships/stylesWithEffects" Target="stylesWithEffects.xml"/><Relationship Id="rId71" Type="http://schemas.openxmlformats.org/officeDocument/2006/relationships/oleObject" Target="embeddings/oleObject22.bin"/><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1.bin"/><Relationship Id="rId11" Type="http://schemas.openxmlformats.org/officeDocument/2006/relationships/endnotes" Target="endnotes.xml"/><Relationship Id="rId24" Type="http://schemas.openxmlformats.org/officeDocument/2006/relationships/image" Target="media/image7.gif"/><Relationship Id="rId32" Type="http://schemas.openxmlformats.org/officeDocument/2006/relationships/image" Target="media/image13.wmf"/><Relationship Id="rId37" Type="http://schemas.openxmlformats.org/officeDocument/2006/relationships/oleObject" Target="embeddings/oleObject5.bin"/><Relationship Id="rId40" Type="http://schemas.openxmlformats.org/officeDocument/2006/relationships/image" Target="media/image17.wmf"/><Relationship Id="rId45" Type="http://schemas.openxmlformats.org/officeDocument/2006/relationships/oleObject" Target="embeddings/oleObject9.bin"/><Relationship Id="rId53" Type="http://schemas.openxmlformats.org/officeDocument/2006/relationships/oleObject" Target="embeddings/oleObject1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26.bin"/><Relationship Id="rId5" Type="http://schemas.openxmlformats.org/officeDocument/2006/relationships/numbering" Target="numbering.xml"/><Relationship Id="rId61" Type="http://schemas.openxmlformats.org/officeDocument/2006/relationships/oleObject" Target="embeddings/oleObject17.bin"/><Relationship Id="rId82" Type="http://schemas.openxmlformats.org/officeDocument/2006/relationships/image" Target="media/image38.wmf"/><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21.bin"/><Relationship Id="rId77" Type="http://schemas.openxmlformats.org/officeDocument/2006/relationships/oleObject" Target="embeddings/oleObject25.bin"/><Relationship Id="rId8" Type="http://schemas.openxmlformats.org/officeDocument/2006/relationships/settings" Target="settings.xml"/><Relationship Id="rId51" Type="http://schemas.openxmlformats.org/officeDocument/2006/relationships/oleObject" Target="embeddings/oleObject12.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gif"/><Relationship Id="rId33" Type="http://schemas.openxmlformats.org/officeDocument/2006/relationships/oleObject" Target="embeddings/oleObject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16.bin"/><Relationship Id="rId67" Type="http://schemas.openxmlformats.org/officeDocument/2006/relationships/oleObject" Target="embeddings/oleObject20.bin"/><Relationship Id="rId20" Type="http://schemas.openxmlformats.org/officeDocument/2006/relationships/image" Target="media/image3.emf"/><Relationship Id="rId41" Type="http://schemas.openxmlformats.org/officeDocument/2006/relationships/oleObject" Target="embeddings/oleObject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24.bin"/><Relationship Id="rId83"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6.e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1.bin"/><Relationship Id="rId57" Type="http://schemas.openxmlformats.org/officeDocument/2006/relationships/oleObject" Target="embeddings/oleObject15.bin"/><Relationship Id="rId10" Type="http://schemas.openxmlformats.org/officeDocument/2006/relationships/footnotes" Target="footnotes.xml"/><Relationship Id="rId31" Type="http://schemas.openxmlformats.org/officeDocument/2006/relationships/oleObject" Target="embeddings/oleObject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19.bin"/><Relationship Id="rId73" Type="http://schemas.openxmlformats.org/officeDocument/2006/relationships/oleObject" Target="embeddings/oleObject23.bin"/><Relationship Id="rId78" Type="http://schemas.openxmlformats.org/officeDocument/2006/relationships/image" Target="media/image36.wmf"/><Relationship Id="rId81" Type="http://schemas.openxmlformats.org/officeDocument/2006/relationships/oleObject" Target="embeddings/oleObject27.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schemas.openxmlformats.org/package/2006/metadata/core-propertie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DCCC05-C8CB-419F-9F7D-8FA00594C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42</Pages>
  <Words>10175</Words>
  <Characters>58004</Characters>
  <Application>Microsoft Office Word</Application>
  <DocSecurity>4</DocSecurity>
  <Lines>483</Lines>
  <Paragraphs>136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68043</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2014-06-10T05:37:00Z</dcterms:created>
  <dcterms:modified xsi:type="dcterms:W3CDTF">2014-06-10T05:37:00Z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